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61549" w14:textId="58682EBB" w:rsidR="00EE5E43" w:rsidRPr="00EE5E43" w:rsidRDefault="00EE5E43" w:rsidP="00EE5E43">
      <w:pPr>
        <w:tabs>
          <w:tab w:val="left" w:pos="-1980"/>
          <w:tab w:val="left" w:pos="4680"/>
          <w:tab w:val="left" w:pos="4961"/>
        </w:tabs>
        <w:spacing w:line="280" w:lineRule="atLeast"/>
        <w:jc w:val="center"/>
        <w:rPr>
          <w:rFonts w:ascii="Arial" w:hAnsi="Arial" w:cs="Arial"/>
          <w:b/>
          <w:u w:val="single"/>
        </w:rPr>
      </w:pPr>
      <w:r w:rsidRPr="00EE5E43">
        <w:rPr>
          <w:rFonts w:ascii="Arial" w:hAnsi="Arial" w:cs="Arial"/>
          <w:b/>
          <w:u w:val="single"/>
        </w:rPr>
        <w:t>Příloha 2</w:t>
      </w:r>
    </w:p>
    <w:p w14:paraId="58A5E512" w14:textId="6DA0A3B7" w:rsidR="00EE5E43" w:rsidRPr="00EE5E43" w:rsidRDefault="00EE5E43" w:rsidP="00EE5E43">
      <w:pPr>
        <w:tabs>
          <w:tab w:val="left" w:pos="-1980"/>
          <w:tab w:val="left" w:pos="4680"/>
          <w:tab w:val="left" w:pos="4961"/>
        </w:tabs>
        <w:spacing w:line="280" w:lineRule="atLeast"/>
        <w:jc w:val="center"/>
        <w:rPr>
          <w:rFonts w:ascii="Arial" w:hAnsi="Arial" w:cs="Arial"/>
          <w:b/>
        </w:rPr>
      </w:pPr>
      <w:r w:rsidRPr="00EE5E43">
        <w:rPr>
          <w:rFonts w:ascii="Arial" w:hAnsi="Arial" w:cs="Arial"/>
          <w:b/>
        </w:rPr>
        <w:t>Technická specifikace předmětu plnění</w:t>
      </w:r>
    </w:p>
    <w:p w14:paraId="2B992495" w14:textId="77777777" w:rsidR="00EE5E43" w:rsidRPr="00EE5E43" w:rsidRDefault="00EE5E43" w:rsidP="00E91F14">
      <w:pPr>
        <w:tabs>
          <w:tab w:val="num" w:pos="420"/>
          <w:tab w:val="left" w:pos="6521"/>
        </w:tabs>
        <w:spacing w:before="120" w:after="120"/>
        <w:ind w:left="420" w:hanging="420"/>
      </w:pPr>
    </w:p>
    <w:p w14:paraId="0C263186" w14:textId="461E1D0F" w:rsidR="00E32CCE" w:rsidRPr="00EE5E43" w:rsidRDefault="00E32CCE" w:rsidP="00EE5E43">
      <w:pPr>
        <w:numPr>
          <w:ilvl w:val="0"/>
          <w:numId w:val="2"/>
        </w:numPr>
        <w:tabs>
          <w:tab w:val="left" w:pos="6521"/>
        </w:tabs>
        <w:spacing w:before="120" w:after="120"/>
        <w:rPr>
          <w:rFonts w:ascii="Arial" w:hAnsi="Arial" w:cs="Arial"/>
          <w:b/>
          <w:caps/>
        </w:rPr>
      </w:pPr>
      <w:r w:rsidRPr="00EE5E43">
        <w:rPr>
          <w:rFonts w:ascii="Arial" w:hAnsi="Arial" w:cs="Arial"/>
          <w:b/>
          <w:caps/>
        </w:rPr>
        <w:t>Popis předmětu</w:t>
      </w:r>
    </w:p>
    <w:p w14:paraId="0C263187" w14:textId="1B0A5FE8" w:rsidR="00D90126" w:rsidRPr="00EE5E43" w:rsidRDefault="00C47A7E" w:rsidP="00D90126">
      <w:pPr>
        <w:tabs>
          <w:tab w:val="left" w:pos="426"/>
        </w:tabs>
        <w:spacing w:after="120" w:line="276" w:lineRule="auto"/>
        <w:jc w:val="both"/>
        <w:rPr>
          <w:rFonts w:ascii="Arial" w:hAnsi="Arial" w:cs="Arial"/>
        </w:rPr>
      </w:pPr>
      <w:r w:rsidRPr="00EE5E43">
        <w:rPr>
          <w:rFonts w:ascii="Arial" w:hAnsi="Arial" w:cs="Arial"/>
        </w:rPr>
        <w:t>Specifikace se vztahuje na kovově kryté, typově odzkoušené rozvaděče do 25 kV s izolací plynem</w:t>
      </w:r>
      <w:r w:rsidR="00DF20DA">
        <w:rPr>
          <w:rFonts w:ascii="Arial" w:hAnsi="Arial" w:cs="Arial"/>
        </w:rPr>
        <w:t xml:space="preserve"> odpovídající normě ČSN EN 62271-200</w:t>
      </w:r>
      <w:r w:rsidRPr="00EE5E43">
        <w:rPr>
          <w:rFonts w:ascii="Arial" w:hAnsi="Arial" w:cs="Arial"/>
        </w:rPr>
        <w:t xml:space="preserve">. Rozvaděč může být </w:t>
      </w:r>
      <w:r w:rsidR="006E1551" w:rsidRPr="00EE5E43">
        <w:rPr>
          <w:rFonts w:ascii="Arial" w:hAnsi="Arial" w:cs="Arial"/>
        </w:rPr>
        <w:t xml:space="preserve">v provedení </w:t>
      </w:r>
      <w:r w:rsidRPr="00EE5E43">
        <w:rPr>
          <w:rFonts w:ascii="Arial" w:hAnsi="Arial" w:cs="Arial"/>
        </w:rPr>
        <w:t>kompaktní</w:t>
      </w:r>
      <w:r w:rsidR="006E1551" w:rsidRPr="00EE5E43">
        <w:rPr>
          <w:rFonts w:ascii="Arial" w:hAnsi="Arial" w:cs="Arial"/>
        </w:rPr>
        <w:t>m</w:t>
      </w:r>
      <w:r w:rsidRPr="00EE5E43">
        <w:rPr>
          <w:rFonts w:ascii="Arial" w:hAnsi="Arial" w:cs="Arial"/>
        </w:rPr>
        <w:t xml:space="preserve"> (dále nerozšiřitelný rozvaděč) nebo modulární</w:t>
      </w:r>
      <w:r w:rsidR="006E1551" w:rsidRPr="00EE5E43">
        <w:rPr>
          <w:rFonts w:ascii="Arial" w:hAnsi="Arial" w:cs="Arial"/>
        </w:rPr>
        <w:t>m</w:t>
      </w:r>
      <w:r w:rsidRPr="00EE5E43">
        <w:rPr>
          <w:rFonts w:ascii="Arial" w:hAnsi="Arial" w:cs="Arial"/>
        </w:rPr>
        <w:t xml:space="preserve"> (dále rozšiřitelný rozvaděč)</w:t>
      </w:r>
      <w:r w:rsidR="006E1551" w:rsidRPr="00EE5E43">
        <w:rPr>
          <w:rFonts w:ascii="Arial" w:hAnsi="Arial" w:cs="Arial"/>
        </w:rPr>
        <w:t>. Přípojnice jsou uvnitř uzavřené nádoby (tanku) s plynem včetně aktivních částí spínacích přístrojů</w:t>
      </w:r>
      <w:r w:rsidR="00D90126" w:rsidRPr="00EE5E43">
        <w:rPr>
          <w:rFonts w:ascii="Arial" w:hAnsi="Arial" w:cs="Arial"/>
        </w:rPr>
        <w:t>. Vypínače budou použity vakuové, s funkcí opětného zapínání nebo bez funkce opětného zapínání.</w:t>
      </w:r>
    </w:p>
    <w:p w14:paraId="0C263188" w14:textId="0B8D6F20" w:rsidR="004F7D63" w:rsidRDefault="004F7D63" w:rsidP="00D90126">
      <w:pPr>
        <w:tabs>
          <w:tab w:val="left" w:pos="426"/>
        </w:tabs>
        <w:spacing w:after="120" w:line="276" w:lineRule="auto"/>
        <w:jc w:val="both"/>
        <w:rPr>
          <w:rFonts w:ascii="Arial" w:hAnsi="Arial" w:cs="Arial"/>
        </w:rPr>
      </w:pPr>
      <w:r w:rsidRPr="00EE5E43">
        <w:rPr>
          <w:rFonts w:ascii="Arial" w:hAnsi="Arial" w:cs="Arial"/>
        </w:rPr>
        <w:t>Součástí dodávky může být i další nadstandardní výbava, která je níže popsána. Jedná se zejména o</w:t>
      </w:r>
      <w:r w:rsidR="00A8667B" w:rsidRPr="00EE5E43">
        <w:rPr>
          <w:rFonts w:ascii="Arial" w:hAnsi="Arial" w:cs="Arial"/>
        </w:rPr>
        <w:t xml:space="preserve"> motorové pohony, nadstavbu s ovládacími a signalizačními obvody, </w:t>
      </w:r>
      <w:r w:rsidR="000C1407" w:rsidRPr="00EE5E43">
        <w:rPr>
          <w:rFonts w:ascii="Arial" w:hAnsi="Arial" w:cs="Arial"/>
        </w:rPr>
        <w:t>měření</w:t>
      </w:r>
      <w:r w:rsidR="00A8667B" w:rsidRPr="00EE5E43">
        <w:rPr>
          <w:rFonts w:ascii="Arial" w:hAnsi="Arial" w:cs="Arial"/>
        </w:rPr>
        <w:t xml:space="preserve"> atd.</w:t>
      </w:r>
      <w:r w:rsidRPr="00EE5E43">
        <w:rPr>
          <w:rFonts w:ascii="Arial" w:hAnsi="Arial" w:cs="Arial"/>
        </w:rPr>
        <w:t xml:space="preserve"> </w:t>
      </w:r>
    </w:p>
    <w:p w14:paraId="00888B51" w14:textId="4BB6612E" w:rsidR="003D0731" w:rsidRPr="00EE5E43" w:rsidRDefault="003D0731" w:rsidP="003D0731">
      <w:pPr>
        <w:tabs>
          <w:tab w:val="left" w:pos="426"/>
        </w:tabs>
        <w:spacing w:after="120" w:line="276" w:lineRule="auto"/>
        <w:jc w:val="both"/>
        <w:rPr>
          <w:rFonts w:ascii="Arial" w:hAnsi="Arial" w:cs="Arial"/>
        </w:rPr>
      </w:pPr>
      <w:r>
        <w:rPr>
          <w:rFonts w:ascii="Arial" w:hAnsi="Arial" w:cs="Arial"/>
        </w:rPr>
        <w:t>R</w:t>
      </w:r>
      <w:r w:rsidRPr="003D0731">
        <w:rPr>
          <w:rFonts w:ascii="Arial" w:hAnsi="Arial" w:cs="Arial"/>
        </w:rPr>
        <w:t>ozv</w:t>
      </w:r>
      <w:r>
        <w:rPr>
          <w:rFonts w:ascii="Arial" w:hAnsi="Arial" w:cs="Arial"/>
        </w:rPr>
        <w:t>a</w:t>
      </w:r>
      <w:r w:rsidRPr="003D0731">
        <w:rPr>
          <w:rFonts w:ascii="Arial" w:hAnsi="Arial" w:cs="Arial"/>
        </w:rPr>
        <w:t xml:space="preserve">děč musí </w:t>
      </w:r>
      <w:r w:rsidR="000D7D84">
        <w:rPr>
          <w:rFonts w:ascii="Arial" w:hAnsi="Arial" w:cs="Arial"/>
        </w:rPr>
        <w:t xml:space="preserve">splňovat dobu </w:t>
      </w:r>
      <w:r w:rsidRPr="003D0731">
        <w:rPr>
          <w:rFonts w:ascii="Arial" w:hAnsi="Arial" w:cs="Arial"/>
        </w:rPr>
        <w:t>technick</w:t>
      </w:r>
      <w:r w:rsidR="000D7D84">
        <w:rPr>
          <w:rFonts w:ascii="Arial" w:hAnsi="Arial" w:cs="Arial"/>
        </w:rPr>
        <w:t>é</w:t>
      </w:r>
      <w:r w:rsidRPr="003D0731">
        <w:rPr>
          <w:rFonts w:ascii="Arial" w:hAnsi="Arial" w:cs="Arial"/>
        </w:rPr>
        <w:t xml:space="preserve"> životnost</w:t>
      </w:r>
      <w:r w:rsidR="000D7D84">
        <w:rPr>
          <w:rFonts w:ascii="Arial" w:hAnsi="Arial" w:cs="Arial"/>
        </w:rPr>
        <w:t>i</w:t>
      </w:r>
      <w:r w:rsidRPr="003D0731">
        <w:rPr>
          <w:rFonts w:ascii="Arial" w:hAnsi="Arial" w:cs="Arial"/>
        </w:rPr>
        <w:t xml:space="preserve"> minimálně 40 let. </w:t>
      </w:r>
      <w:r w:rsidR="000D7D84">
        <w:rPr>
          <w:rFonts w:ascii="Arial" w:hAnsi="Arial" w:cs="Arial"/>
        </w:rPr>
        <w:t xml:space="preserve">Rozvaděč </w:t>
      </w:r>
      <w:r w:rsidRPr="003D0731">
        <w:rPr>
          <w:rFonts w:ascii="Arial" w:hAnsi="Arial" w:cs="Arial"/>
        </w:rPr>
        <w:t>by měl být po celou dobu životnosti bezúdržbový</w:t>
      </w:r>
      <w:r w:rsidR="000D7D84">
        <w:rPr>
          <w:rFonts w:ascii="Arial" w:hAnsi="Arial" w:cs="Arial"/>
        </w:rPr>
        <w:t xml:space="preserve">, případně musí být uvedeny </w:t>
      </w:r>
      <w:r w:rsidRPr="003D0731">
        <w:rPr>
          <w:rFonts w:ascii="Arial" w:hAnsi="Arial" w:cs="Arial"/>
        </w:rPr>
        <w:t>informace o jakékoli požadované údržbě (cykly údržby</w:t>
      </w:r>
      <w:r w:rsidR="000D7D84">
        <w:rPr>
          <w:rFonts w:ascii="Arial" w:hAnsi="Arial" w:cs="Arial"/>
        </w:rPr>
        <w:t xml:space="preserve"> </w:t>
      </w:r>
      <w:r w:rsidRPr="003D0731">
        <w:rPr>
          <w:rFonts w:ascii="Arial" w:hAnsi="Arial" w:cs="Arial"/>
        </w:rPr>
        <w:t>a podrobný rozsah po dobu životnosti 40 let).</w:t>
      </w:r>
    </w:p>
    <w:p w14:paraId="0C263189" w14:textId="77777777" w:rsidR="00B6630C" w:rsidRPr="00EE5E43" w:rsidRDefault="00B6630C" w:rsidP="002A3C4A">
      <w:pPr>
        <w:pStyle w:val="Odstavecseseznamem"/>
        <w:spacing w:after="200" w:line="276" w:lineRule="auto"/>
        <w:rPr>
          <w:rFonts w:ascii="Arial" w:hAnsi="Arial" w:cs="Arial"/>
        </w:rPr>
      </w:pPr>
    </w:p>
    <w:p w14:paraId="0C26318A" w14:textId="77777777" w:rsidR="00E32CCE" w:rsidRPr="00EE5E43" w:rsidRDefault="00B66614" w:rsidP="00E91F14">
      <w:pPr>
        <w:numPr>
          <w:ilvl w:val="0"/>
          <w:numId w:val="2"/>
        </w:numPr>
        <w:tabs>
          <w:tab w:val="left" w:pos="6521"/>
        </w:tabs>
        <w:spacing w:before="120" w:after="120"/>
        <w:rPr>
          <w:rFonts w:ascii="Arial" w:hAnsi="Arial" w:cs="Arial"/>
          <w:b/>
          <w:caps/>
        </w:rPr>
      </w:pPr>
      <w:r w:rsidRPr="00EE5E43">
        <w:rPr>
          <w:rFonts w:ascii="Arial" w:hAnsi="Arial" w:cs="Arial"/>
          <w:b/>
          <w:caps/>
        </w:rPr>
        <w:t>Vš</w:t>
      </w:r>
      <w:r w:rsidR="00E32CCE" w:rsidRPr="00EE5E43">
        <w:rPr>
          <w:rFonts w:ascii="Arial" w:hAnsi="Arial" w:cs="Arial"/>
          <w:b/>
          <w:caps/>
        </w:rPr>
        <w:t>eobecné po</w:t>
      </w:r>
      <w:r w:rsidRPr="00EE5E43">
        <w:rPr>
          <w:rFonts w:ascii="Arial" w:hAnsi="Arial" w:cs="Arial"/>
          <w:b/>
          <w:caps/>
        </w:rPr>
        <w:t>ž</w:t>
      </w:r>
      <w:r w:rsidR="00E32CCE" w:rsidRPr="00EE5E43">
        <w:rPr>
          <w:rFonts w:ascii="Arial" w:hAnsi="Arial" w:cs="Arial"/>
          <w:b/>
          <w:caps/>
        </w:rPr>
        <w:t>adavky</w:t>
      </w:r>
    </w:p>
    <w:p w14:paraId="0C26318B" w14:textId="77777777" w:rsidR="00E32CCE" w:rsidRPr="00EE5E43" w:rsidRDefault="00E32CCE" w:rsidP="00E91F14">
      <w:pPr>
        <w:numPr>
          <w:ilvl w:val="1"/>
          <w:numId w:val="2"/>
        </w:numPr>
        <w:tabs>
          <w:tab w:val="left" w:pos="6521"/>
        </w:tabs>
        <w:spacing w:before="120" w:after="120"/>
        <w:rPr>
          <w:rFonts w:ascii="Arial" w:hAnsi="Arial" w:cs="Arial"/>
          <w:b/>
        </w:rPr>
      </w:pPr>
      <w:r w:rsidRPr="00EE5E43">
        <w:rPr>
          <w:rFonts w:ascii="Arial" w:hAnsi="Arial" w:cs="Arial"/>
          <w:b/>
        </w:rPr>
        <w:t>Normy a předpisy</w:t>
      </w:r>
    </w:p>
    <w:p w14:paraId="0C26318C" w14:textId="77777777" w:rsidR="009E446D" w:rsidRPr="00EE5E43" w:rsidRDefault="0055330E" w:rsidP="00621C5E">
      <w:pPr>
        <w:tabs>
          <w:tab w:val="left" w:pos="425"/>
        </w:tabs>
        <w:spacing w:after="60"/>
        <w:rPr>
          <w:rFonts w:ascii="Arial" w:hAnsi="Arial" w:cs="Arial"/>
        </w:rPr>
      </w:pPr>
      <w:r w:rsidRPr="00EE5E43">
        <w:rPr>
          <w:rFonts w:ascii="Arial" w:hAnsi="Arial" w:cs="Arial"/>
        </w:rPr>
        <w:t xml:space="preserve">Rozvaděče </w:t>
      </w:r>
      <w:r w:rsidR="00E32CCE" w:rsidRPr="00EE5E43">
        <w:rPr>
          <w:rFonts w:ascii="Arial" w:hAnsi="Arial" w:cs="Arial"/>
        </w:rPr>
        <w:t>musí splňovat požadavky těchto norem</w:t>
      </w:r>
      <w:r w:rsidR="006E35D8" w:rsidRPr="00EE5E43">
        <w:rPr>
          <w:rFonts w:ascii="Arial" w:hAnsi="Arial" w:cs="Arial"/>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371"/>
      </w:tblGrid>
      <w:tr w:rsidR="0055330E" w:rsidRPr="00EE5E43" w14:paraId="0C26318F" w14:textId="77777777" w:rsidTr="00E34395">
        <w:trPr>
          <w:trHeight w:val="375"/>
          <w:jc w:val="center"/>
        </w:trPr>
        <w:tc>
          <w:tcPr>
            <w:tcW w:w="2127" w:type="dxa"/>
            <w:vAlign w:val="center"/>
          </w:tcPr>
          <w:p w14:paraId="0C26318D" w14:textId="3A32D736" w:rsidR="0055330E" w:rsidRPr="00EE5E43" w:rsidRDefault="0055330E" w:rsidP="0055330E">
            <w:pPr>
              <w:rPr>
                <w:rFonts w:ascii="Arial" w:hAnsi="Arial" w:cs="Arial"/>
              </w:rPr>
            </w:pPr>
            <w:r w:rsidRPr="00EE5E43">
              <w:rPr>
                <w:rFonts w:ascii="Arial" w:hAnsi="Arial" w:cs="Arial"/>
              </w:rPr>
              <w:t>ČSN 33 2000-4-41</w:t>
            </w:r>
            <w:r w:rsidR="0096232B" w:rsidRPr="00EE5E43">
              <w:rPr>
                <w:rFonts w:ascii="Arial" w:hAnsi="Arial" w:cs="Arial"/>
              </w:rPr>
              <w:t xml:space="preserve"> </w:t>
            </w:r>
          </w:p>
        </w:tc>
        <w:tc>
          <w:tcPr>
            <w:tcW w:w="7371" w:type="dxa"/>
            <w:vAlign w:val="center"/>
          </w:tcPr>
          <w:p w14:paraId="0C26318E" w14:textId="77777777" w:rsidR="0055330E" w:rsidRPr="00EE5E43" w:rsidRDefault="0055330E" w:rsidP="0055330E">
            <w:pPr>
              <w:rPr>
                <w:rFonts w:ascii="Arial" w:hAnsi="Arial" w:cs="Arial"/>
              </w:rPr>
            </w:pPr>
            <w:r w:rsidRPr="00EE5E43">
              <w:rPr>
                <w:rFonts w:ascii="Arial" w:hAnsi="Arial" w:cs="Arial"/>
              </w:rPr>
              <w:t>Elektrotechnické předpisy - Elektrická zařízení - Část 4: Bezpečnost - Kapitola 41: Ochrana před úrazem elektrickým proudem</w:t>
            </w:r>
          </w:p>
        </w:tc>
      </w:tr>
      <w:tr w:rsidR="0055330E" w:rsidRPr="00EE5E43" w14:paraId="0C263192" w14:textId="77777777" w:rsidTr="00E34395">
        <w:trPr>
          <w:trHeight w:val="375"/>
          <w:jc w:val="center"/>
        </w:trPr>
        <w:tc>
          <w:tcPr>
            <w:tcW w:w="2127" w:type="dxa"/>
            <w:vAlign w:val="center"/>
          </w:tcPr>
          <w:p w14:paraId="0C263190" w14:textId="1E21B25B" w:rsidR="0055330E" w:rsidRPr="00EE5E43" w:rsidRDefault="0055330E" w:rsidP="0055330E">
            <w:pPr>
              <w:rPr>
                <w:rFonts w:ascii="Arial" w:hAnsi="Arial" w:cs="Arial"/>
              </w:rPr>
            </w:pPr>
            <w:r w:rsidRPr="00EE5E43">
              <w:rPr>
                <w:rFonts w:ascii="Arial" w:hAnsi="Arial" w:cs="Arial"/>
              </w:rPr>
              <w:t>ČSN EN 50181</w:t>
            </w:r>
            <w:r w:rsidR="0096232B" w:rsidRPr="00EE5E43">
              <w:rPr>
                <w:rFonts w:ascii="Arial" w:hAnsi="Arial" w:cs="Arial"/>
              </w:rPr>
              <w:t xml:space="preserve"> </w:t>
            </w:r>
          </w:p>
        </w:tc>
        <w:tc>
          <w:tcPr>
            <w:tcW w:w="7371" w:type="dxa"/>
            <w:vAlign w:val="center"/>
          </w:tcPr>
          <w:p w14:paraId="0C263191" w14:textId="77777777" w:rsidR="0055330E" w:rsidRPr="00EE5E43" w:rsidRDefault="0055330E" w:rsidP="0055330E">
            <w:pPr>
              <w:rPr>
                <w:rFonts w:ascii="Arial" w:hAnsi="Arial" w:cs="Arial"/>
              </w:rPr>
            </w:pPr>
            <w:r w:rsidRPr="00EE5E43">
              <w:rPr>
                <w:rFonts w:ascii="Arial" w:hAnsi="Arial" w:cs="Arial"/>
              </w:rPr>
              <w:t>Zásuvné typy průchodek nad 1 kV až do 52 kV a od 250 A do 2,50 kA pro jiná zařízení než transformátory plněné kapalinou</w:t>
            </w:r>
          </w:p>
        </w:tc>
      </w:tr>
      <w:tr w:rsidR="0055330E" w:rsidRPr="00EE5E43" w14:paraId="0C263195" w14:textId="77777777" w:rsidTr="00E34395">
        <w:trPr>
          <w:trHeight w:val="375"/>
          <w:jc w:val="center"/>
        </w:trPr>
        <w:tc>
          <w:tcPr>
            <w:tcW w:w="2127" w:type="dxa"/>
            <w:vAlign w:val="center"/>
          </w:tcPr>
          <w:p w14:paraId="0C263193" w14:textId="56AFBDA2" w:rsidR="0055330E" w:rsidRPr="00EE5E43" w:rsidRDefault="0055330E" w:rsidP="0055330E">
            <w:pPr>
              <w:rPr>
                <w:rFonts w:ascii="Arial" w:hAnsi="Arial" w:cs="Arial"/>
              </w:rPr>
            </w:pPr>
            <w:r w:rsidRPr="00EE5E43">
              <w:rPr>
                <w:rFonts w:ascii="Arial" w:hAnsi="Arial" w:cs="Arial"/>
              </w:rPr>
              <w:t>ČSN EN 60282-1</w:t>
            </w:r>
          </w:p>
        </w:tc>
        <w:tc>
          <w:tcPr>
            <w:tcW w:w="7371" w:type="dxa"/>
            <w:vAlign w:val="center"/>
          </w:tcPr>
          <w:p w14:paraId="0C263194" w14:textId="77777777" w:rsidR="0055330E" w:rsidRPr="00EE5E43" w:rsidRDefault="0055330E" w:rsidP="0055330E">
            <w:pPr>
              <w:rPr>
                <w:rFonts w:ascii="Arial" w:hAnsi="Arial" w:cs="Arial"/>
              </w:rPr>
            </w:pPr>
            <w:r w:rsidRPr="00EE5E43">
              <w:rPr>
                <w:rFonts w:ascii="Arial" w:hAnsi="Arial" w:cs="Arial"/>
              </w:rPr>
              <w:t>Pojistky vysokého napětí - Část 1: Pojistky omezující proud</w:t>
            </w:r>
          </w:p>
        </w:tc>
      </w:tr>
      <w:tr w:rsidR="00550592" w:rsidRPr="00EE5E43" w14:paraId="0C26319B" w14:textId="77777777" w:rsidTr="00E34395">
        <w:trPr>
          <w:trHeight w:val="375"/>
          <w:jc w:val="center"/>
        </w:trPr>
        <w:tc>
          <w:tcPr>
            <w:tcW w:w="2127" w:type="dxa"/>
            <w:vAlign w:val="center"/>
          </w:tcPr>
          <w:p w14:paraId="0C263199" w14:textId="348C23DB" w:rsidR="00550592" w:rsidRPr="00EE5E43" w:rsidRDefault="00550592" w:rsidP="0055330E">
            <w:pPr>
              <w:rPr>
                <w:rFonts w:ascii="Arial" w:hAnsi="Arial" w:cs="Arial"/>
              </w:rPr>
            </w:pPr>
            <w:r w:rsidRPr="00EE5E43">
              <w:rPr>
                <w:rFonts w:ascii="Arial" w:hAnsi="Arial" w:cs="Arial"/>
              </w:rPr>
              <w:t>ČSN EN 60</w:t>
            </w:r>
            <w:r w:rsidR="007A2C71" w:rsidRPr="00EE5E43">
              <w:rPr>
                <w:rFonts w:ascii="Arial" w:hAnsi="Arial" w:cs="Arial"/>
              </w:rPr>
              <w:t> </w:t>
            </w:r>
            <w:r w:rsidRPr="00EE5E43">
              <w:rPr>
                <w:rFonts w:ascii="Arial" w:hAnsi="Arial" w:cs="Arial"/>
              </w:rPr>
              <w:t>447</w:t>
            </w:r>
            <w:r w:rsidR="007A2C71" w:rsidRPr="00EE5E43">
              <w:rPr>
                <w:rFonts w:ascii="Arial" w:hAnsi="Arial" w:cs="Arial"/>
              </w:rPr>
              <w:t xml:space="preserve"> </w:t>
            </w:r>
          </w:p>
        </w:tc>
        <w:tc>
          <w:tcPr>
            <w:tcW w:w="7371" w:type="dxa"/>
            <w:vAlign w:val="center"/>
          </w:tcPr>
          <w:p w14:paraId="0C26319A" w14:textId="77777777" w:rsidR="00550592" w:rsidRPr="00EE5E43" w:rsidRDefault="00550592" w:rsidP="0055330E">
            <w:pPr>
              <w:rPr>
                <w:rFonts w:ascii="Arial" w:hAnsi="Arial" w:cs="Arial"/>
              </w:rPr>
            </w:pPr>
            <w:r w:rsidRPr="00EE5E43">
              <w:rPr>
                <w:rFonts w:ascii="Arial" w:hAnsi="Arial" w:cs="Arial"/>
              </w:rPr>
              <w:t>Základní a bezpečnostní zásady pro rozhraní člověk-stroj, značení a identifikaci - Zásady pro ovládání</w:t>
            </w:r>
          </w:p>
        </w:tc>
      </w:tr>
      <w:tr w:rsidR="0055330E" w:rsidRPr="00EE5E43" w14:paraId="0C26319E" w14:textId="77777777" w:rsidTr="00E34395">
        <w:trPr>
          <w:trHeight w:val="375"/>
          <w:jc w:val="center"/>
        </w:trPr>
        <w:tc>
          <w:tcPr>
            <w:tcW w:w="2127" w:type="dxa"/>
            <w:vAlign w:val="center"/>
          </w:tcPr>
          <w:p w14:paraId="0C26319C" w14:textId="70838ADF" w:rsidR="0055330E" w:rsidRPr="00EE5E43" w:rsidRDefault="0055330E" w:rsidP="0055330E">
            <w:pPr>
              <w:rPr>
                <w:rFonts w:ascii="Arial" w:hAnsi="Arial" w:cs="Arial"/>
              </w:rPr>
            </w:pPr>
            <w:r w:rsidRPr="00EE5E43">
              <w:rPr>
                <w:rFonts w:ascii="Arial" w:hAnsi="Arial" w:cs="Arial"/>
              </w:rPr>
              <w:t>ČSN EN 61082-1</w:t>
            </w:r>
            <w:r w:rsidR="007A2C71" w:rsidRPr="00EE5E43">
              <w:rPr>
                <w:rFonts w:ascii="Arial" w:hAnsi="Arial" w:cs="Arial"/>
              </w:rPr>
              <w:t xml:space="preserve"> </w:t>
            </w:r>
          </w:p>
        </w:tc>
        <w:tc>
          <w:tcPr>
            <w:tcW w:w="7371" w:type="dxa"/>
            <w:vAlign w:val="center"/>
          </w:tcPr>
          <w:p w14:paraId="0C26319D" w14:textId="77777777" w:rsidR="0055330E" w:rsidRPr="00EE5E43" w:rsidRDefault="0055330E" w:rsidP="0055330E">
            <w:pPr>
              <w:rPr>
                <w:rFonts w:ascii="Arial" w:hAnsi="Arial" w:cs="Arial"/>
              </w:rPr>
            </w:pPr>
            <w:r w:rsidRPr="00EE5E43">
              <w:rPr>
                <w:rFonts w:ascii="Arial" w:hAnsi="Arial" w:cs="Arial"/>
              </w:rPr>
              <w:t>Zhotovování dokumentů používaných v elektrotechnice - Část 1: Pravidla</w:t>
            </w:r>
          </w:p>
        </w:tc>
      </w:tr>
      <w:tr w:rsidR="0055330E" w:rsidRPr="00EE5E43" w14:paraId="0C2631A1" w14:textId="77777777" w:rsidTr="00E34395">
        <w:trPr>
          <w:trHeight w:val="375"/>
          <w:jc w:val="center"/>
        </w:trPr>
        <w:tc>
          <w:tcPr>
            <w:tcW w:w="2127" w:type="dxa"/>
            <w:vAlign w:val="center"/>
          </w:tcPr>
          <w:p w14:paraId="0C26319F" w14:textId="77777777" w:rsidR="0055330E" w:rsidRPr="00EE5E43" w:rsidRDefault="0055330E" w:rsidP="0055330E">
            <w:pPr>
              <w:rPr>
                <w:rFonts w:ascii="Arial" w:hAnsi="Arial" w:cs="Arial"/>
              </w:rPr>
            </w:pPr>
            <w:r w:rsidRPr="00EE5E43">
              <w:rPr>
                <w:rFonts w:ascii="Arial" w:hAnsi="Arial" w:cs="Arial"/>
              </w:rPr>
              <w:t>ČSN EN 61243-5</w:t>
            </w:r>
          </w:p>
        </w:tc>
        <w:tc>
          <w:tcPr>
            <w:tcW w:w="7371" w:type="dxa"/>
            <w:vAlign w:val="center"/>
          </w:tcPr>
          <w:p w14:paraId="0C2631A0" w14:textId="77777777" w:rsidR="0055330E" w:rsidRPr="00EE5E43" w:rsidRDefault="0055330E" w:rsidP="0055330E">
            <w:pPr>
              <w:rPr>
                <w:rFonts w:ascii="Arial" w:hAnsi="Arial" w:cs="Arial"/>
              </w:rPr>
            </w:pPr>
            <w:r w:rsidRPr="00EE5E43">
              <w:rPr>
                <w:rFonts w:ascii="Arial" w:hAnsi="Arial" w:cs="Arial"/>
              </w:rPr>
              <w:t>Práce pod napětím – Zkoušečky napětí – Část 5: Systémy detekce napětí (VDS)</w:t>
            </w:r>
          </w:p>
        </w:tc>
      </w:tr>
      <w:tr w:rsidR="00224422" w:rsidRPr="00EE5E43" w14:paraId="28A3C31F" w14:textId="77777777" w:rsidTr="00E34395">
        <w:trPr>
          <w:trHeight w:val="375"/>
          <w:jc w:val="center"/>
        </w:trPr>
        <w:tc>
          <w:tcPr>
            <w:tcW w:w="2127" w:type="dxa"/>
            <w:vAlign w:val="center"/>
          </w:tcPr>
          <w:p w14:paraId="2583527A" w14:textId="3378BD9D" w:rsidR="00224422" w:rsidRPr="00EE5E43" w:rsidRDefault="00224422" w:rsidP="0055330E">
            <w:pPr>
              <w:rPr>
                <w:rFonts w:ascii="Arial" w:hAnsi="Arial" w:cs="Arial"/>
              </w:rPr>
            </w:pPr>
            <w:r w:rsidRPr="00224422">
              <w:rPr>
                <w:rFonts w:ascii="Arial" w:hAnsi="Arial" w:cs="Arial"/>
              </w:rPr>
              <w:t>ČSN EN IEC 62271-213</w:t>
            </w:r>
          </w:p>
        </w:tc>
        <w:tc>
          <w:tcPr>
            <w:tcW w:w="7371" w:type="dxa"/>
            <w:vAlign w:val="center"/>
          </w:tcPr>
          <w:p w14:paraId="39FFE292" w14:textId="0869800B" w:rsidR="00224422" w:rsidRPr="00EE5E43" w:rsidRDefault="00224422" w:rsidP="0055330E">
            <w:pPr>
              <w:rPr>
                <w:rFonts w:ascii="Arial" w:hAnsi="Arial" w:cs="Arial"/>
              </w:rPr>
            </w:pPr>
            <w:r w:rsidRPr="00224422">
              <w:rPr>
                <w:rFonts w:ascii="Arial" w:hAnsi="Arial" w:cs="Arial"/>
              </w:rPr>
              <w:t>Vysokonapěťová spínací a řídicí zařízení - Část 213: Systém detekce a indikace napětí</w:t>
            </w:r>
          </w:p>
        </w:tc>
      </w:tr>
      <w:tr w:rsidR="0055330E" w:rsidRPr="00EE5E43" w14:paraId="0C2631A4" w14:textId="77777777" w:rsidTr="00E34395">
        <w:trPr>
          <w:trHeight w:val="375"/>
          <w:jc w:val="center"/>
        </w:trPr>
        <w:tc>
          <w:tcPr>
            <w:tcW w:w="2127" w:type="dxa"/>
            <w:tcBorders>
              <w:bottom w:val="single" w:sz="4" w:space="0" w:color="auto"/>
            </w:tcBorders>
            <w:vAlign w:val="center"/>
          </w:tcPr>
          <w:p w14:paraId="0C2631A2" w14:textId="31FB01A7" w:rsidR="0055330E" w:rsidRPr="00EE5E43" w:rsidRDefault="0055330E" w:rsidP="0055330E">
            <w:pPr>
              <w:rPr>
                <w:rFonts w:ascii="Arial" w:hAnsi="Arial" w:cs="Arial"/>
              </w:rPr>
            </w:pPr>
            <w:r w:rsidRPr="00EE5E43">
              <w:rPr>
                <w:rFonts w:ascii="Arial" w:hAnsi="Arial" w:cs="Arial"/>
              </w:rPr>
              <w:t>ČSN EN 61914</w:t>
            </w:r>
          </w:p>
        </w:tc>
        <w:tc>
          <w:tcPr>
            <w:tcW w:w="7371" w:type="dxa"/>
            <w:tcBorders>
              <w:bottom w:val="single" w:sz="4" w:space="0" w:color="auto"/>
            </w:tcBorders>
            <w:vAlign w:val="center"/>
          </w:tcPr>
          <w:p w14:paraId="0C2631A3" w14:textId="77777777" w:rsidR="0055330E" w:rsidRPr="00EE5E43" w:rsidRDefault="0055330E" w:rsidP="0055330E">
            <w:pPr>
              <w:rPr>
                <w:rFonts w:ascii="Arial" w:hAnsi="Arial" w:cs="Arial"/>
              </w:rPr>
            </w:pPr>
            <w:r w:rsidRPr="00EE5E43">
              <w:rPr>
                <w:rFonts w:ascii="Arial" w:hAnsi="Arial" w:cs="Arial"/>
              </w:rPr>
              <w:t>Kabelové příchytky pro elektrické instalace</w:t>
            </w:r>
          </w:p>
        </w:tc>
      </w:tr>
      <w:tr w:rsidR="009D0AF1" w:rsidRPr="00EE5E43" w14:paraId="0C2631A7" w14:textId="77777777" w:rsidTr="00E34395">
        <w:trPr>
          <w:trHeight w:val="375"/>
          <w:jc w:val="center"/>
        </w:trPr>
        <w:tc>
          <w:tcPr>
            <w:tcW w:w="2127" w:type="dxa"/>
            <w:shd w:val="clear" w:color="auto" w:fill="auto"/>
            <w:vAlign w:val="center"/>
          </w:tcPr>
          <w:p w14:paraId="0C2631A5" w14:textId="77777777" w:rsidR="009D0AF1" w:rsidRPr="00EE5E43" w:rsidRDefault="009D0AF1" w:rsidP="00E34395">
            <w:pPr>
              <w:rPr>
                <w:rFonts w:ascii="Arial" w:hAnsi="Arial" w:cs="Arial"/>
              </w:rPr>
            </w:pPr>
            <w:r w:rsidRPr="00EE5E43">
              <w:rPr>
                <w:rFonts w:ascii="Arial" w:hAnsi="Arial" w:cs="Arial"/>
              </w:rPr>
              <w:t>ČSN EN 61869-1</w:t>
            </w:r>
          </w:p>
        </w:tc>
        <w:tc>
          <w:tcPr>
            <w:tcW w:w="7371" w:type="dxa"/>
            <w:shd w:val="clear" w:color="auto" w:fill="auto"/>
            <w:vAlign w:val="center"/>
          </w:tcPr>
          <w:p w14:paraId="0C2631A6" w14:textId="77777777" w:rsidR="009D0AF1" w:rsidRPr="00EE5E43" w:rsidRDefault="009D0AF1" w:rsidP="00E34395">
            <w:pPr>
              <w:rPr>
                <w:rFonts w:ascii="Arial" w:hAnsi="Arial" w:cs="Arial"/>
              </w:rPr>
            </w:pPr>
            <w:r w:rsidRPr="00EE5E43">
              <w:rPr>
                <w:rFonts w:ascii="Arial" w:hAnsi="Arial" w:cs="Arial"/>
              </w:rPr>
              <w:t>Přístrojové transformátory - Část 1: Všeobecné požadavky</w:t>
            </w:r>
          </w:p>
        </w:tc>
      </w:tr>
      <w:tr w:rsidR="009D0AF1" w:rsidRPr="00EE5E43" w14:paraId="0C2631AA" w14:textId="77777777" w:rsidTr="00E34395">
        <w:trPr>
          <w:trHeight w:val="375"/>
          <w:jc w:val="center"/>
        </w:trPr>
        <w:tc>
          <w:tcPr>
            <w:tcW w:w="2127" w:type="dxa"/>
            <w:shd w:val="clear" w:color="auto" w:fill="auto"/>
            <w:vAlign w:val="center"/>
          </w:tcPr>
          <w:p w14:paraId="0C2631A8" w14:textId="77777777" w:rsidR="009D0AF1" w:rsidRPr="00EE5E43" w:rsidRDefault="009D0AF1" w:rsidP="00E34395">
            <w:pPr>
              <w:rPr>
                <w:rFonts w:ascii="Arial" w:hAnsi="Arial" w:cs="Arial"/>
              </w:rPr>
            </w:pPr>
            <w:r w:rsidRPr="00EE5E43">
              <w:rPr>
                <w:rFonts w:ascii="Arial" w:hAnsi="Arial" w:cs="Arial"/>
              </w:rPr>
              <w:t>ČSN EN 61869-2</w:t>
            </w:r>
          </w:p>
        </w:tc>
        <w:tc>
          <w:tcPr>
            <w:tcW w:w="7371" w:type="dxa"/>
            <w:shd w:val="clear" w:color="auto" w:fill="auto"/>
            <w:vAlign w:val="center"/>
          </w:tcPr>
          <w:p w14:paraId="0C2631A9" w14:textId="77777777" w:rsidR="009D0AF1" w:rsidRPr="00EE5E43" w:rsidRDefault="009D0AF1" w:rsidP="00E34395">
            <w:pPr>
              <w:rPr>
                <w:rFonts w:ascii="Arial" w:hAnsi="Arial" w:cs="Arial"/>
              </w:rPr>
            </w:pPr>
            <w:r w:rsidRPr="00EE5E43">
              <w:rPr>
                <w:rFonts w:ascii="Arial" w:hAnsi="Arial" w:cs="Arial"/>
              </w:rPr>
              <w:t>Přístrojové transformátory - Část 2: Dodatečné požadavky na transformátory proudu</w:t>
            </w:r>
          </w:p>
        </w:tc>
      </w:tr>
      <w:tr w:rsidR="009D0AF1" w:rsidRPr="00EE5E43" w14:paraId="0C2631AD" w14:textId="77777777" w:rsidTr="00E34395">
        <w:trPr>
          <w:trHeight w:val="375"/>
          <w:jc w:val="center"/>
        </w:trPr>
        <w:tc>
          <w:tcPr>
            <w:tcW w:w="2127" w:type="dxa"/>
            <w:shd w:val="clear" w:color="auto" w:fill="auto"/>
            <w:vAlign w:val="center"/>
          </w:tcPr>
          <w:p w14:paraId="0C2631AB" w14:textId="77777777" w:rsidR="009D0AF1" w:rsidRPr="00EE5E43" w:rsidRDefault="009D0AF1" w:rsidP="00E34395">
            <w:pPr>
              <w:rPr>
                <w:rFonts w:ascii="Arial" w:hAnsi="Arial" w:cs="Arial"/>
              </w:rPr>
            </w:pPr>
            <w:r w:rsidRPr="00EE5E43">
              <w:rPr>
                <w:rFonts w:ascii="Arial" w:hAnsi="Arial" w:cs="Arial"/>
              </w:rPr>
              <w:t>ČSN EN 61869-3</w:t>
            </w:r>
          </w:p>
        </w:tc>
        <w:tc>
          <w:tcPr>
            <w:tcW w:w="7371" w:type="dxa"/>
            <w:shd w:val="clear" w:color="auto" w:fill="auto"/>
            <w:vAlign w:val="center"/>
          </w:tcPr>
          <w:p w14:paraId="0C2631AC" w14:textId="77777777" w:rsidR="009D0AF1" w:rsidRPr="00EE5E43" w:rsidRDefault="009D0AF1" w:rsidP="00E34395">
            <w:pPr>
              <w:rPr>
                <w:rFonts w:ascii="Arial" w:hAnsi="Arial" w:cs="Arial"/>
              </w:rPr>
            </w:pPr>
            <w:r w:rsidRPr="00EE5E43">
              <w:rPr>
                <w:rFonts w:ascii="Arial" w:hAnsi="Arial" w:cs="Arial"/>
              </w:rPr>
              <w:t>Přístrojové transformátory - Část 3: Dodatečné požadavky pro induktivní transformátory napětí</w:t>
            </w:r>
          </w:p>
        </w:tc>
      </w:tr>
      <w:tr w:rsidR="00E34395" w:rsidRPr="00EE5E43" w14:paraId="0C2631B0" w14:textId="77777777" w:rsidTr="00E34395">
        <w:trPr>
          <w:trHeight w:val="375"/>
          <w:jc w:val="center"/>
        </w:trPr>
        <w:tc>
          <w:tcPr>
            <w:tcW w:w="2127" w:type="dxa"/>
            <w:shd w:val="clear" w:color="auto" w:fill="auto"/>
            <w:vAlign w:val="center"/>
          </w:tcPr>
          <w:p w14:paraId="0C2631AE" w14:textId="77777777" w:rsidR="00E34395" w:rsidRPr="00EE5E43" w:rsidRDefault="00E34395" w:rsidP="00E34395">
            <w:pPr>
              <w:rPr>
                <w:rFonts w:ascii="Arial" w:hAnsi="Arial" w:cs="Arial"/>
              </w:rPr>
            </w:pPr>
            <w:r w:rsidRPr="00EE5E43">
              <w:rPr>
                <w:rFonts w:ascii="Arial" w:hAnsi="Arial" w:cs="Arial"/>
              </w:rPr>
              <w:t xml:space="preserve">ČSN EN 60044-7               </w:t>
            </w:r>
          </w:p>
        </w:tc>
        <w:tc>
          <w:tcPr>
            <w:tcW w:w="7371" w:type="dxa"/>
            <w:shd w:val="clear" w:color="auto" w:fill="auto"/>
            <w:vAlign w:val="center"/>
          </w:tcPr>
          <w:p w14:paraId="0C2631AF" w14:textId="77777777" w:rsidR="00E34395" w:rsidRPr="00EE5E43" w:rsidRDefault="00E34395" w:rsidP="00E34395">
            <w:pPr>
              <w:rPr>
                <w:rFonts w:ascii="Arial" w:hAnsi="Arial" w:cs="Arial"/>
              </w:rPr>
            </w:pPr>
            <w:r w:rsidRPr="00EE5E43">
              <w:rPr>
                <w:rFonts w:ascii="Arial" w:hAnsi="Arial" w:cs="Arial"/>
              </w:rPr>
              <w:t>Přístrojové transformátory - Část 7: Elektronické transformátory napětí</w:t>
            </w:r>
          </w:p>
        </w:tc>
      </w:tr>
      <w:tr w:rsidR="00E34395" w:rsidRPr="00EE5E43" w14:paraId="0C2631B3" w14:textId="77777777" w:rsidTr="00E34395">
        <w:trPr>
          <w:trHeight w:val="375"/>
          <w:jc w:val="center"/>
        </w:trPr>
        <w:tc>
          <w:tcPr>
            <w:tcW w:w="2127" w:type="dxa"/>
            <w:shd w:val="clear" w:color="auto" w:fill="auto"/>
            <w:vAlign w:val="center"/>
          </w:tcPr>
          <w:p w14:paraId="0C2631B1" w14:textId="77777777" w:rsidR="00E34395" w:rsidRPr="00EE5E43" w:rsidRDefault="00E34395" w:rsidP="00E34395">
            <w:pPr>
              <w:rPr>
                <w:rFonts w:ascii="Arial" w:hAnsi="Arial" w:cs="Arial"/>
              </w:rPr>
            </w:pPr>
            <w:r w:rsidRPr="00EE5E43">
              <w:rPr>
                <w:rFonts w:ascii="Arial" w:hAnsi="Arial" w:cs="Arial"/>
              </w:rPr>
              <w:t xml:space="preserve">ČSN EN 60044-8               </w:t>
            </w:r>
          </w:p>
        </w:tc>
        <w:tc>
          <w:tcPr>
            <w:tcW w:w="7371" w:type="dxa"/>
            <w:shd w:val="clear" w:color="auto" w:fill="auto"/>
            <w:vAlign w:val="center"/>
          </w:tcPr>
          <w:p w14:paraId="0C2631B2" w14:textId="77777777" w:rsidR="00E34395" w:rsidRPr="00EE5E43" w:rsidRDefault="00E34395" w:rsidP="00E34395">
            <w:pPr>
              <w:rPr>
                <w:rFonts w:ascii="Arial" w:hAnsi="Arial" w:cs="Arial"/>
              </w:rPr>
            </w:pPr>
            <w:r w:rsidRPr="00EE5E43">
              <w:rPr>
                <w:rFonts w:ascii="Arial" w:hAnsi="Arial" w:cs="Arial"/>
              </w:rPr>
              <w:t>Přístrojové transformátory - Část 8: Elektronické transformátory proudu</w:t>
            </w:r>
          </w:p>
        </w:tc>
      </w:tr>
      <w:tr w:rsidR="00DC3E8A" w:rsidRPr="00EE5E43" w14:paraId="0C2631B6" w14:textId="77777777" w:rsidTr="00E34395">
        <w:trPr>
          <w:trHeight w:val="375"/>
          <w:jc w:val="center"/>
        </w:trPr>
        <w:tc>
          <w:tcPr>
            <w:tcW w:w="2127" w:type="dxa"/>
            <w:shd w:val="clear" w:color="auto" w:fill="auto"/>
            <w:vAlign w:val="center"/>
          </w:tcPr>
          <w:p w14:paraId="0C2631B4" w14:textId="77777777" w:rsidR="00DC3E8A" w:rsidRPr="00EE5E43" w:rsidRDefault="00DC3E8A" w:rsidP="00E34395">
            <w:pPr>
              <w:rPr>
                <w:rFonts w:ascii="Arial" w:hAnsi="Arial" w:cs="Arial"/>
              </w:rPr>
            </w:pPr>
            <w:r w:rsidRPr="00EE5E43">
              <w:rPr>
                <w:rFonts w:ascii="Arial" w:hAnsi="Arial" w:cs="Arial"/>
              </w:rPr>
              <w:t>ČSN EN 60044-7</w:t>
            </w:r>
          </w:p>
        </w:tc>
        <w:tc>
          <w:tcPr>
            <w:tcW w:w="7371" w:type="dxa"/>
            <w:shd w:val="clear" w:color="auto" w:fill="auto"/>
            <w:vAlign w:val="center"/>
          </w:tcPr>
          <w:p w14:paraId="0C2631B5" w14:textId="77777777" w:rsidR="00DC3E8A" w:rsidRPr="00EE5E43" w:rsidRDefault="00DC3E8A" w:rsidP="00E34395">
            <w:pPr>
              <w:rPr>
                <w:rFonts w:ascii="Arial" w:hAnsi="Arial" w:cs="Arial"/>
              </w:rPr>
            </w:pPr>
            <w:r w:rsidRPr="00EE5E43">
              <w:rPr>
                <w:rFonts w:ascii="Arial" w:hAnsi="Arial" w:cs="Arial"/>
              </w:rPr>
              <w:t>Přístrojové transformátory - Část 7: Elektronické transformátory napětí</w:t>
            </w:r>
          </w:p>
        </w:tc>
      </w:tr>
      <w:tr w:rsidR="00DC3E8A" w:rsidRPr="00EE5E43" w14:paraId="0C2631B9" w14:textId="77777777" w:rsidTr="00E34395">
        <w:trPr>
          <w:trHeight w:val="375"/>
          <w:jc w:val="center"/>
        </w:trPr>
        <w:tc>
          <w:tcPr>
            <w:tcW w:w="2127" w:type="dxa"/>
            <w:shd w:val="clear" w:color="auto" w:fill="auto"/>
            <w:vAlign w:val="center"/>
          </w:tcPr>
          <w:p w14:paraId="0C2631B7" w14:textId="77777777" w:rsidR="00DC3E8A" w:rsidRPr="00EE5E43" w:rsidRDefault="00DC3E8A" w:rsidP="00E34395">
            <w:pPr>
              <w:rPr>
                <w:rFonts w:ascii="Arial" w:hAnsi="Arial" w:cs="Arial"/>
              </w:rPr>
            </w:pPr>
            <w:r w:rsidRPr="00EE5E43">
              <w:rPr>
                <w:rFonts w:ascii="Arial" w:hAnsi="Arial" w:cs="Arial"/>
              </w:rPr>
              <w:t>ČSN EN 60044-8</w:t>
            </w:r>
          </w:p>
        </w:tc>
        <w:tc>
          <w:tcPr>
            <w:tcW w:w="7371" w:type="dxa"/>
            <w:shd w:val="clear" w:color="auto" w:fill="auto"/>
            <w:vAlign w:val="center"/>
          </w:tcPr>
          <w:p w14:paraId="0C2631B8" w14:textId="77777777" w:rsidR="00DC3E8A" w:rsidRPr="00EE5E43" w:rsidRDefault="00DC3E8A" w:rsidP="00E34395">
            <w:pPr>
              <w:rPr>
                <w:rFonts w:ascii="Arial" w:hAnsi="Arial" w:cs="Arial"/>
              </w:rPr>
            </w:pPr>
            <w:r w:rsidRPr="00EE5E43">
              <w:rPr>
                <w:rFonts w:ascii="Arial" w:hAnsi="Arial" w:cs="Arial"/>
              </w:rPr>
              <w:t>Přístrojové transformátory - Část 8: Elektronické transformátory proudu</w:t>
            </w:r>
          </w:p>
        </w:tc>
      </w:tr>
      <w:tr w:rsidR="009D0AF1" w:rsidRPr="00EE5E43" w14:paraId="0C2631BC" w14:textId="77777777" w:rsidTr="00E34395">
        <w:trPr>
          <w:trHeight w:val="375"/>
          <w:jc w:val="center"/>
        </w:trPr>
        <w:tc>
          <w:tcPr>
            <w:tcW w:w="2127" w:type="dxa"/>
            <w:vAlign w:val="center"/>
          </w:tcPr>
          <w:p w14:paraId="0C2631BA" w14:textId="473A6CA6" w:rsidR="009D0AF1" w:rsidRPr="00EE5E43" w:rsidRDefault="009D0AF1" w:rsidP="009D0AF1">
            <w:pPr>
              <w:rPr>
                <w:rFonts w:ascii="Arial" w:hAnsi="Arial" w:cs="Arial"/>
              </w:rPr>
            </w:pPr>
            <w:r w:rsidRPr="00EE5E43">
              <w:rPr>
                <w:rFonts w:ascii="Arial" w:hAnsi="Arial" w:cs="Arial"/>
              </w:rPr>
              <w:t>ČSN EN 62271 -1</w:t>
            </w:r>
          </w:p>
        </w:tc>
        <w:tc>
          <w:tcPr>
            <w:tcW w:w="7371" w:type="dxa"/>
            <w:vAlign w:val="center"/>
          </w:tcPr>
          <w:p w14:paraId="0C2631BB"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1: Společná ustanovení</w:t>
            </w:r>
          </w:p>
        </w:tc>
      </w:tr>
      <w:tr w:rsidR="00D52EEA" w:rsidRPr="00EE5E43" w14:paraId="1B59BB75" w14:textId="77777777" w:rsidTr="00E34395">
        <w:trPr>
          <w:trHeight w:val="375"/>
          <w:jc w:val="center"/>
        </w:trPr>
        <w:tc>
          <w:tcPr>
            <w:tcW w:w="2127" w:type="dxa"/>
            <w:vAlign w:val="center"/>
          </w:tcPr>
          <w:p w14:paraId="154EBCFC" w14:textId="40F2CB77" w:rsidR="00D52EEA" w:rsidRPr="00EE5E43" w:rsidRDefault="00D52EEA" w:rsidP="009D0AF1">
            <w:pPr>
              <w:rPr>
                <w:rFonts w:ascii="Arial" w:hAnsi="Arial" w:cs="Arial"/>
              </w:rPr>
            </w:pPr>
            <w:r w:rsidRPr="00EE5E43">
              <w:rPr>
                <w:rFonts w:ascii="Arial" w:hAnsi="Arial" w:cs="Arial"/>
              </w:rPr>
              <w:t>ČSN EN 62271 -</w:t>
            </w:r>
            <w:r>
              <w:rPr>
                <w:rFonts w:ascii="Arial" w:hAnsi="Arial" w:cs="Arial"/>
              </w:rPr>
              <w:t>4</w:t>
            </w:r>
            <w:r w:rsidRPr="00EE5E43">
              <w:rPr>
                <w:rFonts w:ascii="Arial" w:hAnsi="Arial" w:cs="Arial"/>
              </w:rPr>
              <w:t xml:space="preserve"> </w:t>
            </w:r>
          </w:p>
        </w:tc>
        <w:tc>
          <w:tcPr>
            <w:tcW w:w="7371" w:type="dxa"/>
            <w:vAlign w:val="center"/>
          </w:tcPr>
          <w:p w14:paraId="08B4CE44" w14:textId="69FA1B1E" w:rsidR="00D52EEA" w:rsidRPr="00EE5E43" w:rsidRDefault="00D52EEA" w:rsidP="009D0AF1">
            <w:pPr>
              <w:rPr>
                <w:rFonts w:ascii="Arial" w:hAnsi="Arial" w:cs="Arial"/>
              </w:rPr>
            </w:pPr>
            <w:r w:rsidRPr="00EE5E43">
              <w:rPr>
                <w:rFonts w:ascii="Arial" w:hAnsi="Arial" w:cs="Arial"/>
              </w:rPr>
              <w:t xml:space="preserve">Vysokonapěťová spínací a řídicí zařízení - Část </w:t>
            </w:r>
            <w:r>
              <w:rPr>
                <w:rFonts w:ascii="Arial" w:hAnsi="Arial" w:cs="Arial"/>
              </w:rPr>
              <w:t>4</w:t>
            </w:r>
            <w:r w:rsidRPr="00EE5E43">
              <w:rPr>
                <w:rFonts w:ascii="Arial" w:hAnsi="Arial" w:cs="Arial"/>
              </w:rPr>
              <w:t xml:space="preserve">: </w:t>
            </w:r>
            <w:r>
              <w:rPr>
                <w:rFonts w:ascii="Arial" w:hAnsi="Arial" w:cs="Arial"/>
              </w:rPr>
              <w:t>Postupy pro manipulaci pro plyny pro izolaci a/nebo spínání</w:t>
            </w:r>
          </w:p>
        </w:tc>
      </w:tr>
      <w:tr w:rsidR="009D0AF1" w:rsidRPr="00EE5E43" w14:paraId="0C2631BF" w14:textId="77777777" w:rsidTr="00E34395">
        <w:trPr>
          <w:trHeight w:val="375"/>
          <w:jc w:val="center"/>
        </w:trPr>
        <w:tc>
          <w:tcPr>
            <w:tcW w:w="2127" w:type="dxa"/>
            <w:vAlign w:val="center"/>
          </w:tcPr>
          <w:p w14:paraId="0C2631BD" w14:textId="366F8BE8" w:rsidR="009D0AF1" w:rsidRPr="00E43E69" w:rsidRDefault="009D0AF1" w:rsidP="009D0AF1">
            <w:pPr>
              <w:rPr>
                <w:rFonts w:ascii="Arial" w:hAnsi="Arial" w:cs="Arial"/>
                <w:highlight w:val="yellow"/>
              </w:rPr>
            </w:pPr>
            <w:r w:rsidRPr="00E43E69">
              <w:rPr>
                <w:rFonts w:ascii="Arial" w:hAnsi="Arial" w:cs="Arial"/>
              </w:rPr>
              <w:lastRenderedPageBreak/>
              <w:t xml:space="preserve">ČSN EN 62271-200 </w:t>
            </w:r>
          </w:p>
        </w:tc>
        <w:tc>
          <w:tcPr>
            <w:tcW w:w="7371" w:type="dxa"/>
            <w:vAlign w:val="center"/>
          </w:tcPr>
          <w:p w14:paraId="0C2631BE" w14:textId="77777777" w:rsidR="009D0AF1" w:rsidRPr="00DF20DA" w:rsidRDefault="009D0AF1" w:rsidP="009D0AF1">
            <w:pPr>
              <w:rPr>
                <w:rFonts w:ascii="Arial" w:hAnsi="Arial" w:cs="Arial"/>
              </w:rPr>
            </w:pPr>
            <w:r w:rsidRPr="00DF20DA">
              <w:rPr>
                <w:rFonts w:ascii="Arial" w:hAnsi="Arial" w:cs="Arial"/>
              </w:rPr>
              <w:t>Vysokonapěťová spínací a řídicí zařízení – Část 200: Kovově kryté rozváděče na střídavý proud pro jmenovitá napětí nad 1 kV do 52 kV včetně</w:t>
            </w:r>
          </w:p>
        </w:tc>
      </w:tr>
      <w:tr w:rsidR="009D0AF1" w:rsidRPr="00EE5E43" w14:paraId="0C2631C2" w14:textId="77777777" w:rsidTr="00E34395">
        <w:trPr>
          <w:trHeight w:val="375"/>
          <w:jc w:val="center"/>
        </w:trPr>
        <w:tc>
          <w:tcPr>
            <w:tcW w:w="2127" w:type="dxa"/>
            <w:vAlign w:val="center"/>
          </w:tcPr>
          <w:p w14:paraId="0C2631C0" w14:textId="4550F8C8" w:rsidR="009D0AF1" w:rsidRPr="00DF20DA" w:rsidRDefault="009D0AF1" w:rsidP="009D0AF1">
            <w:pPr>
              <w:rPr>
                <w:rFonts w:ascii="Arial" w:hAnsi="Arial" w:cs="Arial"/>
                <w:highlight w:val="yellow"/>
              </w:rPr>
            </w:pPr>
            <w:r w:rsidRPr="00E43E69">
              <w:rPr>
                <w:rFonts w:ascii="Arial" w:hAnsi="Arial" w:cs="Arial"/>
              </w:rPr>
              <w:t xml:space="preserve">ČSN EN 62271-100 </w:t>
            </w:r>
          </w:p>
        </w:tc>
        <w:tc>
          <w:tcPr>
            <w:tcW w:w="7371" w:type="dxa"/>
            <w:vAlign w:val="center"/>
          </w:tcPr>
          <w:p w14:paraId="0C2631C1"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100: Vypínače střídavého proudu</w:t>
            </w:r>
          </w:p>
        </w:tc>
      </w:tr>
      <w:tr w:rsidR="009D0AF1" w:rsidRPr="00EE5E43" w14:paraId="0C2631C5" w14:textId="77777777" w:rsidTr="00E34395">
        <w:trPr>
          <w:trHeight w:val="375"/>
          <w:jc w:val="center"/>
        </w:trPr>
        <w:tc>
          <w:tcPr>
            <w:tcW w:w="2127" w:type="dxa"/>
            <w:vAlign w:val="center"/>
          </w:tcPr>
          <w:p w14:paraId="0C2631C3" w14:textId="3690E183" w:rsidR="009D0AF1" w:rsidRPr="00DF20DA" w:rsidRDefault="009D0AF1" w:rsidP="009D0AF1">
            <w:pPr>
              <w:rPr>
                <w:rFonts w:ascii="Arial" w:hAnsi="Arial" w:cs="Arial"/>
                <w:highlight w:val="yellow"/>
              </w:rPr>
            </w:pPr>
            <w:r w:rsidRPr="00E43E69">
              <w:rPr>
                <w:rFonts w:ascii="Arial" w:hAnsi="Arial" w:cs="Arial"/>
              </w:rPr>
              <w:t>ČSN EN 62271-102</w:t>
            </w:r>
          </w:p>
        </w:tc>
        <w:tc>
          <w:tcPr>
            <w:tcW w:w="7371" w:type="dxa"/>
            <w:vAlign w:val="center"/>
          </w:tcPr>
          <w:p w14:paraId="0C2631C4" w14:textId="7C73923E" w:rsidR="009D0AF1" w:rsidRPr="00EE5E43" w:rsidRDefault="009D0AF1" w:rsidP="009D0AF1">
            <w:pPr>
              <w:rPr>
                <w:rFonts w:ascii="Arial" w:hAnsi="Arial" w:cs="Arial"/>
              </w:rPr>
            </w:pPr>
            <w:r w:rsidRPr="00EE5E43">
              <w:rPr>
                <w:rFonts w:ascii="Arial" w:hAnsi="Arial" w:cs="Arial"/>
              </w:rPr>
              <w:t>Vysokonapěťová spínací a řídicí zařízení - Část 102: Odpojovače a uzemňovače střídavého proudu</w:t>
            </w:r>
          </w:p>
        </w:tc>
      </w:tr>
      <w:tr w:rsidR="009D0AF1" w:rsidRPr="00EE5E43" w14:paraId="0C2631C8" w14:textId="77777777" w:rsidTr="00E34395">
        <w:trPr>
          <w:trHeight w:val="375"/>
          <w:jc w:val="center"/>
        </w:trPr>
        <w:tc>
          <w:tcPr>
            <w:tcW w:w="2127" w:type="dxa"/>
            <w:vAlign w:val="center"/>
          </w:tcPr>
          <w:p w14:paraId="0C2631C6" w14:textId="3BB1F375" w:rsidR="009D0AF1" w:rsidRPr="00DF20DA" w:rsidRDefault="009D0AF1" w:rsidP="009D0AF1">
            <w:pPr>
              <w:rPr>
                <w:rFonts w:ascii="Arial" w:hAnsi="Arial" w:cs="Arial"/>
                <w:highlight w:val="yellow"/>
              </w:rPr>
            </w:pPr>
            <w:r w:rsidRPr="00E43E69">
              <w:rPr>
                <w:rFonts w:ascii="Arial" w:hAnsi="Arial" w:cs="Arial"/>
              </w:rPr>
              <w:t xml:space="preserve">ČSN </w:t>
            </w:r>
            <w:r w:rsidR="00DF20DA" w:rsidRPr="00E43E69">
              <w:rPr>
                <w:rFonts w:ascii="Arial" w:hAnsi="Arial" w:cs="Arial"/>
              </w:rPr>
              <w:t xml:space="preserve">IEC </w:t>
            </w:r>
            <w:r w:rsidRPr="00E43E69">
              <w:rPr>
                <w:rFonts w:ascii="Arial" w:hAnsi="Arial" w:cs="Arial"/>
              </w:rPr>
              <w:t>EN 62271-103</w:t>
            </w:r>
          </w:p>
        </w:tc>
        <w:tc>
          <w:tcPr>
            <w:tcW w:w="7371" w:type="dxa"/>
            <w:vAlign w:val="center"/>
          </w:tcPr>
          <w:p w14:paraId="0C2631C7" w14:textId="61649CCC" w:rsidR="009D0AF1" w:rsidRPr="00EE5E43" w:rsidRDefault="009D0AF1" w:rsidP="009D0AF1">
            <w:pPr>
              <w:rPr>
                <w:rFonts w:ascii="Arial" w:hAnsi="Arial" w:cs="Arial"/>
              </w:rPr>
            </w:pPr>
            <w:r w:rsidRPr="00EE5E43">
              <w:rPr>
                <w:rFonts w:ascii="Arial" w:hAnsi="Arial" w:cs="Arial"/>
              </w:rPr>
              <w:t xml:space="preserve">Vysokonapěťová spínací a řídicí zařízení - Část 103: Spínače </w:t>
            </w:r>
            <w:r w:rsidR="00DF20DA">
              <w:rPr>
                <w:rFonts w:ascii="Arial" w:hAnsi="Arial" w:cs="Arial"/>
              </w:rPr>
              <w:t xml:space="preserve">střídavého proudu pro </w:t>
            </w:r>
            <w:r w:rsidRPr="00EE5E43">
              <w:rPr>
                <w:rFonts w:ascii="Arial" w:hAnsi="Arial" w:cs="Arial"/>
              </w:rPr>
              <w:t>jmenovitá napětí nad 1 kV do 52 kV včetně</w:t>
            </w:r>
          </w:p>
        </w:tc>
      </w:tr>
      <w:tr w:rsidR="009D0AF1" w:rsidRPr="00EE5E43" w14:paraId="0C2631CC" w14:textId="77777777" w:rsidTr="00E34395">
        <w:trPr>
          <w:trHeight w:val="375"/>
          <w:jc w:val="center"/>
        </w:trPr>
        <w:tc>
          <w:tcPr>
            <w:tcW w:w="2127" w:type="dxa"/>
            <w:vAlign w:val="center"/>
          </w:tcPr>
          <w:p w14:paraId="0C2631C9" w14:textId="1F1DC4C5" w:rsidR="009D0AF1" w:rsidRPr="00DF20DA" w:rsidRDefault="009D0AF1" w:rsidP="009D0AF1">
            <w:pPr>
              <w:rPr>
                <w:rFonts w:ascii="Arial" w:hAnsi="Arial" w:cs="Arial"/>
                <w:highlight w:val="yellow"/>
              </w:rPr>
            </w:pPr>
            <w:r w:rsidRPr="00E43E69">
              <w:rPr>
                <w:rFonts w:ascii="Arial" w:hAnsi="Arial" w:cs="Arial"/>
              </w:rPr>
              <w:t>ČSN EN 62271-105</w:t>
            </w:r>
          </w:p>
        </w:tc>
        <w:tc>
          <w:tcPr>
            <w:tcW w:w="7371" w:type="dxa"/>
            <w:vAlign w:val="center"/>
          </w:tcPr>
          <w:p w14:paraId="0C2631CA"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105: Kombinace spínače</w:t>
            </w:r>
          </w:p>
          <w:p w14:paraId="0C2631CB" w14:textId="62EF5891" w:rsidR="009D0AF1" w:rsidRPr="00EE5E43" w:rsidRDefault="009D0AF1" w:rsidP="009D0AF1">
            <w:pPr>
              <w:rPr>
                <w:rFonts w:ascii="Arial" w:hAnsi="Arial" w:cs="Arial"/>
              </w:rPr>
            </w:pPr>
            <w:r w:rsidRPr="00EE5E43">
              <w:rPr>
                <w:rFonts w:ascii="Arial" w:hAnsi="Arial" w:cs="Arial"/>
              </w:rPr>
              <w:t>s pojistkami na střídavý proud</w:t>
            </w:r>
            <w:r w:rsidR="00752393">
              <w:rPr>
                <w:rFonts w:ascii="Arial" w:hAnsi="Arial" w:cs="Arial"/>
              </w:rPr>
              <w:t xml:space="preserve"> pro jmenovitá napětí nad 1 kV do 52 kV včetně</w:t>
            </w:r>
          </w:p>
        </w:tc>
      </w:tr>
      <w:tr w:rsidR="009D0AF1" w:rsidRPr="00EE5E43" w14:paraId="0C2631CF" w14:textId="77777777" w:rsidTr="00E34395">
        <w:trPr>
          <w:trHeight w:val="375"/>
          <w:jc w:val="center"/>
        </w:trPr>
        <w:tc>
          <w:tcPr>
            <w:tcW w:w="2127" w:type="dxa"/>
            <w:vAlign w:val="center"/>
          </w:tcPr>
          <w:p w14:paraId="0C2631CD" w14:textId="77777777" w:rsidR="009D0AF1" w:rsidRPr="00EE5E43" w:rsidRDefault="009D0AF1" w:rsidP="009D0AF1">
            <w:pPr>
              <w:rPr>
                <w:rFonts w:ascii="Arial" w:hAnsi="Arial" w:cs="Arial"/>
              </w:rPr>
            </w:pPr>
            <w:r w:rsidRPr="00EE5E43">
              <w:rPr>
                <w:rFonts w:ascii="Arial" w:hAnsi="Arial" w:cs="Arial"/>
              </w:rPr>
              <w:t>ČSN EN 60529</w:t>
            </w:r>
          </w:p>
        </w:tc>
        <w:tc>
          <w:tcPr>
            <w:tcW w:w="7371" w:type="dxa"/>
            <w:vAlign w:val="center"/>
          </w:tcPr>
          <w:p w14:paraId="0C2631CE" w14:textId="77777777" w:rsidR="009D0AF1" w:rsidRPr="00EE5E43" w:rsidRDefault="009D0AF1" w:rsidP="009D0AF1">
            <w:pPr>
              <w:rPr>
                <w:rFonts w:ascii="Arial" w:hAnsi="Arial" w:cs="Arial"/>
              </w:rPr>
            </w:pPr>
            <w:r w:rsidRPr="00EE5E43">
              <w:rPr>
                <w:rFonts w:ascii="Arial" w:hAnsi="Arial" w:cs="Arial"/>
              </w:rPr>
              <w:t>Stupně ochrany krytem (krytí - IP kód)</w:t>
            </w:r>
          </w:p>
        </w:tc>
      </w:tr>
      <w:tr w:rsidR="009D0AF1" w:rsidRPr="00EE5E43" w14:paraId="0C2631D2" w14:textId="77777777" w:rsidTr="00E34395">
        <w:trPr>
          <w:trHeight w:val="375"/>
          <w:jc w:val="center"/>
        </w:trPr>
        <w:tc>
          <w:tcPr>
            <w:tcW w:w="2127" w:type="dxa"/>
            <w:vAlign w:val="center"/>
          </w:tcPr>
          <w:p w14:paraId="0C2631D0" w14:textId="77777777" w:rsidR="009D0AF1" w:rsidRPr="00EE5E43" w:rsidRDefault="009D0AF1" w:rsidP="009D0AF1">
            <w:pPr>
              <w:rPr>
                <w:rFonts w:ascii="Arial" w:hAnsi="Arial" w:cs="Arial"/>
              </w:rPr>
            </w:pPr>
            <w:r w:rsidRPr="00EE5E43">
              <w:rPr>
                <w:rFonts w:ascii="Arial" w:hAnsi="Arial" w:cs="Arial"/>
              </w:rPr>
              <w:t>ČSN 50102</w:t>
            </w:r>
          </w:p>
        </w:tc>
        <w:tc>
          <w:tcPr>
            <w:tcW w:w="7371" w:type="dxa"/>
            <w:vAlign w:val="center"/>
          </w:tcPr>
          <w:p w14:paraId="0C2631D1" w14:textId="77777777" w:rsidR="009D0AF1" w:rsidRPr="00EE5E43" w:rsidRDefault="009D0AF1" w:rsidP="009D0AF1">
            <w:pPr>
              <w:rPr>
                <w:rFonts w:ascii="Arial" w:hAnsi="Arial" w:cs="Arial"/>
              </w:rPr>
            </w:pPr>
            <w:r w:rsidRPr="00EE5E43">
              <w:rPr>
                <w:rFonts w:ascii="Arial" w:hAnsi="Arial" w:cs="Arial"/>
              </w:rPr>
              <w:t>Stupně ochrany poskytované kryty elektrických zařízení proti vnějším mechanickým nárazům</w:t>
            </w:r>
          </w:p>
        </w:tc>
      </w:tr>
      <w:tr w:rsidR="009D0AF1" w:rsidRPr="00EE5E43" w14:paraId="0C2631D5" w14:textId="77777777" w:rsidTr="00E34395">
        <w:trPr>
          <w:trHeight w:val="375"/>
          <w:jc w:val="center"/>
        </w:trPr>
        <w:tc>
          <w:tcPr>
            <w:tcW w:w="2127" w:type="dxa"/>
            <w:vAlign w:val="center"/>
          </w:tcPr>
          <w:p w14:paraId="0C2631D3" w14:textId="59511BE7" w:rsidR="009D0AF1" w:rsidRPr="00EE5E43" w:rsidRDefault="009D0AF1" w:rsidP="009D0AF1">
            <w:pPr>
              <w:rPr>
                <w:rFonts w:ascii="Arial" w:hAnsi="Arial" w:cs="Arial"/>
              </w:rPr>
            </w:pPr>
            <w:r w:rsidRPr="00EE5E43">
              <w:rPr>
                <w:rFonts w:ascii="Arial" w:hAnsi="Arial" w:cs="Arial"/>
                <w:kern w:val="28"/>
              </w:rPr>
              <w:t>ČSN 33 2000-5-51</w:t>
            </w:r>
          </w:p>
        </w:tc>
        <w:tc>
          <w:tcPr>
            <w:tcW w:w="7371" w:type="dxa"/>
            <w:vAlign w:val="center"/>
          </w:tcPr>
          <w:p w14:paraId="0C2631D4" w14:textId="77777777" w:rsidR="009D0AF1" w:rsidRPr="00EE5E43" w:rsidRDefault="009D0AF1" w:rsidP="009D0AF1">
            <w:pPr>
              <w:jc w:val="both"/>
              <w:rPr>
                <w:rFonts w:ascii="Arial" w:hAnsi="Arial" w:cs="Arial"/>
              </w:rPr>
            </w:pPr>
            <w:r w:rsidRPr="00EE5E43">
              <w:rPr>
                <w:rFonts w:ascii="Arial" w:hAnsi="Arial" w:cs="Arial"/>
                <w:kern w:val="28"/>
              </w:rPr>
              <w:t>Elektrotechnické předpisy - Elektrická zařízení – Část 5: Výběr a stavba elektrických zařízení-Kapitola 51: Všeobecné předpisy.</w:t>
            </w:r>
          </w:p>
        </w:tc>
      </w:tr>
      <w:tr w:rsidR="009D0AF1" w:rsidRPr="00EE5E43" w14:paraId="0C2631D8" w14:textId="77777777" w:rsidTr="00E34395">
        <w:trPr>
          <w:trHeight w:val="375"/>
          <w:jc w:val="center"/>
        </w:trPr>
        <w:tc>
          <w:tcPr>
            <w:tcW w:w="2127" w:type="dxa"/>
            <w:vAlign w:val="center"/>
          </w:tcPr>
          <w:p w14:paraId="0C2631D6" w14:textId="4F3B4734" w:rsidR="009D0AF1" w:rsidRPr="00EE5E43" w:rsidRDefault="009D0AF1" w:rsidP="009D0AF1">
            <w:pPr>
              <w:rPr>
                <w:rFonts w:ascii="Arial" w:hAnsi="Arial" w:cs="Arial"/>
              </w:rPr>
            </w:pPr>
            <w:r w:rsidRPr="00EE5E43">
              <w:rPr>
                <w:rFonts w:ascii="Arial" w:hAnsi="Arial" w:cs="Arial"/>
              </w:rPr>
              <w:t>ČSN 33 2000-5-52</w:t>
            </w:r>
          </w:p>
        </w:tc>
        <w:tc>
          <w:tcPr>
            <w:tcW w:w="7371" w:type="dxa"/>
            <w:vAlign w:val="center"/>
          </w:tcPr>
          <w:p w14:paraId="0C2631D7" w14:textId="77777777" w:rsidR="009D0AF1" w:rsidRPr="00EE5E43" w:rsidRDefault="009D0AF1" w:rsidP="009D0AF1">
            <w:pPr>
              <w:rPr>
                <w:rFonts w:ascii="Arial" w:hAnsi="Arial" w:cs="Arial"/>
              </w:rPr>
            </w:pPr>
            <w:r w:rsidRPr="00EE5E43">
              <w:rPr>
                <w:rFonts w:ascii="Arial" w:hAnsi="Arial" w:cs="Arial"/>
              </w:rPr>
              <w:t>Elektrické instalace nízkého napětí - Část 5-52: Výběr a stavba elektrických zařízení - Elektrická vedení</w:t>
            </w:r>
          </w:p>
        </w:tc>
      </w:tr>
      <w:tr w:rsidR="009D0AF1" w:rsidRPr="00EE5E43" w14:paraId="0C2631DB" w14:textId="77777777" w:rsidTr="00E34395">
        <w:trPr>
          <w:trHeight w:val="375"/>
          <w:jc w:val="center"/>
        </w:trPr>
        <w:tc>
          <w:tcPr>
            <w:tcW w:w="2127" w:type="dxa"/>
            <w:vAlign w:val="center"/>
          </w:tcPr>
          <w:p w14:paraId="0C2631D9" w14:textId="207024D7" w:rsidR="009D0AF1" w:rsidRPr="00EE5E43" w:rsidRDefault="009D0AF1" w:rsidP="009D0AF1">
            <w:pPr>
              <w:rPr>
                <w:rFonts w:ascii="Arial" w:hAnsi="Arial" w:cs="Arial"/>
              </w:rPr>
            </w:pPr>
            <w:r w:rsidRPr="00EE5E43">
              <w:rPr>
                <w:rFonts w:ascii="Arial" w:hAnsi="Arial" w:cs="Arial"/>
              </w:rPr>
              <w:t>ČSN EN 61439-1</w:t>
            </w:r>
          </w:p>
        </w:tc>
        <w:tc>
          <w:tcPr>
            <w:tcW w:w="7371" w:type="dxa"/>
            <w:vAlign w:val="center"/>
          </w:tcPr>
          <w:p w14:paraId="0C2631DA" w14:textId="77777777" w:rsidR="009D0AF1" w:rsidRPr="00EE5E43" w:rsidRDefault="009D0AF1" w:rsidP="009D0AF1">
            <w:pPr>
              <w:jc w:val="both"/>
              <w:rPr>
                <w:rFonts w:ascii="Arial" w:hAnsi="Arial" w:cs="Arial"/>
              </w:rPr>
            </w:pPr>
            <w:r w:rsidRPr="00EE5E43">
              <w:rPr>
                <w:rFonts w:ascii="Arial" w:hAnsi="Arial" w:cs="Arial"/>
              </w:rPr>
              <w:t>Rozváděče nízkého napětí - Část 1: Všeobecná ustanovení.</w:t>
            </w:r>
          </w:p>
        </w:tc>
      </w:tr>
      <w:tr w:rsidR="009D0AF1" w:rsidRPr="00EE5E43" w14:paraId="0C2631DE" w14:textId="77777777" w:rsidTr="00E34395">
        <w:trPr>
          <w:trHeight w:val="375"/>
          <w:jc w:val="center"/>
        </w:trPr>
        <w:tc>
          <w:tcPr>
            <w:tcW w:w="2127" w:type="dxa"/>
            <w:vAlign w:val="center"/>
          </w:tcPr>
          <w:p w14:paraId="0C2631DC" w14:textId="60CFF715" w:rsidR="009D0AF1" w:rsidRPr="00EE5E43" w:rsidRDefault="009D0AF1" w:rsidP="009D0AF1">
            <w:pPr>
              <w:rPr>
                <w:rFonts w:ascii="Arial" w:hAnsi="Arial" w:cs="Arial"/>
              </w:rPr>
            </w:pPr>
            <w:r w:rsidRPr="00EE5E43">
              <w:rPr>
                <w:rFonts w:ascii="Arial" w:hAnsi="Arial" w:cs="Arial"/>
              </w:rPr>
              <w:t>ČSN EN 61439-2</w:t>
            </w:r>
          </w:p>
        </w:tc>
        <w:tc>
          <w:tcPr>
            <w:tcW w:w="7371" w:type="dxa"/>
            <w:vAlign w:val="center"/>
          </w:tcPr>
          <w:p w14:paraId="0C2631DD" w14:textId="77777777" w:rsidR="009D0AF1" w:rsidRPr="00EE5E43" w:rsidRDefault="009D0AF1" w:rsidP="009D0AF1">
            <w:pPr>
              <w:jc w:val="both"/>
              <w:rPr>
                <w:rFonts w:ascii="Arial" w:hAnsi="Arial" w:cs="Arial"/>
              </w:rPr>
            </w:pPr>
            <w:r w:rsidRPr="00EE5E43">
              <w:rPr>
                <w:rFonts w:ascii="Arial" w:hAnsi="Arial" w:cs="Arial"/>
              </w:rPr>
              <w:t>Rozváděče nízkého napětí - Část 2: Výkonové rozváděče.</w:t>
            </w:r>
          </w:p>
        </w:tc>
      </w:tr>
      <w:tr w:rsidR="009D0AF1" w:rsidRPr="00EE5E43" w14:paraId="0C2631E1" w14:textId="77777777" w:rsidTr="00E34395">
        <w:trPr>
          <w:trHeight w:val="375"/>
          <w:jc w:val="center"/>
        </w:trPr>
        <w:tc>
          <w:tcPr>
            <w:tcW w:w="2127" w:type="dxa"/>
            <w:vAlign w:val="center"/>
          </w:tcPr>
          <w:p w14:paraId="0C2631DF" w14:textId="1C9F29F8" w:rsidR="009D0AF1" w:rsidRPr="00EE5E43" w:rsidRDefault="009D0AF1" w:rsidP="009D0AF1">
            <w:pPr>
              <w:rPr>
                <w:rFonts w:ascii="Arial" w:hAnsi="Arial" w:cs="Arial"/>
              </w:rPr>
            </w:pPr>
            <w:r w:rsidRPr="00EE5E43">
              <w:rPr>
                <w:rFonts w:ascii="Arial" w:hAnsi="Arial" w:cs="Arial"/>
              </w:rPr>
              <w:t>ČSN EN 61439-5</w:t>
            </w:r>
          </w:p>
        </w:tc>
        <w:tc>
          <w:tcPr>
            <w:tcW w:w="7371" w:type="dxa"/>
            <w:vAlign w:val="center"/>
          </w:tcPr>
          <w:p w14:paraId="0C2631E0" w14:textId="77777777" w:rsidR="009D0AF1" w:rsidRPr="00EE5E43" w:rsidRDefault="009D0AF1" w:rsidP="009D0AF1">
            <w:pPr>
              <w:jc w:val="both"/>
              <w:rPr>
                <w:rFonts w:ascii="Arial" w:hAnsi="Arial" w:cs="Arial"/>
              </w:rPr>
            </w:pPr>
            <w:r w:rsidRPr="00EE5E43">
              <w:rPr>
                <w:rFonts w:ascii="Arial" w:hAnsi="Arial" w:cs="Arial"/>
              </w:rPr>
              <w:t>Rozváděče nízkého napětí – Část 5: Rozváděče pro veřejné distribuční sítě.</w:t>
            </w:r>
          </w:p>
        </w:tc>
      </w:tr>
      <w:tr w:rsidR="009D0AF1" w:rsidRPr="00EE5E43" w14:paraId="0C2631E4" w14:textId="77777777" w:rsidTr="00E34395">
        <w:trPr>
          <w:trHeight w:val="375"/>
          <w:jc w:val="center"/>
        </w:trPr>
        <w:tc>
          <w:tcPr>
            <w:tcW w:w="2127" w:type="dxa"/>
            <w:vAlign w:val="center"/>
          </w:tcPr>
          <w:p w14:paraId="0C2631E2" w14:textId="045D6B41" w:rsidR="009D0AF1" w:rsidRPr="00EE5E43" w:rsidRDefault="009D0AF1" w:rsidP="009D0AF1">
            <w:pPr>
              <w:rPr>
                <w:rFonts w:ascii="Arial" w:hAnsi="Arial" w:cs="Arial"/>
              </w:rPr>
            </w:pPr>
            <w:r w:rsidRPr="00EE5E43">
              <w:rPr>
                <w:rFonts w:ascii="Arial" w:hAnsi="Arial" w:cs="Arial"/>
              </w:rPr>
              <w:t>ČSN EN 62208</w:t>
            </w:r>
          </w:p>
        </w:tc>
        <w:tc>
          <w:tcPr>
            <w:tcW w:w="7371" w:type="dxa"/>
            <w:vAlign w:val="center"/>
          </w:tcPr>
          <w:p w14:paraId="0C2631E3" w14:textId="77777777" w:rsidR="009D0AF1" w:rsidRPr="00EE5E43" w:rsidRDefault="009D0AF1" w:rsidP="009D0AF1">
            <w:pPr>
              <w:jc w:val="both"/>
              <w:rPr>
                <w:rFonts w:ascii="Arial" w:hAnsi="Arial" w:cs="Arial"/>
              </w:rPr>
            </w:pPr>
            <w:r w:rsidRPr="00EE5E43">
              <w:rPr>
                <w:rFonts w:ascii="Arial" w:hAnsi="Arial" w:cs="Arial"/>
              </w:rPr>
              <w:t>Prázdné skříně pro rozváděče nízkého napětí - Obecné požadavky.</w:t>
            </w:r>
          </w:p>
        </w:tc>
      </w:tr>
      <w:tr w:rsidR="00F75872" w:rsidRPr="00EE5E43" w14:paraId="100B4DB2" w14:textId="77777777" w:rsidTr="00E34395">
        <w:trPr>
          <w:trHeight w:val="375"/>
          <w:jc w:val="center"/>
        </w:trPr>
        <w:tc>
          <w:tcPr>
            <w:tcW w:w="2127" w:type="dxa"/>
            <w:vAlign w:val="center"/>
          </w:tcPr>
          <w:p w14:paraId="76F8B306" w14:textId="29D3A4E1" w:rsidR="00F75872" w:rsidRPr="00EE5E43" w:rsidRDefault="00CB5B4C" w:rsidP="009D0AF1">
            <w:pPr>
              <w:rPr>
                <w:rFonts w:ascii="Arial" w:hAnsi="Arial" w:cs="Arial"/>
              </w:rPr>
            </w:pPr>
            <w:r>
              <w:rPr>
                <w:rFonts w:ascii="Arial" w:hAnsi="Arial" w:cs="Arial"/>
              </w:rPr>
              <w:t>ČSN EN 60038</w:t>
            </w:r>
          </w:p>
        </w:tc>
        <w:tc>
          <w:tcPr>
            <w:tcW w:w="7371" w:type="dxa"/>
            <w:vAlign w:val="center"/>
          </w:tcPr>
          <w:p w14:paraId="3DF8E238" w14:textId="769143E4" w:rsidR="00F75872" w:rsidRPr="00EE5E43" w:rsidRDefault="00CB5B4C" w:rsidP="009D0AF1">
            <w:pPr>
              <w:jc w:val="both"/>
              <w:rPr>
                <w:rFonts w:ascii="Arial" w:hAnsi="Arial" w:cs="Arial"/>
              </w:rPr>
            </w:pPr>
            <w:r>
              <w:rPr>
                <w:rFonts w:ascii="Arial" w:hAnsi="Arial" w:cs="Arial"/>
              </w:rPr>
              <w:t>Jmenovitá napětí CENELEC</w:t>
            </w:r>
          </w:p>
        </w:tc>
      </w:tr>
      <w:tr w:rsidR="009D0AF1" w:rsidRPr="00EE5E43" w14:paraId="0C2631E7" w14:textId="77777777" w:rsidTr="00E34395">
        <w:trPr>
          <w:trHeight w:val="375"/>
          <w:jc w:val="center"/>
        </w:trPr>
        <w:tc>
          <w:tcPr>
            <w:tcW w:w="2127" w:type="dxa"/>
            <w:vAlign w:val="center"/>
          </w:tcPr>
          <w:p w14:paraId="0C2631E5" w14:textId="5FA2D519" w:rsidR="009D0AF1" w:rsidRPr="00EE5E43" w:rsidRDefault="009D0AF1" w:rsidP="009D0AF1">
            <w:pPr>
              <w:rPr>
                <w:rFonts w:ascii="Arial" w:hAnsi="Arial" w:cs="Arial"/>
              </w:rPr>
            </w:pPr>
            <w:r w:rsidRPr="00EE5E43">
              <w:rPr>
                <w:rFonts w:ascii="Arial" w:hAnsi="Arial" w:cs="Arial"/>
              </w:rPr>
              <w:t>PNE 33 0000-2</w:t>
            </w:r>
          </w:p>
        </w:tc>
        <w:tc>
          <w:tcPr>
            <w:tcW w:w="7371" w:type="dxa"/>
            <w:vAlign w:val="center"/>
          </w:tcPr>
          <w:p w14:paraId="0C2631E6" w14:textId="77777777" w:rsidR="009D0AF1" w:rsidRPr="00EE5E43" w:rsidRDefault="009D0AF1" w:rsidP="009D0AF1">
            <w:pPr>
              <w:rPr>
                <w:rFonts w:ascii="Arial" w:hAnsi="Arial" w:cs="Arial"/>
              </w:rPr>
            </w:pPr>
            <w:r w:rsidRPr="00EE5E43">
              <w:rPr>
                <w:rFonts w:ascii="Arial" w:hAnsi="Arial" w:cs="Arial"/>
              </w:rPr>
              <w:t>Stanovení základních charakteristik vnějších vlivů působících na rozvodná zařízení distribuční a přenosové soustavy.</w:t>
            </w:r>
          </w:p>
        </w:tc>
      </w:tr>
      <w:tr w:rsidR="009D0AF1" w:rsidRPr="00EE5E43" w14:paraId="0C2631EA" w14:textId="77777777" w:rsidTr="00E34395">
        <w:trPr>
          <w:trHeight w:val="375"/>
          <w:jc w:val="center"/>
        </w:trPr>
        <w:tc>
          <w:tcPr>
            <w:tcW w:w="2127" w:type="dxa"/>
            <w:vAlign w:val="center"/>
          </w:tcPr>
          <w:p w14:paraId="0C2631E8" w14:textId="6F4EC40D" w:rsidR="009D0AF1" w:rsidRPr="00EE5E43" w:rsidRDefault="009D0AF1" w:rsidP="009D0AF1">
            <w:pPr>
              <w:rPr>
                <w:rFonts w:ascii="Arial" w:hAnsi="Arial" w:cs="Arial"/>
              </w:rPr>
            </w:pPr>
            <w:r w:rsidRPr="00EE5E43">
              <w:rPr>
                <w:rFonts w:ascii="Arial" w:hAnsi="Arial" w:cs="Arial"/>
              </w:rPr>
              <w:t>PNE 18 4310</w:t>
            </w:r>
          </w:p>
        </w:tc>
        <w:tc>
          <w:tcPr>
            <w:tcW w:w="7371" w:type="dxa"/>
            <w:vAlign w:val="center"/>
          </w:tcPr>
          <w:p w14:paraId="0C2631E9" w14:textId="77777777" w:rsidR="009D0AF1" w:rsidRPr="00EE5E43" w:rsidRDefault="009D0AF1" w:rsidP="009D0AF1">
            <w:pPr>
              <w:rPr>
                <w:rFonts w:ascii="Arial" w:hAnsi="Arial" w:cs="Arial"/>
              </w:rPr>
            </w:pPr>
            <w:r w:rsidRPr="00EE5E43">
              <w:rPr>
                <w:rFonts w:ascii="Arial" w:hAnsi="Arial" w:cs="Arial"/>
              </w:rPr>
              <w:t>Standardizované informační soubory dispečerských řídicích systémů.</w:t>
            </w:r>
          </w:p>
        </w:tc>
      </w:tr>
      <w:tr w:rsidR="009D0AF1" w:rsidRPr="00EE5E43" w14:paraId="0C2631EE" w14:textId="77777777" w:rsidTr="00E34395">
        <w:trPr>
          <w:trHeight w:val="375"/>
          <w:jc w:val="center"/>
        </w:trPr>
        <w:tc>
          <w:tcPr>
            <w:tcW w:w="2127" w:type="dxa"/>
            <w:vAlign w:val="center"/>
          </w:tcPr>
          <w:p w14:paraId="0C2631EB" w14:textId="77777777" w:rsidR="009D0AF1" w:rsidRPr="00EE5E43" w:rsidRDefault="009D0AF1" w:rsidP="009D0AF1">
            <w:pPr>
              <w:rPr>
                <w:rFonts w:ascii="Arial" w:hAnsi="Arial" w:cs="Arial"/>
              </w:rPr>
            </w:pPr>
            <w:r w:rsidRPr="00EE5E43">
              <w:rPr>
                <w:rFonts w:ascii="Arial" w:hAnsi="Arial" w:cs="Arial"/>
              </w:rPr>
              <w:t>PNE 18 4311</w:t>
            </w:r>
          </w:p>
        </w:tc>
        <w:tc>
          <w:tcPr>
            <w:tcW w:w="7371" w:type="dxa"/>
            <w:vAlign w:val="center"/>
          </w:tcPr>
          <w:p w14:paraId="0C2631EC" w14:textId="77777777" w:rsidR="009D0AF1" w:rsidRPr="00EE5E43" w:rsidRDefault="009D0AF1" w:rsidP="009D0AF1">
            <w:pPr>
              <w:rPr>
                <w:rFonts w:ascii="Arial" w:hAnsi="Arial" w:cs="Arial"/>
              </w:rPr>
            </w:pPr>
            <w:r w:rsidRPr="00EE5E43">
              <w:rPr>
                <w:rFonts w:ascii="Arial" w:hAnsi="Arial" w:cs="Arial"/>
              </w:rPr>
              <w:t>Zásady jednotného grafického, písmenného a barevného kódování</w:t>
            </w:r>
          </w:p>
          <w:p w14:paraId="0C2631ED" w14:textId="77777777" w:rsidR="009D0AF1" w:rsidRPr="00EE5E43" w:rsidRDefault="009D0AF1" w:rsidP="009D0AF1">
            <w:pPr>
              <w:rPr>
                <w:rFonts w:ascii="Arial" w:hAnsi="Arial" w:cs="Arial"/>
              </w:rPr>
            </w:pPr>
            <w:r w:rsidRPr="00EE5E43">
              <w:rPr>
                <w:rFonts w:ascii="Arial" w:hAnsi="Arial" w:cs="Arial"/>
              </w:rPr>
              <w:t>elektrických prvků a zařízení REAS.</w:t>
            </w:r>
          </w:p>
        </w:tc>
      </w:tr>
      <w:tr w:rsidR="009D0AF1" w:rsidRPr="00EE5E43" w14:paraId="0C2631F1" w14:textId="77777777" w:rsidTr="00E34395">
        <w:trPr>
          <w:trHeight w:val="375"/>
          <w:jc w:val="center"/>
        </w:trPr>
        <w:tc>
          <w:tcPr>
            <w:tcW w:w="2127" w:type="dxa"/>
            <w:vAlign w:val="center"/>
          </w:tcPr>
          <w:p w14:paraId="0C2631EF" w14:textId="5772CF0D" w:rsidR="009D0AF1" w:rsidRPr="00EE5E43" w:rsidRDefault="009D0AF1" w:rsidP="009D0AF1">
            <w:pPr>
              <w:rPr>
                <w:rFonts w:ascii="Arial" w:hAnsi="Arial" w:cs="Arial"/>
              </w:rPr>
            </w:pPr>
            <w:r w:rsidRPr="00EE5E43">
              <w:rPr>
                <w:rFonts w:ascii="Arial" w:hAnsi="Arial" w:cs="Arial"/>
                <w:noProof/>
              </w:rPr>
              <w:t xml:space="preserve">PNE 34 7626 </w:t>
            </w:r>
          </w:p>
        </w:tc>
        <w:tc>
          <w:tcPr>
            <w:tcW w:w="7371" w:type="dxa"/>
            <w:vAlign w:val="center"/>
          </w:tcPr>
          <w:p w14:paraId="0C2631F0" w14:textId="77777777" w:rsidR="009D0AF1" w:rsidRPr="00EE5E43" w:rsidRDefault="009D0AF1" w:rsidP="009D0AF1">
            <w:pPr>
              <w:rPr>
                <w:rFonts w:ascii="Arial" w:hAnsi="Arial" w:cs="Arial"/>
              </w:rPr>
            </w:pPr>
            <w:r w:rsidRPr="00EE5E43">
              <w:rPr>
                <w:rFonts w:ascii="Arial" w:hAnsi="Arial" w:cs="Arial"/>
              </w:rPr>
              <w:t>Provozní zkoušky VN kabelových vedení v distribuční síti do 35 kV</w:t>
            </w:r>
          </w:p>
        </w:tc>
      </w:tr>
      <w:tr w:rsidR="00055A11" w:rsidRPr="00EE5E43" w14:paraId="58C4F221" w14:textId="77777777" w:rsidTr="00E34395">
        <w:trPr>
          <w:trHeight w:val="375"/>
          <w:jc w:val="center"/>
        </w:trPr>
        <w:tc>
          <w:tcPr>
            <w:tcW w:w="2127" w:type="dxa"/>
            <w:vAlign w:val="center"/>
          </w:tcPr>
          <w:p w14:paraId="275859C8" w14:textId="3885E844" w:rsidR="00055A11" w:rsidRPr="00EE5E43" w:rsidRDefault="00055A11" w:rsidP="009D0AF1">
            <w:pPr>
              <w:rPr>
                <w:rFonts w:ascii="Arial" w:hAnsi="Arial" w:cs="Arial"/>
                <w:noProof/>
              </w:rPr>
            </w:pPr>
            <w:r>
              <w:rPr>
                <w:rFonts w:ascii="Arial" w:hAnsi="Arial" w:cs="Arial"/>
                <w:noProof/>
              </w:rPr>
              <w:t>PNE 33 0000-3</w:t>
            </w:r>
          </w:p>
        </w:tc>
        <w:tc>
          <w:tcPr>
            <w:tcW w:w="7371" w:type="dxa"/>
            <w:vAlign w:val="center"/>
          </w:tcPr>
          <w:p w14:paraId="03791FC8" w14:textId="4FB7546E" w:rsidR="00055A11" w:rsidRPr="00EE5E43" w:rsidRDefault="00136C8F" w:rsidP="009D0AF1">
            <w:pPr>
              <w:rPr>
                <w:rFonts w:ascii="Arial" w:hAnsi="Arial" w:cs="Arial"/>
              </w:rPr>
            </w:pPr>
            <w:r>
              <w:rPr>
                <w:rFonts w:ascii="Arial" w:hAnsi="Arial" w:cs="Arial"/>
              </w:rPr>
              <w:t>Revize a kontroly elektrických zařízení přenosové a distribuční so</w:t>
            </w:r>
            <w:r w:rsidR="001A39AA">
              <w:rPr>
                <w:rFonts w:ascii="Arial" w:hAnsi="Arial" w:cs="Arial"/>
              </w:rPr>
              <w:t>ustavy</w:t>
            </w:r>
          </w:p>
        </w:tc>
      </w:tr>
      <w:tr w:rsidR="00055A11" w:rsidRPr="00EE5E43" w14:paraId="4117698B" w14:textId="77777777" w:rsidTr="00E34395">
        <w:trPr>
          <w:trHeight w:val="375"/>
          <w:jc w:val="center"/>
        </w:trPr>
        <w:tc>
          <w:tcPr>
            <w:tcW w:w="2127" w:type="dxa"/>
            <w:vAlign w:val="center"/>
          </w:tcPr>
          <w:p w14:paraId="5D02710C" w14:textId="49D3BF2F" w:rsidR="00055A11" w:rsidRDefault="00055A11" w:rsidP="009D0AF1">
            <w:pPr>
              <w:rPr>
                <w:rFonts w:ascii="Arial" w:hAnsi="Arial" w:cs="Arial"/>
                <w:noProof/>
              </w:rPr>
            </w:pPr>
            <w:r>
              <w:rPr>
                <w:rFonts w:ascii="Arial" w:hAnsi="Arial" w:cs="Arial"/>
                <w:noProof/>
              </w:rPr>
              <w:t>Zák. 250/2021 sb.</w:t>
            </w:r>
          </w:p>
        </w:tc>
        <w:tc>
          <w:tcPr>
            <w:tcW w:w="7371" w:type="dxa"/>
            <w:vAlign w:val="center"/>
          </w:tcPr>
          <w:p w14:paraId="41B7BE96" w14:textId="54BDBBFD" w:rsidR="00055A11" w:rsidRPr="00EE5E43" w:rsidRDefault="001A39AA" w:rsidP="009D0AF1">
            <w:pPr>
              <w:rPr>
                <w:rFonts w:ascii="Arial" w:hAnsi="Arial" w:cs="Arial"/>
              </w:rPr>
            </w:pPr>
            <w:r>
              <w:rPr>
                <w:rFonts w:ascii="Arial" w:hAnsi="Arial" w:cs="Arial"/>
              </w:rPr>
              <w:t>Zákon o bezpečnosti práce v souvislosti s provozem vyhrazených technických zařízení a o změně souvisejících zákonů</w:t>
            </w:r>
          </w:p>
        </w:tc>
      </w:tr>
      <w:tr w:rsidR="00055A11" w:rsidRPr="00EE5E43" w14:paraId="66B8B846" w14:textId="77777777" w:rsidTr="00E34395">
        <w:trPr>
          <w:trHeight w:val="375"/>
          <w:jc w:val="center"/>
        </w:trPr>
        <w:tc>
          <w:tcPr>
            <w:tcW w:w="2127" w:type="dxa"/>
            <w:vAlign w:val="center"/>
          </w:tcPr>
          <w:p w14:paraId="3FE028B6" w14:textId="1C6995C3" w:rsidR="00055A11" w:rsidRDefault="00055A11" w:rsidP="009D0AF1">
            <w:pPr>
              <w:rPr>
                <w:rFonts w:ascii="Arial" w:hAnsi="Arial" w:cs="Arial"/>
                <w:noProof/>
              </w:rPr>
            </w:pPr>
            <w:r>
              <w:rPr>
                <w:rFonts w:ascii="Arial" w:hAnsi="Arial" w:cs="Arial"/>
                <w:noProof/>
              </w:rPr>
              <w:t>Nařízení vlády 190/2022 sb.</w:t>
            </w:r>
          </w:p>
        </w:tc>
        <w:tc>
          <w:tcPr>
            <w:tcW w:w="7371" w:type="dxa"/>
            <w:vAlign w:val="center"/>
          </w:tcPr>
          <w:p w14:paraId="158692C1" w14:textId="553EC5C6" w:rsidR="00055A11" w:rsidRPr="00EE5E43" w:rsidRDefault="001A39AA" w:rsidP="009D0AF1">
            <w:pPr>
              <w:rPr>
                <w:rFonts w:ascii="Arial" w:hAnsi="Arial" w:cs="Arial"/>
              </w:rPr>
            </w:pPr>
            <w:r>
              <w:rPr>
                <w:rFonts w:ascii="Arial" w:hAnsi="Arial" w:cs="Arial"/>
              </w:rPr>
              <w:t>Nařízení vlády o vyhrazených technických elektrických zařízeních a požadavcích na zajištění jejich bezpečnosti</w:t>
            </w:r>
          </w:p>
        </w:tc>
      </w:tr>
    </w:tbl>
    <w:p w14:paraId="0C2631F2" w14:textId="6B5E6E4D" w:rsidR="00E32CCE" w:rsidRPr="00EE5E43" w:rsidRDefault="00AB6E36" w:rsidP="00621C5E">
      <w:pPr>
        <w:spacing w:before="60"/>
        <w:jc w:val="both"/>
        <w:rPr>
          <w:rFonts w:ascii="Arial" w:hAnsi="Arial" w:cs="Arial"/>
          <w:noProof/>
        </w:rPr>
      </w:pPr>
      <w:r w:rsidRPr="00EE5E43">
        <w:rPr>
          <w:rFonts w:ascii="Arial" w:hAnsi="Arial" w:cs="Arial"/>
          <w:noProof/>
        </w:rPr>
        <w:t xml:space="preserve">Nabízené </w:t>
      </w:r>
      <w:r w:rsidR="0055330E" w:rsidRPr="00EE5E43">
        <w:rPr>
          <w:rFonts w:ascii="Arial" w:hAnsi="Arial" w:cs="Arial"/>
          <w:noProof/>
        </w:rPr>
        <w:t>rozvaděče</w:t>
      </w:r>
      <w:r w:rsidRPr="00EE5E43">
        <w:rPr>
          <w:rFonts w:ascii="Arial" w:hAnsi="Arial" w:cs="Arial"/>
          <w:noProof/>
        </w:rPr>
        <w:t xml:space="preserve"> musí splňovat veškeré normy, předpisy, nařízení a zákony platné v ČR</w:t>
      </w:r>
      <w:r w:rsidR="00E32CCE" w:rsidRPr="00EE5E43">
        <w:rPr>
          <w:rFonts w:ascii="Arial" w:hAnsi="Arial" w:cs="Arial"/>
          <w:noProof/>
        </w:rPr>
        <w:t>, i když nejsou výslovně požadovány v této specifikaci.</w:t>
      </w:r>
      <w:r w:rsidR="009639AA">
        <w:rPr>
          <w:rFonts w:ascii="Arial" w:hAnsi="Arial" w:cs="Arial"/>
          <w:noProof/>
        </w:rPr>
        <w:t xml:space="preserve"> </w:t>
      </w:r>
      <w:r w:rsidR="009639AA" w:rsidRPr="009639AA">
        <w:rPr>
          <w:rFonts w:ascii="Arial" w:hAnsi="Arial" w:cs="Arial"/>
          <w:noProof/>
        </w:rPr>
        <w:t>Pokud není výslovně uvedeno jinak, jsou v této technické specifikaci uvažované normy v posledním platném vydání.</w:t>
      </w:r>
    </w:p>
    <w:p w14:paraId="0C2631F3" w14:textId="77777777" w:rsidR="00220711" w:rsidRPr="00EE5E43" w:rsidRDefault="00220711" w:rsidP="00220711">
      <w:pPr>
        <w:numPr>
          <w:ilvl w:val="1"/>
          <w:numId w:val="2"/>
        </w:numPr>
        <w:tabs>
          <w:tab w:val="left" w:pos="6521"/>
        </w:tabs>
        <w:spacing w:before="120" w:after="120"/>
        <w:rPr>
          <w:rFonts w:ascii="Arial" w:hAnsi="Arial" w:cs="Arial"/>
          <w:b/>
        </w:rPr>
      </w:pPr>
      <w:r w:rsidRPr="00EE5E43">
        <w:rPr>
          <w:rFonts w:ascii="Arial" w:hAnsi="Arial" w:cs="Arial"/>
          <w:b/>
        </w:rPr>
        <w:t>Ostatní požadavky</w:t>
      </w:r>
    </w:p>
    <w:p w14:paraId="0C2631F4" w14:textId="77777777" w:rsidR="00792AF4" w:rsidRPr="00EE5E43" w:rsidRDefault="002E4C4F" w:rsidP="00722F1B">
      <w:pPr>
        <w:spacing w:before="60"/>
        <w:jc w:val="both"/>
        <w:rPr>
          <w:rFonts w:ascii="Arial" w:hAnsi="Arial" w:cs="Arial"/>
          <w:b/>
          <w:caps/>
        </w:rPr>
      </w:pPr>
      <w:r w:rsidRPr="00EE5E43">
        <w:rPr>
          <w:rFonts w:ascii="Arial" w:hAnsi="Arial" w:cs="Arial"/>
          <w:noProof/>
        </w:rPr>
        <w:t>Jednací a komunikační jazyk je český jazyk.</w:t>
      </w:r>
      <w:r w:rsidR="00792AF4" w:rsidRPr="00EE5E43">
        <w:rPr>
          <w:rFonts w:ascii="Arial" w:hAnsi="Arial" w:cs="Arial"/>
          <w:b/>
          <w:caps/>
        </w:rPr>
        <w:br w:type="page"/>
      </w:r>
    </w:p>
    <w:p w14:paraId="0C2631F5" w14:textId="77777777" w:rsidR="00792AF4" w:rsidRPr="00EE5E43" w:rsidRDefault="00792AF4" w:rsidP="00792AF4">
      <w:pPr>
        <w:numPr>
          <w:ilvl w:val="0"/>
          <w:numId w:val="2"/>
        </w:numPr>
        <w:tabs>
          <w:tab w:val="left" w:pos="6521"/>
        </w:tabs>
        <w:spacing w:before="120" w:after="120"/>
        <w:rPr>
          <w:rFonts w:ascii="Arial" w:hAnsi="Arial" w:cs="Arial"/>
          <w:b/>
          <w:caps/>
        </w:rPr>
      </w:pPr>
      <w:r w:rsidRPr="00EE5E43">
        <w:rPr>
          <w:rFonts w:ascii="Arial" w:hAnsi="Arial" w:cs="Arial"/>
          <w:b/>
          <w:caps/>
        </w:rPr>
        <w:lastRenderedPageBreak/>
        <w:t>Upřesňující požadavky</w:t>
      </w:r>
    </w:p>
    <w:p w14:paraId="0C2631F6" w14:textId="77777777" w:rsidR="0055330E" w:rsidRPr="00EE5E43" w:rsidRDefault="0055330E" w:rsidP="0055330E">
      <w:pPr>
        <w:tabs>
          <w:tab w:val="left" w:pos="6521"/>
        </w:tabs>
        <w:spacing w:before="120" w:after="120"/>
        <w:ind w:left="420"/>
        <w:rPr>
          <w:rFonts w:ascii="Arial" w:hAnsi="Arial" w:cs="Arial"/>
          <w:b/>
          <w:caps/>
        </w:rPr>
      </w:pPr>
    </w:p>
    <w:p w14:paraId="0C2631F7" w14:textId="77777777" w:rsidR="00506044" w:rsidRPr="00EE5E43" w:rsidRDefault="00506044" w:rsidP="00506044">
      <w:pPr>
        <w:pStyle w:val="Odstavecseseznamem"/>
        <w:numPr>
          <w:ilvl w:val="1"/>
          <w:numId w:val="2"/>
        </w:numPr>
        <w:spacing w:before="60" w:after="60"/>
        <w:rPr>
          <w:rFonts w:ascii="Arial" w:hAnsi="Arial" w:cs="Arial"/>
          <w:b/>
        </w:rPr>
      </w:pPr>
      <w:r w:rsidRPr="00EE5E43">
        <w:rPr>
          <w:rFonts w:ascii="Arial" w:hAnsi="Arial" w:cs="Arial"/>
          <w:b/>
        </w:rPr>
        <w:t>Technické parametry</w:t>
      </w:r>
    </w:p>
    <w:p w14:paraId="0C2631F8" w14:textId="77777777" w:rsidR="00506044" w:rsidRPr="00EE5E43" w:rsidRDefault="00506044" w:rsidP="00506044">
      <w:pPr>
        <w:numPr>
          <w:ilvl w:val="2"/>
          <w:numId w:val="2"/>
        </w:numPr>
        <w:tabs>
          <w:tab w:val="left" w:pos="426"/>
          <w:tab w:val="left" w:pos="6521"/>
        </w:tabs>
        <w:spacing w:before="120" w:after="120"/>
        <w:rPr>
          <w:rFonts w:ascii="Arial" w:hAnsi="Arial" w:cs="Arial"/>
          <w:b/>
        </w:rPr>
      </w:pPr>
      <w:r w:rsidRPr="00EE5E43">
        <w:rPr>
          <w:rFonts w:ascii="Arial" w:hAnsi="Arial" w:cs="Arial"/>
          <w:b/>
        </w:rPr>
        <w:t>Parametry sítě VN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5386"/>
      </w:tblGrid>
      <w:tr w:rsidR="00506044" w:rsidRPr="00EE5E43" w14:paraId="0C2631FB" w14:textId="77777777" w:rsidTr="0055330E">
        <w:tc>
          <w:tcPr>
            <w:tcW w:w="4253" w:type="dxa"/>
          </w:tcPr>
          <w:p w14:paraId="0C2631F9" w14:textId="77777777" w:rsidR="00506044" w:rsidRPr="00EE5E43" w:rsidRDefault="00506044" w:rsidP="0055330E">
            <w:pPr>
              <w:spacing w:before="40" w:after="20"/>
              <w:ind w:right="57"/>
              <w:rPr>
                <w:rFonts w:ascii="Arial" w:hAnsi="Arial" w:cs="Arial"/>
                <w:noProof/>
              </w:rPr>
            </w:pPr>
            <w:r w:rsidRPr="00EE5E43">
              <w:rPr>
                <w:rFonts w:ascii="Arial" w:hAnsi="Arial" w:cs="Arial"/>
                <w:noProof/>
              </w:rPr>
              <w:t>Jmenovité napětí sítě U</w:t>
            </w:r>
            <w:r w:rsidRPr="00EE5E43">
              <w:rPr>
                <w:rFonts w:ascii="Arial" w:hAnsi="Arial" w:cs="Arial"/>
                <w:noProof/>
                <w:vertAlign w:val="subscript"/>
              </w:rPr>
              <w:t>n</w:t>
            </w:r>
          </w:p>
        </w:tc>
        <w:tc>
          <w:tcPr>
            <w:tcW w:w="5386" w:type="dxa"/>
          </w:tcPr>
          <w:p w14:paraId="0C2631FA"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12,7 kV</w:t>
            </w:r>
          </w:p>
        </w:tc>
      </w:tr>
      <w:tr w:rsidR="00506044" w:rsidRPr="00EE5E43" w14:paraId="0C2631FE" w14:textId="77777777" w:rsidTr="0055330E">
        <w:tc>
          <w:tcPr>
            <w:tcW w:w="4253" w:type="dxa"/>
          </w:tcPr>
          <w:p w14:paraId="0C2631FC"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Nejvyšší napětí sítě U</w:t>
            </w:r>
            <w:r w:rsidRPr="00EE5E43">
              <w:rPr>
                <w:rFonts w:ascii="Arial" w:hAnsi="Arial" w:cs="Arial"/>
                <w:noProof/>
                <w:vertAlign w:val="subscript"/>
              </w:rPr>
              <w:t>m</w:t>
            </w:r>
          </w:p>
        </w:tc>
        <w:tc>
          <w:tcPr>
            <w:tcW w:w="5386" w:type="dxa"/>
          </w:tcPr>
          <w:p w14:paraId="0C2631FD"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25 kV</w:t>
            </w:r>
          </w:p>
        </w:tc>
      </w:tr>
      <w:tr w:rsidR="00506044" w:rsidRPr="00EE5E43" w14:paraId="0C263201" w14:textId="77777777" w:rsidTr="0055330E">
        <w:tc>
          <w:tcPr>
            <w:tcW w:w="4253" w:type="dxa"/>
          </w:tcPr>
          <w:p w14:paraId="0C2631FF"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Počet fází</w:t>
            </w:r>
          </w:p>
        </w:tc>
        <w:tc>
          <w:tcPr>
            <w:tcW w:w="5386" w:type="dxa"/>
          </w:tcPr>
          <w:p w14:paraId="0C263200"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3</w:t>
            </w:r>
          </w:p>
        </w:tc>
      </w:tr>
      <w:tr w:rsidR="00506044" w:rsidRPr="00EE5E43" w14:paraId="0C263204" w14:textId="77777777" w:rsidTr="0055330E">
        <w:tc>
          <w:tcPr>
            <w:tcW w:w="4253" w:type="dxa"/>
          </w:tcPr>
          <w:p w14:paraId="0C263202"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Jmenovitá frekvence soustavy</w:t>
            </w:r>
          </w:p>
        </w:tc>
        <w:tc>
          <w:tcPr>
            <w:tcW w:w="5386" w:type="dxa"/>
          </w:tcPr>
          <w:p w14:paraId="0C263203"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50 Hz</w:t>
            </w:r>
          </w:p>
        </w:tc>
      </w:tr>
      <w:tr w:rsidR="00506044" w:rsidRPr="00EE5E43" w14:paraId="0C263207" w14:textId="77777777" w:rsidTr="0055330E">
        <w:tc>
          <w:tcPr>
            <w:tcW w:w="4253" w:type="dxa"/>
          </w:tcPr>
          <w:p w14:paraId="0C263205"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Druh distribuční sítě</w:t>
            </w:r>
          </w:p>
        </w:tc>
        <w:tc>
          <w:tcPr>
            <w:tcW w:w="5386" w:type="dxa"/>
          </w:tcPr>
          <w:p w14:paraId="0C263206"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IT, IT(r) (v izolovaném nulovém bodě připojena</w:t>
            </w:r>
            <w:r w:rsidR="0055330E" w:rsidRPr="00EE5E43">
              <w:rPr>
                <w:rFonts w:ascii="Arial" w:hAnsi="Arial" w:cs="Arial"/>
                <w:noProof/>
              </w:rPr>
              <w:t xml:space="preserve"> </w:t>
            </w:r>
            <w:r w:rsidRPr="00EE5E43">
              <w:rPr>
                <w:rFonts w:ascii="Arial" w:hAnsi="Arial" w:cs="Arial"/>
                <w:noProof/>
              </w:rPr>
              <w:t>Petersenova tlumivka nebo odporník)</w:t>
            </w:r>
          </w:p>
        </w:tc>
      </w:tr>
    </w:tbl>
    <w:p w14:paraId="0C263208" w14:textId="77777777" w:rsidR="00506044" w:rsidRPr="00EE5E43" w:rsidRDefault="00506044" w:rsidP="00506044">
      <w:pPr>
        <w:jc w:val="both"/>
        <w:rPr>
          <w:rFonts w:ascii="Arial" w:hAnsi="Arial" w:cs="Arial"/>
          <w:noProof/>
        </w:rPr>
      </w:pPr>
    </w:p>
    <w:p w14:paraId="0C263209" w14:textId="77777777" w:rsidR="00DE62BB" w:rsidRPr="00EE5E43" w:rsidRDefault="00DE62BB" w:rsidP="00DE62BB">
      <w:pPr>
        <w:numPr>
          <w:ilvl w:val="2"/>
          <w:numId w:val="2"/>
        </w:numPr>
        <w:tabs>
          <w:tab w:val="left" w:pos="426"/>
          <w:tab w:val="left" w:pos="6521"/>
        </w:tabs>
        <w:spacing w:before="120" w:after="120"/>
        <w:rPr>
          <w:rFonts w:ascii="Arial" w:hAnsi="Arial" w:cs="Arial"/>
          <w:b/>
        </w:rPr>
      </w:pPr>
      <w:r w:rsidRPr="00EE5E43">
        <w:rPr>
          <w:rFonts w:ascii="Arial" w:hAnsi="Arial" w:cs="Arial"/>
          <w:b/>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DE62BB" w:rsidRPr="00EE5E43" w14:paraId="0C26320C" w14:textId="77777777" w:rsidTr="0055330E">
        <w:tc>
          <w:tcPr>
            <w:tcW w:w="4258" w:type="dxa"/>
          </w:tcPr>
          <w:p w14:paraId="0C26320A" w14:textId="77777777" w:rsidR="00DE62BB" w:rsidRPr="00EE5E43" w:rsidRDefault="00DE62BB" w:rsidP="0055330E">
            <w:pPr>
              <w:pStyle w:val="Zpat"/>
              <w:tabs>
                <w:tab w:val="clear" w:pos="4536"/>
                <w:tab w:val="clear" w:pos="9072"/>
              </w:tabs>
              <w:spacing w:before="40" w:after="20"/>
              <w:ind w:left="57"/>
              <w:rPr>
                <w:rFonts w:ascii="Arial" w:hAnsi="Arial" w:cs="Arial"/>
              </w:rPr>
            </w:pPr>
            <w:r w:rsidRPr="00EE5E43">
              <w:rPr>
                <w:rFonts w:ascii="Arial" w:hAnsi="Arial" w:cs="Arial"/>
              </w:rPr>
              <w:t>Prostředí</w:t>
            </w:r>
          </w:p>
        </w:tc>
        <w:tc>
          <w:tcPr>
            <w:tcW w:w="5386" w:type="dxa"/>
          </w:tcPr>
          <w:p w14:paraId="0C26320B" w14:textId="77777777" w:rsidR="00DE62BB" w:rsidRPr="00EE5E43" w:rsidRDefault="00DE62BB" w:rsidP="0055330E">
            <w:pPr>
              <w:spacing w:before="40" w:after="20"/>
              <w:ind w:left="57"/>
              <w:rPr>
                <w:rFonts w:ascii="Arial" w:hAnsi="Arial" w:cs="Arial"/>
              </w:rPr>
            </w:pPr>
            <w:r w:rsidRPr="00EE5E43">
              <w:rPr>
                <w:rFonts w:ascii="Arial" w:hAnsi="Arial" w:cs="Arial"/>
                <w:snapToGrid w:val="0"/>
                <w:color w:val="000000"/>
              </w:rPr>
              <w:t>vnitřní dle PNE 33 0000-2, příloha 2</w:t>
            </w:r>
          </w:p>
        </w:tc>
      </w:tr>
      <w:tr w:rsidR="00DE62BB" w:rsidRPr="00EE5E43" w14:paraId="0C26320F" w14:textId="77777777" w:rsidTr="0055330E">
        <w:tc>
          <w:tcPr>
            <w:tcW w:w="4258" w:type="dxa"/>
          </w:tcPr>
          <w:p w14:paraId="0C26320D" w14:textId="77777777" w:rsidR="00DE62BB" w:rsidRPr="00EE5E43" w:rsidRDefault="00DE62BB" w:rsidP="0055330E">
            <w:pPr>
              <w:spacing w:before="40" w:after="20"/>
              <w:ind w:left="57"/>
              <w:rPr>
                <w:rFonts w:ascii="Arial" w:hAnsi="Arial" w:cs="Arial"/>
              </w:rPr>
            </w:pPr>
            <w:r w:rsidRPr="00EE5E43">
              <w:rPr>
                <w:rFonts w:ascii="Arial" w:hAnsi="Arial" w:cs="Arial"/>
              </w:rPr>
              <w:t>Rozsah teplot okolí</w:t>
            </w:r>
          </w:p>
        </w:tc>
        <w:tc>
          <w:tcPr>
            <w:tcW w:w="5386" w:type="dxa"/>
          </w:tcPr>
          <w:p w14:paraId="0C26320E" w14:textId="77777777" w:rsidR="00DE62BB" w:rsidRPr="00EE5E43" w:rsidRDefault="00DE62BB" w:rsidP="0055330E">
            <w:pPr>
              <w:spacing w:before="40" w:after="20"/>
              <w:ind w:left="57"/>
              <w:rPr>
                <w:rFonts w:ascii="Arial" w:hAnsi="Arial" w:cs="Arial"/>
              </w:rPr>
            </w:pPr>
            <w:r w:rsidRPr="00EE5E43">
              <w:rPr>
                <w:rFonts w:ascii="Arial" w:hAnsi="Arial" w:cs="Arial"/>
              </w:rPr>
              <w:t>- 25 až + 40 °C</w:t>
            </w:r>
          </w:p>
        </w:tc>
      </w:tr>
      <w:tr w:rsidR="00DE62BB" w:rsidRPr="00EE5E43" w14:paraId="0C263212" w14:textId="77777777" w:rsidTr="0055330E">
        <w:tc>
          <w:tcPr>
            <w:tcW w:w="4258" w:type="dxa"/>
          </w:tcPr>
          <w:p w14:paraId="0C263210" w14:textId="77777777" w:rsidR="00DE62BB" w:rsidRPr="00EE5E43" w:rsidRDefault="00DE62BB" w:rsidP="0055330E">
            <w:pPr>
              <w:spacing w:before="40" w:after="20"/>
              <w:ind w:left="57"/>
              <w:rPr>
                <w:rFonts w:ascii="Arial" w:hAnsi="Arial" w:cs="Arial"/>
              </w:rPr>
            </w:pPr>
            <w:r w:rsidRPr="00EE5E43">
              <w:rPr>
                <w:rFonts w:ascii="Arial" w:hAnsi="Arial" w:cs="Arial"/>
              </w:rPr>
              <w:t>Nadmořská výška</w:t>
            </w:r>
          </w:p>
        </w:tc>
        <w:tc>
          <w:tcPr>
            <w:tcW w:w="5386" w:type="dxa"/>
          </w:tcPr>
          <w:p w14:paraId="0C263211" w14:textId="77777777" w:rsidR="00DE62BB" w:rsidRPr="00EE5E43" w:rsidRDefault="00DE62BB" w:rsidP="0055330E">
            <w:pPr>
              <w:spacing w:before="40" w:after="20"/>
              <w:ind w:left="57"/>
              <w:rPr>
                <w:rFonts w:ascii="Arial" w:hAnsi="Arial" w:cs="Arial"/>
              </w:rPr>
            </w:pPr>
            <w:r w:rsidRPr="00EE5E43">
              <w:rPr>
                <w:rFonts w:ascii="Arial" w:hAnsi="Arial" w:cs="Arial"/>
              </w:rPr>
              <w:t>do 1000 m</w:t>
            </w:r>
          </w:p>
        </w:tc>
      </w:tr>
    </w:tbl>
    <w:p w14:paraId="0C263213" w14:textId="77777777" w:rsidR="00DE62BB" w:rsidRPr="00EE5E43" w:rsidRDefault="00DE62BB" w:rsidP="00506044">
      <w:pPr>
        <w:jc w:val="both"/>
        <w:rPr>
          <w:rFonts w:ascii="Arial" w:hAnsi="Arial" w:cs="Arial"/>
          <w:noProof/>
        </w:rPr>
      </w:pPr>
    </w:p>
    <w:p w14:paraId="0C263214" w14:textId="77777777" w:rsidR="0055330E" w:rsidRPr="00EE5E43" w:rsidRDefault="0055330E" w:rsidP="00506044">
      <w:pPr>
        <w:jc w:val="both"/>
        <w:rPr>
          <w:rFonts w:ascii="Arial" w:hAnsi="Arial" w:cs="Arial"/>
          <w:noProof/>
        </w:rPr>
      </w:pPr>
    </w:p>
    <w:p w14:paraId="0C263215" w14:textId="77777777" w:rsidR="0055330E" w:rsidRPr="00EE5E43" w:rsidRDefault="0055330E" w:rsidP="00506044">
      <w:pPr>
        <w:jc w:val="both"/>
        <w:rPr>
          <w:rFonts w:ascii="Arial" w:hAnsi="Arial" w:cs="Arial"/>
          <w:noProof/>
        </w:rPr>
      </w:pPr>
    </w:p>
    <w:p w14:paraId="0C263216" w14:textId="77777777" w:rsidR="0055330E" w:rsidRPr="00EE5E43" w:rsidRDefault="0055330E" w:rsidP="00506044">
      <w:pPr>
        <w:jc w:val="both"/>
        <w:rPr>
          <w:rFonts w:ascii="Arial" w:hAnsi="Arial" w:cs="Arial"/>
          <w:noProof/>
        </w:rPr>
      </w:pPr>
    </w:p>
    <w:p w14:paraId="0C263217" w14:textId="77777777" w:rsidR="000F233C" w:rsidRPr="00EE5E43" w:rsidRDefault="000F233C">
      <w:pPr>
        <w:rPr>
          <w:rFonts w:ascii="Arial" w:hAnsi="Arial" w:cs="Arial"/>
          <w:b/>
        </w:rPr>
      </w:pPr>
      <w:r w:rsidRPr="00EE5E43">
        <w:rPr>
          <w:rFonts w:ascii="Arial" w:hAnsi="Arial" w:cs="Arial"/>
          <w:b/>
        </w:rPr>
        <w:br w:type="page"/>
      </w:r>
    </w:p>
    <w:p w14:paraId="0C263218" w14:textId="77777777" w:rsidR="00792AF4" w:rsidRPr="00EE5E43" w:rsidRDefault="00792AF4" w:rsidP="0055330E">
      <w:pPr>
        <w:pStyle w:val="Odstavecseseznamem"/>
        <w:numPr>
          <w:ilvl w:val="1"/>
          <w:numId w:val="2"/>
        </w:numPr>
        <w:spacing w:before="60" w:after="60"/>
        <w:rPr>
          <w:rFonts w:ascii="Arial" w:hAnsi="Arial" w:cs="Arial"/>
          <w:b/>
        </w:rPr>
      </w:pPr>
      <w:r w:rsidRPr="00EE5E43">
        <w:rPr>
          <w:rFonts w:ascii="Arial" w:hAnsi="Arial" w:cs="Arial"/>
          <w:b/>
        </w:rPr>
        <w:lastRenderedPageBreak/>
        <w:t>Technické požadavky</w:t>
      </w:r>
    </w:p>
    <w:p w14:paraId="0C263219" w14:textId="77777777" w:rsidR="00792AF4" w:rsidRPr="00EE5E43" w:rsidRDefault="00792AF4" w:rsidP="00792AF4">
      <w:pPr>
        <w:numPr>
          <w:ilvl w:val="2"/>
          <w:numId w:val="2"/>
        </w:numPr>
        <w:tabs>
          <w:tab w:val="left" w:pos="6521"/>
        </w:tabs>
        <w:spacing w:before="120" w:after="120"/>
        <w:rPr>
          <w:rFonts w:ascii="Arial" w:hAnsi="Arial" w:cs="Arial"/>
          <w:b/>
        </w:rPr>
      </w:pPr>
      <w:r w:rsidRPr="00EE5E43">
        <w:rPr>
          <w:rFonts w:ascii="Arial" w:hAnsi="Arial" w:cs="Arial"/>
          <w:b/>
          <w:noProof/>
        </w:rPr>
        <w:t>Obecné požadavky</w:t>
      </w:r>
    </w:p>
    <w:p w14:paraId="0C26321A" w14:textId="77777777" w:rsidR="00792AF4" w:rsidRPr="00EE5E43" w:rsidRDefault="00792AF4" w:rsidP="00792AF4">
      <w:pPr>
        <w:rPr>
          <w:rFonts w:ascii="Arial" w:hAnsi="Arial" w:cs="Arial"/>
          <w:noProof/>
        </w:rPr>
      </w:pPr>
      <w:r w:rsidRPr="00EE5E43">
        <w:rPr>
          <w:rFonts w:ascii="Arial" w:hAnsi="Arial" w:cs="Arial"/>
          <w:noProof/>
        </w:rPr>
        <w:t xml:space="preserve">Rozvaděče musí odpovídat požadavkům platných norem, zejména normě ČSN EN 62 271-200, jsou  </w:t>
      </w:r>
      <w:r w:rsidR="0055330E" w:rsidRPr="00EE5E43">
        <w:rPr>
          <w:rFonts w:ascii="Arial" w:hAnsi="Arial" w:cs="Arial"/>
          <w:noProof/>
        </w:rPr>
        <w:t xml:space="preserve">určeny pro vnitřní instalaci a splňují požadavky normy </w:t>
      </w:r>
      <w:r w:rsidRPr="00EE5E43">
        <w:rPr>
          <w:rFonts w:ascii="Arial" w:hAnsi="Arial" w:cs="Arial"/>
          <w:noProof/>
        </w:rPr>
        <w:t>ČSN EN 62 271-</w:t>
      </w:r>
      <w:r w:rsidR="0055330E" w:rsidRPr="00EE5E43">
        <w:rPr>
          <w:rFonts w:ascii="Arial" w:hAnsi="Arial" w:cs="Arial"/>
          <w:noProof/>
        </w:rPr>
        <w:t>1</w:t>
      </w:r>
      <w:r w:rsidRPr="00EE5E43">
        <w:rPr>
          <w:rFonts w:ascii="Arial" w:hAnsi="Arial" w:cs="Arial"/>
          <w:noProof/>
        </w:rPr>
        <w:t>.</w:t>
      </w:r>
    </w:p>
    <w:p w14:paraId="0C26321B" w14:textId="77777777" w:rsidR="00792AF4" w:rsidRPr="00EE5E43" w:rsidRDefault="00792AF4" w:rsidP="00792AF4">
      <w:pPr>
        <w:rPr>
          <w:rFonts w:ascii="Arial" w:hAnsi="Arial" w:cs="Arial"/>
          <w:noProof/>
        </w:rPr>
      </w:pPr>
    </w:p>
    <w:p w14:paraId="0C26321C" w14:textId="191DC197" w:rsidR="00DE519B" w:rsidRPr="00EE5E43" w:rsidRDefault="00792AF4" w:rsidP="00792AF4">
      <w:pPr>
        <w:rPr>
          <w:rFonts w:ascii="Arial" w:hAnsi="Arial" w:cs="Arial"/>
          <w:noProof/>
        </w:rPr>
      </w:pPr>
      <w:r w:rsidRPr="00EE5E43">
        <w:rPr>
          <w:rFonts w:ascii="Arial" w:hAnsi="Arial" w:cs="Arial"/>
          <w:noProof/>
        </w:rPr>
        <w:t>Rozvaděč musí být navržen takovým způsobem, aby se udrželo jmenovité napětí i v případě poklesu tlaku na tlak okolního prostředí.</w:t>
      </w:r>
    </w:p>
    <w:p w14:paraId="0C26321D" w14:textId="77777777" w:rsidR="00792AF4" w:rsidRPr="00EE5E43" w:rsidRDefault="00792AF4" w:rsidP="00792AF4">
      <w:pPr>
        <w:rPr>
          <w:rFonts w:ascii="Arial" w:hAnsi="Arial" w:cs="Arial"/>
          <w:noProof/>
        </w:rPr>
      </w:pPr>
    </w:p>
    <w:p w14:paraId="0C26321E" w14:textId="77777777" w:rsidR="00416D2D" w:rsidRPr="00EE5E43" w:rsidRDefault="00416D2D" w:rsidP="00621C5E">
      <w:pPr>
        <w:spacing w:before="60"/>
        <w:jc w:val="both"/>
        <w:rPr>
          <w:rFonts w:ascii="Arial" w:hAnsi="Arial" w:cs="Arial"/>
          <w:noProof/>
        </w:rPr>
      </w:pPr>
      <w:r w:rsidRPr="00EE5E43">
        <w:rPr>
          <w:rFonts w:ascii="Arial" w:hAnsi="Arial" w:cs="Arial"/>
          <w:noProof/>
        </w:rPr>
        <w:t>Minimální požadované parametry</w:t>
      </w:r>
      <w:r w:rsidR="002E4C4F" w:rsidRPr="00EE5E43">
        <w:rPr>
          <w:rFonts w:ascii="Arial" w:hAnsi="Arial" w:cs="Arial"/>
          <w:noProof/>
        </w:rPr>
        <w:t xml:space="preserve"> rozvaděče</w:t>
      </w:r>
      <w:r w:rsidRPr="00EE5E43">
        <w:rPr>
          <w:rFonts w:ascii="Arial" w:hAnsi="Arial" w:cs="Arial"/>
          <w:noProof/>
        </w:rPr>
        <w:t>:</w:t>
      </w:r>
    </w:p>
    <w:p w14:paraId="0C26321F" w14:textId="77777777" w:rsidR="00416D2D" w:rsidRPr="00EE5E43" w:rsidRDefault="00416D2D" w:rsidP="00621C5E">
      <w:pPr>
        <w:spacing w:before="60"/>
        <w:jc w:val="both"/>
        <w:rPr>
          <w:rFonts w:ascii="Arial" w:hAnsi="Arial" w:cs="Arial"/>
          <w:noProof/>
        </w:rPr>
      </w:pPr>
    </w:p>
    <w:tbl>
      <w:tblPr>
        <w:tblStyle w:val="Mkatabulky"/>
        <w:tblW w:w="0" w:type="auto"/>
        <w:tblLook w:val="04A0" w:firstRow="1" w:lastRow="0" w:firstColumn="1" w:lastColumn="0" w:noHBand="0" w:noVBand="1"/>
      </w:tblPr>
      <w:tblGrid>
        <w:gridCol w:w="7357"/>
        <w:gridCol w:w="2273"/>
      </w:tblGrid>
      <w:tr w:rsidR="00416D2D" w:rsidRPr="00EE5E43" w14:paraId="0C263222" w14:textId="77777777" w:rsidTr="00D7115B">
        <w:tc>
          <w:tcPr>
            <w:tcW w:w="7357" w:type="dxa"/>
          </w:tcPr>
          <w:p w14:paraId="0C263220" w14:textId="77777777" w:rsidR="00416D2D" w:rsidRPr="00EE5E43" w:rsidRDefault="00416D2D" w:rsidP="00621C5E">
            <w:pPr>
              <w:spacing w:before="60"/>
              <w:jc w:val="both"/>
              <w:rPr>
                <w:rFonts w:ascii="Arial" w:hAnsi="Arial" w:cs="Arial"/>
                <w:noProof/>
              </w:rPr>
            </w:pPr>
            <w:r w:rsidRPr="00EE5E43">
              <w:rPr>
                <w:rFonts w:ascii="Arial" w:hAnsi="Arial" w:cs="Arial"/>
                <w:noProof/>
              </w:rPr>
              <w:t>Jmenovité napětí U</w:t>
            </w:r>
            <w:r w:rsidRPr="00EE5E43">
              <w:rPr>
                <w:rFonts w:ascii="Arial" w:hAnsi="Arial" w:cs="Arial"/>
                <w:noProof/>
                <w:vertAlign w:val="subscript"/>
              </w:rPr>
              <w:t>r</w:t>
            </w:r>
          </w:p>
        </w:tc>
        <w:tc>
          <w:tcPr>
            <w:tcW w:w="2273" w:type="dxa"/>
          </w:tcPr>
          <w:p w14:paraId="0C263221" w14:textId="77777777" w:rsidR="00416D2D" w:rsidRPr="00EE5E43" w:rsidRDefault="00F318FF" w:rsidP="00621C5E">
            <w:pPr>
              <w:spacing w:before="60"/>
              <w:jc w:val="both"/>
              <w:rPr>
                <w:rFonts w:ascii="Arial" w:hAnsi="Arial" w:cs="Arial"/>
                <w:noProof/>
              </w:rPr>
            </w:pPr>
            <w:r w:rsidRPr="00EE5E43">
              <w:rPr>
                <w:rFonts w:ascii="Arial" w:hAnsi="Arial" w:cs="Arial"/>
                <w:noProof/>
              </w:rPr>
              <w:t>25</w:t>
            </w:r>
            <w:r w:rsidR="00416D2D" w:rsidRPr="00EE5E43">
              <w:rPr>
                <w:rFonts w:ascii="Arial" w:hAnsi="Arial" w:cs="Arial"/>
                <w:noProof/>
              </w:rPr>
              <w:t xml:space="preserve"> kV</w:t>
            </w:r>
          </w:p>
        </w:tc>
      </w:tr>
      <w:tr w:rsidR="00416D2D" w:rsidRPr="00EE5E43" w14:paraId="0C263224" w14:textId="77777777" w:rsidTr="00D7115B">
        <w:tc>
          <w:tcPr>
            <w:tcW w:w="9630" w:type="dxa"/>
            <w:gridSpan w:val="2"/>
          </w:tcPr>
          <w:p w14:paraId="0C263223" w14:textId="77777777" w:rsidR="00416D2D" w:rsidRPr="00EE5E43" w:rsidRDefault="00307A59" w:rsidP="00621C5E">
            <w:pPr>
              <w:spacing w:before="60"/>
              <w:jc w:val="both"/>
              <w:rPr>
                <w:rFonts w:ascii="Arial" w:hAnsi="Arial" w:cs="Arial"/>
                <w:noProof/>
              </w:rPr>
            </w:pPr>
            <w:r w:rsidRPr="00EE5E43">
              <w:rPr>
                <w:rFonts w:ascii="Arial" w:hAnsi="Arial" w:cs="Arial"/>
                <w:noProof/>
              </w:rPr>
              <w:t>Jmenovité výdržné napětí při atmosférickém impulsu Up (vrcholová hodnota)</w:t>
            </w:r>
          </w:p>
        </w:tc>
      </w:tr>
      <w:tr w:rsidR="00416D2D" w:rsidRPr="00EE5E43" w14:paraId="0C263227" w14:textId="77777777" w:rsidTr="00D7115B">
        <w:tc>
          <w:tcPr>
            <w:tcW w:w="7357" w:type="dxa"/>
          </w:tcPr>
          <w:p w14:paraId="0C263225" w14:textId="77777777" w:rsidR="00416D2D" w:rsidRPr="00EE5E43" w:rsidRDefault="00307A59" w:rsidP="00621C5E">
            <w:pPr>
              <w:spacing w:before="60"/>
              <w:jc w:val="both"/>
              <w:rPr>
                <w:rFonts w:ascii="Arial" w:hAnsi="Arial" w:cs="Arial"/>
                <w:noProof/>
              </w:rPr>
            </w:pPr>
            <w:r w:rsidRPr="00EE5E43">
              <w:rPr>
                <w:rFonts w:ascii="Arial" w:hAnsi="Arial" w:cs="Arial"/>
                <w:noProof/>
              </w:rPr>
              <w:t>Společná hodnota</w:t>
            </w:r>
          </w:p>
        </w:tc>
        <w:tc>
          <w:tcPr>
            <w:tcW w:w="2273" w:type="dxa"/>
          </w:tcPr>
          <w:p w14:paraId="0C263226" w14:textId="77777777" w:rsidR="00416D2D" w:rsidRPr="00EE5E43" w:rsidRDefault="00416D2D" w:rsidP="00621C5E">
            <w:pPr>
              <w:spacing w:before="60"/>
              <w:jc w:val="both"/>
              <w:rPr>
                <w:rFonts w:ascii="Arial" w:hAnsi="Arial" w:cs="Arial"/>
                <w:noProof/>
              </w:rPr>
            </w:pPr>
            <w:r w:rsidRPr="00EE5E43">
              <w:rPr>
                <w:rFonts w:ascii="Arial" w:hAnsi="Arial" w:cs="Arial"/>
                <w:noProof/>
              </w:rPr>
              <w:t>125 kV</w:t>
            </w:r>
          </w:p>
        </w:tc>
      </w:tr>
      <w:tr w:rsidR="00416D2D" w:rsidRPr="00EE5E43" w14:paraId="0C26322A" w14:textId="77777777" w:rsidTr="00D7115B">
        <w:tc>
          <w:tcPr>
            <w:tcW w:w="7357" w:type="dxa"/>
          </w:tcPr>
          <w:p w14:paraId="0C263228" w14:textId="77777777" w:rsidR="00416D2D" w:rsidRPr="00EE5E43" w:rsidRDefault="00307A59" w:rsidP="00621C5E">
            <w:pPr>
              <w:spacing w:before="60"/>
              <w:jc w:val="both"/>
              <w:rPr>
                <w:rFonts w:ascii="Arial" w:hAnsi="Arial" w:cs="Arial"/>
                <w:noProof/>
              </w:rPr>
            </w:pPr>
            <w:r w:rsidRPr="00EE5E43">
              <w:rPr>
                <w:rFonts w:ascii="Arial" w:hAnsi="Arial" w:cs="Arial"/>
                <w:noProof/>
              </w:rPr>
              <w:t>V odpojovací dráze</w:t>
            </w:r>
          </w:p>
        </w:tc>
        <w:tc>
          <w:tcPr>
            <w:tcW w:w="2273" w:type="dxa"/>
          </w:tcPr>
          <w:p w14:paraId="0C263229" w14:textId="77777777" w:rsidR="00416D2D" w:rsidRPr="00EE5E43" w:rsidRDefault="00416D2D" w:rsidP="00621C5E">
            <w:pPr>
              <w:spacing w:before="60"/>
              <w:jc w:val="both"/>
              <w:rPr>
                <w:rFonts w:ascii="Arial" w:hAnsi="Arial" w:cs="Arial"/>
                <w:noProof/>
              </w:rPr>
            </w:pPr>
            <w:r w:rsidRPr="00EE5E43">
              <w:rPr>
                <w:rFonts w:ascii="Arial" w:hAnsi="Arial" w:cs="Arial"/>
                <w:noProof/>
              </w:rPr>
              <w:t>145 kV</w:t>
            </w:r>
          </w:p>
        </w:tc>
      </w:tr>
      <w:tr w:rsidR="00416D2D" w:rsidRPr="00EE5E43" w14:paraId="0C26322C" w14:textId="77777777" w:rsidTr="00D7115B">
        <w:tc>
          <w:tcPr>
            <w:tcW w:w="9630" w:type="dxa"/>
            <w:gridSpan w:val="2"/>
          </w:tcPr>
          <w:p w14:paraId="0C26322B" w14:textId="77777777" w:rsidR="00416D2D" w:rsidRPr="00EE5E43" w:rsidRDefault="00307A59" w:rsidP="00307A59">
            <w:pPr>
              <w:spacing w:before="60"/>
              <w:jc w:val="both"/>
              <w:rPr>
                <w:rFonts w:ascii="Arial" w:hAnsi="Arial" w:cs="Arial"/>
                <w:noProof/>
              </w:rPr>
            </w:pPr>
            <w:r w:rsidRPr="00EE5E43">
              <w:rPr>
                <w:rFonts w:ascii="Arial" w:hAnsi="Arial" w:cs="Arial"/>
                <w:noProof/>
              </w:rPr>
              <w:t>Jmenovité krátkodobé střídavé výdržné napětí Ud (efektivní hodnota)</w:t>
            </w:r>
          </w:p>
        </w:tc>
      </w:tr>
      <w:tr w:rsidR="00307A59" w:rsidRPr="00EE5E43" w14:paraId="0C26322F" w14:textId="77777777" w:rsidTr="00D7115B">
        <w:tc>
          <w:tcPr>
            <w:tcW w:w="7357" w:type="dxa"/>
          </w:tcPr>
          <w:p w14:paraId="0C26322D" w14:textId="77777777" w:rsidR="00307A59" w:rsidRPr="00EE5E43" w:rsidRDefault="00307A59" w:rsidP="001344F0">
            <w:pPr>
              <w:spacing w:before="60"/>
              <w:jc w:val="both"/>
              <w:rPr>
                <w:rFonts w:ascii="Arial" w:hAnsi="Arial" w:cs="Arial"/>
                <w:noProof/>
              </w:rPr>
            </w:pPr>
            <w:r w:rsidRPr="00EE5E43">
              <w:rPr>
                <w:rFonts w:ascii="Arial" w:hAnsi="Arial" w:cs="Arial"/>
                <w:noProof/>
              </w:rPr>
              <w:t>Společná hodnota</w:t>
            </w:r>
          </w:p>
        </w:tc>
        <w:tc>
          <w:tcPr>
            <w:tcW w:w="2273" w:type="dxa"/>
          </w:tcPr>
          <w:p w14:paraId="0C26322E" w14:textId="77777777" w:rsidR="00307A59" w:rsidRPr="00EE5E43" w:rsidRDefault="00307A59" w:rsidP="00621C5E">
            <w:pPr>
              <w:spacing w:before="60"/>
              <w:jc w:val="both"/>
              <w:rPr>
                <w:rFonts w:ascii="Arial" w:hAnsi="Arial" w:cs="Arial"/>
                <w:noProof/>
              </w:rPr>
            </w:pPr>
            <w:r w:rsidRPr="00EE5E43">
              <w:rPr>
                <w:rFonts w:ascii="Arial" w:hAnsi="Arial" w:cs="Arial"/>
                <w:noProof/>
              </w:rPr>
              <w:t>50 kV</w:t>
            </w:r>
          </w:p>
        </w:tc>
      </w:tr>
      <w:tr w:rsidR="00307A59" w:rsidRPr="00EE5E43" w14:paraId="0C263232" w14:textId="77777777" w:rsidTr="00D7115B">
        <w:tc>
          <w:tcPr>
            <w:tcW w:w="7357" w:type="dxa"/>
          </w:tcPr>
          <w:p w14:paraId="0C263230" w14:textId="77777777" w:rsidR="00307A59" w:rsidRPr="00EE5E43" w:rsidRDefault="00307A59" w:rsidP="001344F0">
            <w:pPr>
              <w:spacing w:before="60"/>
              <w:jc w:val="both"/>
              <w:rPr>
                <w:rFonts w:ascii="Arial" w:hAnsi="Arial" w:cs="Arial"/>
                <w:noProof/>
              </w:rPr>
            </w:pPr>
            <w:r w:rsidRPr="00EE5E43">
              <w:rPr>
                <w:rFonts w:ascii="Arial" w:hAnsi="Arial" w:cs="Arial"/>
                <w:noProof/>
              </w:rPr>
              <w:t>V odpojovací dráze</w:t>
            </w:r>
          </w:p>
        </w:tc>
        <w:tc>
          <w:tcPr>
            <w:tcW w:w="2273" w:type="dxa"/>
          </w:tcPr>
          <w:p w14:paraId="0C263231" w14:textId="77777777" w:rsidR="00307A59" w:rsidRPr="00EE5E43" w:rsidRDefault="00307A59" w:rsidP="00621C5E">
            <w:pPr>
              <w:spacing w:before="60"/>
              <w:jc w:val="both"/>
              <w:rPr>
                <w:rFonts w:ascii="Arial" w:hAnsi="Arial" w:cs="Arial"/>
                <w:noProof/>
              </w:rPr>
            </w:pPr>
            <w:r w:rsidRPr="00EE5E43">
              <w:rPr>
                <w:rFonts w:ascii="Arial" w:hAnsi="Arial" w:cs="Arial"/>
                <w:noProof/>
              </w:rPr>
              <w:t>60 kV</w:t>
            </w:r>
          </w:p>
        </w:tc>
      </w:tr>
      <w:tr w:rsidR="00307A59" w:rsidRPr="00EE5E43" w14:paraId="0C263235" w14:textId="77777777" w:rsidTr="00D7115B">
        <w:tc>
          <w:tcPr>
            <w:tcW w:w="7357" w:type="dxa"/>
          </w:tcPr>
          <w:p w14:paraId="0C263233" w14:textId="77777777" w:rsidR="00307A59" w:rsidRPr="00EE5E43" w:rsidRDefault="00307A59" w:rsidP="00621C5E">
            <w:pPr>
              <w:spacing w:before="60"/>
              <w:jc w:val="both"/>
              <w:rPr>
                <w:rFonts w:ascii="Arial" w:hAnsi="Arial" w:cs="Arial"/>
                <w:noProof/>
              </w:rPr>
            </w:pPr>
            <w:r w:rsidRPr="00EE5E43">
              <w:rPr>
                <w:rFonts w:ascii="Arial" w:hAnsi="Arial" w:cs="Arial"/>
                <w:noProof/>
              </w:rPr>
              <w:t>Elektrická pevnost pro testy kabelů</w:t>
            </w:r>
          </w:p>
        </w:tc>
        <w:tc>
          <w:tcPr>
            <w:tcW w:w="2273" w:type="dxa"/>
          </w:tcPr>
          <w:p w14:paraId="0C263234" w14:textId="783B71F6" w:rsidR="00307A59" w:rsidRPr="00EE5E43" w:rsidRDefault="00353D2F" w:rsidP="000710EB">
            <w:pPr>
              <w:spacing w:before="60"/>
              <w:jc w:val="both"/>
              <w:rPr>
                <w:rFonts w:ascii="Arial" w:hAnsi="Arial" w:cs="Arial"/>
                <w:noProof/>
              </w:rPr>
            </w:pPr>
            <w:r w:rsidRPr="00EE5E43">
              <w:rPr>
                <w:rFonts w:ascii="Arial" w:hAnsi="Arial" w:cs="Arial"/>
                <w:noProof/>
              </w:rPr>
              <w:t>v</w:t>
            </w:r>
            <w:r w:rsidR="00307A59" w:rsidRPr="00EE5E43">
              <w:rPr>
                <w:rFonts w:ascii="Arial" w:hAnsi="Arial" w:cs="Arial"/>
                <w:noProof/>
              </w:rPr>
              <w:t>iz. 3.</w:t>
            </w:r>
            <w:r w:rsidR="000710EB" w:rsidRPr="00EE5E43">
              <w:rPr>
                <w:rFonts w:ascii="Arial" w:hAnsi="Arial" w:cs="Arial"/>
                <w:noProof/>
              </w:rPr>
              <w:t>3</w:t>
            </w:r>
            <w:r w:rsidR="00307A59" w:rsidRPr="00EE5E43">
              <w:rPr>
                <w:rFonts w:ascii="Arial" w:hAnsi="Arial" w:cs="Arial"/>
                <w:noProof/>
              </w:rPr>
              <w:t>.</w:t>
            </w:r>
            <w:r w:rsidR="004B74E7">
              <w:rPr>
                <w:rFonts w:ascii="Arial" w:hAnsi="Arial" w:cs="Arial"/>
                <w:noProof/>
              </w:rPr>
              <w:t>10</w:t>
            </w:r>
            <w:r w:rsidR="000710EB" w:rsidRPr="00EE5E43">
              <w:rPr>
                <w:rFonts w:ascii="Arial" w:hAnsi="Arial" w:cs="Arial"/>
                <w:noProof/>
              </w:rPr>
              <w:t>.3</w:t>
            </w:r>
          </w:p>
        </w:tc>
      </w:tr>
      <w:tr w:rsidR="00307A59" w:rsidRPr="00EE5E43" w14:paraId="0C263238" w14:textId="77777777" w:rsidTr="00D7115B">
        <w:tc>
          <w:tcPr>
            <w:tcW w:w="7357" w:type="dxa"/>
          </w:tcPr>
          <w:p w14:paraId="0C263236" w14:textId="77777777" w:rsidR="00307A59" w:rsidRPr="00EE5E43" w:rsidRDefault="00307A59" w:rsidP="00621C5E">
            <w:pPr>
              <w:spacing w:before="60"/>
              <w:jc w:val="both"/>
              <w:rPr>
                <w:rFonts w:ascii="Arial" w:hAnsi="Arial" w:cs="Arial"/>
                <w:noProof/>
              </w:rPr>
            </w:pPr>
            <w:r w:rsidRPr="00EE5E43">
              <w:rPr>
                <w:rFonts w:ascii="Arial" w:hAnsi="Arial" w:cs="Arial"/>
                <w:noProof/>
              </w:rPr>
              <w:t>Jmenovitá frekvence</w:t>
            </w:r>
          </w:p>
        </w:tc>
        <w:tc>
          <w:tcPr>
            <w:tcW w:w="2273" w:type="dxa"/>
          </w:tcPr>
          <w:p w14:paraId="0C263237" w14:textId="77777777" w:rsidR="00307A59" w:rsidRPr="00EE5E43" w:rsidRDefault="00307A59" w:rsidP="00621C5E">
            <w:pPr>
              <w:spacing w:before="60"/>
              <w:jc w:val="both"/>
              <w:rPr>
                <w:rFonts w:ascii="Arial" w:hAnsi="Arial" w:cs="Arial"/>
                <w:noProof/>
              </w:rPr>
            </w:pPr>
            <w:r w:rsidRPr="00EE5E43">
              <w:rPr>
                <w:rFonts w:ascii="Arial" w:hAnsi="Arial" w:cs="Arial"/>
                <w:noProof/>
              </w:rPr>
              <w:t>50Hz</w:t>
            </w:r>
          </w:p>
        </w:tc>
      </w:tr>
      <w:tr w:rsidR="00307A59" w:rsidRPr="00EE5E43" w14:paraId="0C26323A" w14:textId="77777777" w:rsidTr="00D7115B">
        <w:tc>
          <w:tcPr>
            <w:tcW w:w="9630" w:type="dxa"/>
            <w:gridSpan w:val="2"/>
          </w:tcPr>
          <w:p w14:paraId="0C263239" w14:textId="77777777" w:rsidR="00307A59" w:rsidRPr="00EE5E43" w:rsidRDefault="00307A59" w:rsidP="00621C5E">
            <w:pPr>
              <w:spacing w:before="60"/>
              <w:jc w:val="both"/>
              <w:rPr>
                <w:rFonts w:ascii="Arial" w:hAnsi="Arial" w:cs="Arial"/>
                <w:noProof/>
              </w:rPr>
            </w:pPr>
            <w:r w:rsidRPr="00EE5E43">
              <w:rPr>
                <w:rFonts w:ascii="Arial" w:hAnsi="Arial" w:cs="Arial"/>
                <w:noProof/>
              </w:rPr>
              <w:t>Jmenovité proudy Ir (hlavních obvodů)</w:t>
            </w:r>
          </w:p>
        </w:tc>
      </w:tr>
      <w:tr w:rsidR="00307A59" w:rsidRPr="00EE5E43" w14:paraId="0C26323D" w14:textId="77777777" w:rsidTr="00D7115B">
        <w:tc>
          <w:tcPr>
            <w:tcW w:w="7357" w:type="dxa"/>
          </w:tcPr>
          <w:p w14:paraId="0C26323B" w14:textId="77777777" w:rsidR="00307A59" w:rsidRPr="00EE5E43" w:rsidRDefault="00307A59" w:rsidP="00621C5E">
            <w:pPr>
              <w:spacing w:before="60"/>
              <w:jc w:val="both"/>
              <w:rPr>
                <w:rFonts w:ascii="Arial" w:hAnsi="Arial" w:cs="Arial"/>
                <w:noProof/>
              </w:rPr>
            </w:pPr>
            <w:r w:rsidRPr="00EE5E43">
              <w:rPr>
                <w:rFonts w:ascii="Arial" w:hAnsi="Arial" w:cs="Arial"/>
                <w:noProof/>
              </w:rPr>
              <w:t>Přípojnice</w:t>
            </w:r>
          </w:p>
        </w:tc>
        <w:tc>
          <w:tcPr>
            <w:tcW w:w="2273" w:type="dxa"/>
          </w:tcPr>
          <w:p w14:paraId="0C26323C" w14:textId="2C97BBE7" w:rsidR="00307A59" w:rsidRPr="00195023" w:rsidRDefault="00A963D0" w:rsidP="00621C5E">
            <w:pPr>
              <w:spacing w:before="60"/>
              <w:jc w:val="both"/>
              <w:rPr>
                <w:rFonts w:ascii="Arial" w:hAnsi="Arial" w:cs="Arial"/>
                <w:noProof/>
              </w:rPr>
            </w:pPr>
            <w:r w:rsidRPr="00195023">
              <w:rPr>
                <w:rFonts w:ascii="Arial" w:hAnsi="Arial" w:cs="Arial"/>
                <w:noProof/>
              </w:rPr>
              <w:t xml:space="preserve">Min. </w:t>
            </w:r>
            <w:r w:rsidR="00307A59" w:rsidRPr="00195023">
              <w:rPr>
                <w:rFonts w:ascii="Arial" w:hAnsi="Arial" w:cs="Arial"/>
                <w:noProof/>
              </w:rPr>
              <w:t>630 A</w:t>
            </w:r>
          </w:p>
        </w:tc>
      </w:tr>
      <w:tr w:rsidR="00307A59" w:rsidRPr="00EE5E43" w14:paraId="0C263240" w14:textId="77777777" w:rsidTr="00D7115B">
        <w:tc>
          <w:tcPr>
            <w:tcW w:w="7357" w:type="dxa"/>
          </w:tcPr>
          <w:p w14:paraId="0C26323E" w14:textId="77777777" w:rsidR="00307A59" w:rsidRPr="00EE5E43" w:rsidRDefault="00307A59" w:rsidP="00F318FF">
            <w:pPr>
              <w:spacing w:before="60"/>
              <w:jc w:val="both"/>
              <w:rPr>
                <w:rFonts w:ascii="Arial" w:hAnsi="Arial" w:cs="Arial"/>
                <w:noProof/>
              </w:rPr>
            </w:pPr>
            <w:r w:rsidRPr="00EE5E43">
              <w:rPr>
                <w:rFonts w:ascii="Arial" w:hAnsi="Arial" w:cs="Arial"/>
                <w:noProof/>
              </w:rPr>
              <w:t>Vývod s odpínačem</w:t>
            </w:r>
          </w:p>
        </w:tc>
        <w:tc>
          <w:tcPr>
            <w:tcW w:w="2273" w:type="dxa"/>
          </w:tcPr>
          <w:p w14:paraId="0C26323F" w14:textId="78BECB69" w:rsidR="00307A59" w:rsidRPr="00195023" w:rsidRDefault="004D3D2F" w:rsidP="00621C5E">
            <w:pPr>
              <w:spacing w:before="60"/>
              <w:jc w:val="both"/>
              <w:rPr>
                <w:rFonts w:ascii="Arial" w:hAnsi="Arial" w:cs="Arial"/>
                <w:noProof/>
              </w:rPr>
            </w:pPr>
            <w:r w:rsidRPr="00195023">
              <w:rPr>
                <w:rFonts w:ascii="Arial" w:hAnsi="Arial" w:cs="Arial"/>
                <w:noProof/>
              </w:rPr>
              <w:t xml:space="preserve">Min. </w:t>
            </w:r>
            <w:r w:rsidR="00307A59" w:rsidRPr="00195023">
              <w:rPr>
                <w:rFonts w:ascii="Arial" w:hAnsi="Arial" w:cs="Arial"/>
                <w:noProof/>
              </w:rPr>
              <w:t>630 A</w:t>
            </w:r>
          </w:p>
        </w:tc>
      </w:tr>
      <w:tr w:rsidR="00307A59" w:rsidRPr="00EE5E43" w14:paraId="0C263243" w14:textId="77777777" w:rsidTr="00D7115B">
        <w:tc>
          <w:tcPr>
            <w:tcW w:w="7357" w:type="dxa"/>
          </w:tcPr>
          <w:p w14:paraId="0C263241" w14:textId="77777777" w:rsidR="00307A59" w:rsidRPr="00EE5E43" w:rsidRDefault="00307A59" w:rsidP="00F318FF">
            <w:pPr>
              <w:spacing w:before="60"/>
              <w:jc w:val="both"/>
              <w:rPr>
                <w:rFonts w:ascii="Arial" w:hAnsi="Arial" w:cs="Arial"/>
                <w:noProof/>
              </w:rPr>
            </w:pPr>
            <w:r w:rsidRPr="00EE5E43">
              <w:rPr>
                <w:rFonts w:ascii="Arial" w:hAnsi="Arial" w:cs="Arial"/>
                <w:noProof/>
              </w:rPr>
              <w:t>Vývod s odpínačem a s</w:t>
            </w:r>
            <w:r w:rsidR="00B74E26" w:rsidRPr="00EE5E43">
              <w:rPr>
                <w:rFonts w:ascii="Arial" w:hAnsi="Arial" w:cs="Arial"/>
                <w:noProof/>
              </w:rPr>
              <w:t> </w:t>
            </w:r>
            <w:r w:rsidRPr="00EE5E43">
              <w:rPr>
                <w:rFonts w:ascii="Arial" w:hAnsi="Arial" w:cs="Arial"/>
                <w:noProof/>
              </w:rPr>
              <w:t>pojistkami</w:t>
            </w:r>
            <w:r w:rsidR="00B74E26" w:rsidRPr="00EE5E43">
              <w:rPr>
                <w:rFonts w:ascii="Arial" w:hAnsi="Arial" w:cs="Arial"/>
                <w:noProof/>
              </w:rPr>
              <w:t xml:space="preserve"> *)</w:t>
            </w:r>
          </w:p>
        </w:tc>
        <w:tc>
          <w:tcPr>
            <w:tcW w:w="2273" w:type="dxa"/>
          </w:tcPr>
          <w:p w14:paraId="0C263242" w14:textId="590FFBE7" w:rsidR="00307A59" w:rsidRPr="00EE5E43" w:rsidRDefault="004D3D2F" w:rsidP="00621C5E">
            <w:pPr>
              <w:spacing w:before="60"/>
              <w:jc w:val="both"/>
              <w:rPr>
                <w:rFonts w:ascii="Arial" w:hAnsi="Arial" w:cs="Arial"/>
                <w:noProof/>
              </w:rPr>
            </w:pPr>
            <w:r w:rsidRPr="00195023">
              <w:rPr>
                <w:rFonts w:ascii="Arial" w:hAnsi="Arial" w:cs="Arial"/>
                <w:noProof/>
              </w:rPr>
              <w:t xml:space="preserve">Min. </w:t>
            </w:r>
            <w:r w:rsidR="00307A59" w:rsidRPr="00EE5E43">
              <w:rPr>
                <w:rFonts w:ascii="Arial" w:hAnsi="Arial" w:cs="Arial"/>
                <w:noProof/>
              </w:rPr>
              <w:t>200 A</w:t>
            </w:r>
          </w:p>
        </w:tc>
      </w:tr>
      <w:tr w:rsidR="009A4428" w:rsidRPr="00EE5E43" w14:paraId="0C263246" w14:textId="77777777" w:rsidTr="00D7115B">
        <w:tc>
          <w:tcPr>
            <w:tcW w:w="7357" w:type="dxa"/>
          </w:tcPr>
          <w:p w14:paraId="0C263244" w14:textId="77777777" w:rsidR="009A4428" w:rsidRPr="00EE5E43" w:rsidRDefault="009A4428" w:rsidP="009A4428">
            <w:pPr>
              <w:spacing w:before="60"/>
              <w:jc w:val="both"/>
              <w:rPr>
                <w:rFonts w:ascii="Arial" w:hAnsi="Arial" w:cs="Arial"/>
                <w:noProof/>
              </w:rPr>
            </w:pPr>
            <w:r w:rsidRPr="00EE5E43">
              <w:rPr>
                <w:rFonts w:ascii="Arial" w:hAnsi="Arial" w:cs="Arial"/>
                <w:noProof/>
              </w:rPr>
              <w:t>Vývod s vypínačem s funkc</w:t>
            </w:r>
            <w:r w:rsidR="00353D2F" w:rsidRPr="00EE5E43">
              <w:rPr>
                <w:rFonts w:ascii="Arial" w:hAnsi="Arial" w:cs="Arial"/>
                <w:noProof/>
              </w:rPr>
              <w:t>í</w:t>
            </w:r>
            <w:r w:rsidRPr="00EE5E43">
              <w:rPr>
                <w:rFonts w:ascii="Arial" w:hAnsi="Arial" w:cs="Arial"/>
                <w:noProof/>
              </w:rPr>
              <w:t xml:space="preserve"> opětného zapnutí</w:t>
            </w:r>
          </w:p>
        </w:tc>
        <w:tc>
          <w:tcPr>
            <w:tcW w:w="2273" w:type="dxa"/>
          </w:tcPr>
          <w:p w14:paraId="0C263245" w14:textId="7265197F" w:rsidR="009A4428" w:rsidRPr="00EE5E43" w:rsidRDefault="004D3D2F" w:rsidP="009A4428">
            <w:pPr>
              <w:spacing w:before="60"/>
              <w:jc w:val="both"/>
              <w:rPr>
                <w:rFonts w:ascii="Arial" w:hAnsi="Arial" w:cs="Arial"/>
                <w:noProof/>
              </w:rPr>
            </w:pPr>
            <w:r w:rsidRPr="00195023">
              <w:rPr>
                <w:rFonts w:ascii="Arial" w:hAnsi="Arial" w:cs="Arial"/>
                <w:noProof/>
              </w:rPr>
              <w:t xml:space="preserve">Min. </w:t>
            </w:r>
            <w:r w:rsidR="009A4428" w:rsidRPr="00EE5E43">
              <w:rPr>
                <w:rFonts w:ascii="Arial" w:hAnsi="Arial" w:cs="Arial"/>
                <w:noProof/>
              </w:rPr>
              <w:t>630 A</w:t>
            </w:r>
          </w:p>
        </w:tc>
      </w:tr>
      <w:tr w:rsidR="009A4428" w:rsidRPr="00EE5E43" w14:paraId="0C263249" w14:textId="77777777" w:rsidTr="00D7115B">
        <w:tc>
          <w:tcPr>
            <w:tcW w:w="7357" w:type="dxa"/>
          </w:tcPr>
          <w:p w14:paraId="0C263247" w14:textId="77777777" w:rsidR="009A4428" w:rsidRPr="00EE5E43" w:rsidRDefault="009A4428" w:rsidP="009A4428">
            <w:pPr>
              <w:spacing w:before="60"/>
              <w:jc w:val="both"/>
              <w:rPr>
                <w:rFonts w:ascii="Arial" w:hAnsi="Arial" w:cs="Arial"/>
                <w:noProof/>
              </w:rPr>
            </w:pPr>
            <w:r w:rsidRPr="00EE5E43">
              <w:rPr>
                <w:rFonts w:ascii="Arial" w:hAnsi="Arial" w:cs="Arial"/>
                <w:noProof/>
              </w:rPr>
              <w:t>Vývod s vypínačem bez funkce opětného zapnutí</w:t>
            </w:r>
          </w:p>
        </w:tc>
        <w:tc>
          <w:tcPr>
            <w:tcW w:w="2273" w:type="dxa"/>
          </w:tcPr>
          <w:p w14:paraId="0C263248" w14:textId="2E63BCA4" w:rsidR="009A4428" w:rsidRPr="00EE5E43" w:rsidRDefault="004D3D2F" w:rsidP="009A4428">
            <w:pPr>
              <w:spacing w:before="60"/>
              <w:jc w:val="both"/>
              <w:rPr>
                <w:rFonts w:ascii="Arial" w:hAnsi="Arial" w:cs="Arial"/>
                <w:noProof/>
              </w:rPr>
            </w:pPr>
            <w:r w:rsidRPr="00195023">
              <w:rPr>
                <w:rFonts w:ascii="Arial" w:hAnsi="Arial" w:cs="Arial"/>
                <w:noProof/>
              </w:rPr>
              <w:t xml:space="preserve">Min. </w:t>
            </w:r>
            <w:r w:rsidR="009A4428" w:rsidRPr="00EE5E43">
              <w:rPr>
                <w:rFonts w:ascii="Arial" w:hAnsi="Arial" w:cs="Arial"/>
                <w:noProof/>
              </w:rPr>
              <w:t>630 A</w:t>
            </w:r>
          </w:p>
        </w:tc>
      </w:tr>
      <w:tr w:rsidR="009A4428" w:rsidRPr="00EE5E43" w14:paraId="0C26324C" w14:textId="77777777" w:rsidTr="00D7115B">
        <w:tc>
          <w:tcPr>
            <w:tcW w:w="7357" w:type="dxa"/>
          </w:tcPr>
          <w:p w14:paraId="0C26324A" w14:textId="77777777" w:rsidR="009A4428" w:rsidRPr="00EE5E43" w:rsidRDefault="009A4428" w:rsidP="009A4428">
            <w:pPr>
              <w:spacing w:before="60"/>
              <w:jc w:val="both"/>
              <w:rPr>
                <w:rFonts w:ascii="Arial" w:hAnsi="Arial" w:cs="Arial"/>
                <w:noProof/>
              </w:rPr>
            </w:pPr>
            <w:r w:rsidRPr="00EE5E43">
              <w:rPr>
                <w:rFonts w:ascii="Arial" w:hAnsi="Arial" w:cs="Arial"/>
                <w:noProof/>
              </w:rPr>
              <w:t>Pole měření</w:t>
            </w:r>
          </w:p>
        </w:tc>
        <w:tc>
          <w:tcPr>
            <w:tcW w:w="2273" w:type="dxa"/>
          </w:tcPr>
          <w:p w14:paraId="0C26324B" w14:textId="1EAE1E5A" w:rsidR="009A4428" w:rsidRPr="00EE5E43" w:rsidRDefault="004D3D2F" w:rsidP="009A4428">
            <w:pPr>
              <w:spacing w:before="60"/>
              <w:jc w:val="both"/>
              <w:rPr>
                <w:rFonts w:ascii="Arial" w:hAnsi="Arial" w:cs="Arial"/>
                <w:noProof/>
              </w:rPr>
            </w:pPr>
            <w:r w:rsidRPr="00195023">
              <w:rPr>
                <w:rFonts w:ascii="Arial" w:hAnsi="Arial" w:cs="Arial"/>
                <w:noProof/>
              </w:rPr>
              <w:t xml:space="preserve">Min. </w:t>
            </w:r>
            <w:r w:rsidR="009A4428" w:rsidRPr="00EE5E43">
              <w:rPr>
                <w:rFonts w:ascii="Arial" w:hAnsi="Arial" w:cs="Arial"/>
                <w:noProof/>
              </w:rPr>
              <w:t>630 A</w:t>
            </w:r>
          </w:p>
        </w:tc>
      </w:tr>
      <w:tr w:rsidR="009A4428" w:rsidRPr="00EE5E43" w14:paraId="0C26324F" w14:textId="77777777" w:rsidTr="00D7115B">
        <w:tc>
          <w:tcPr>
            <w:tcW w:w="7357" w:type="dxa"/>
          </w:tcPr>
          <w:p w14:paraId="0C26324D" w14:textId="77777777" w:rsidR="009A4428" w:rsidRPr="00EE5E43" w:rsidRDefault="009A4428" w:rsidP="009A4428">
            <w:pPr>
              <w:spacing w:before="60"/>
              <w:jc w:val="both"/>
              <w:rPr>
                <w:rFonts w:ascii="Arial" w:hAnsi="Arial" w:cs="Arial"/>
                <w:noProof/>
              </w:rPr>
            </w:pPr>
            <w:r w:rsidRPr="00EE5E43">
              <w:rPr>
                <w:rFonts w:ascii="Arial" w:hAnsi="Arial" w:cs="Arial"/>
                <w:noProof/>
              </w:rPr>
              <w:t>Jmenovitý krátkodobý výdržný proud/jmen. doba zkratu                     Ik/tk</w:t>
            </w:r>
          </w:p>
        </w:tc>
        <w:tc>
          <w:tcPr>
            <w:tcW w:w="2273" w:type="dxa"/>
          </w:tcPr>
          <w:p w14:paraId="0C26324E" w14:textId="63AE581A" w:rsidR="009A4428" w:rsidRPr="00EE5E43" w:rsidRDefault="003A08BD" w:rsidP="009A4428">
            <w:pPr>
              <w:spacing w:before="60"/>
              <w:jc w:val="both"/>
              <w:rPr>
                <w:rFonts w:ascii="Arial" w:hAnsi="Arial" w:cs="Arial"/>
                <w:noProof/>
              </w:rPr>
            </w:pPr>
            <w:r w:rsidRPr="00195023">
              <w:rPr>
                <w:rFonts w:ascii="Arial" w:hAnsi="Arial" w:cs="Arial"/>
                <w:noProof/>
              </w:rPr>
              <w:t xml:space="preserve">Min. </w:t>
            </w:r>
            <w:r w:rsidR="009A4428" w:rsidRPr="00EE5E43">
              <w:rPr>
                <w:rFonts w:ascii="Arial" w:hAnsi="Arial" w:cs="Arial"/>
                <w:noProof/>
              </w:rPr>
              <w:t>20 kA/1 s</w:t>
            </w:r>
          </w:p>
        </w:tc>
      </w:tr>
      <w:tr w:rsidR="009A4428" w:rsidRPr="00EE5E43" w14:paraId="0C263252" w14:textId="77777777" w:rsidTr="00D7115B">
        <w:tc>
          <w:tcPr>
            <w:tcW w:w="7357" w:type="dxa"/>
          </w:tcPr>
          <w:p w14:paraId="0C263250" w14:textId="77777777" w:rsidR="009A4428" w:rsidRPr="00EE5E43" w:rsidRDefault="009A4428" w:rsidP="009A4428">
            <w:pPr>
              <w:spacing w:before="60"/>
              <w:jc w:val="both"/>
              <w:rPr>
                <w:rFonts w:ascii="Arial" w:hAnsi="Arial" w:cs="Arial"/>
                <w:noProof/>
              </w:rPr>
            </w:pPr>
            <w:r w:rsidRPr="00EE5E43">
              <w:rPr>
                <w:rFonts w:ascii="Arial" w:hAnsi="Arial" w:cs="Arial"/>
                <w:noProof/>
              </w:rPr>
              <w:t>Jmenovitý dynamický výdržný proud                                                   Ip</w:t>
            </w:r>
          </w:p>
        </w:tc>
        <w:tc>
          <w:tcPr>
            <w:tcW w:w="2273" w:type="dxa"/>
          </w:tcPr>
          <w:p w14:paraId="0C263251" w14:textId="4EA57AFD" w:rsidR="009A4428" w:rsidRPr="00EE5E43" w:rsidRDefault="003A08BD" w:rsidP="009A4428">
            <w:pPr>
              <w:spacing w:before="60"/>
              <w:jc w:val="both"/>
              <w:rPr>
                <w:rFonts w:ascii="Arial" w:hAnsi="Arial" w:cs="Arial"/>
                <w:noProof/>
              </w:rPr>
            </w:pPr>
            <w:r w:rsidRPr="00195023">
              <w:rPr>
                <w:rFonts w:ascii="Arial" w:hAnsi="Arial" w:cs="Arial"/>
                <w:noProof/>
              </w:rPr>
              <w:t xml:space="preserve">Min. </w:t>
            </w:r>
            <w:r w:rsidR="009A4428" w:rsidRPr="00EE5E43">
              <w:rPr>
                <w:rFonts w:ascii="Arial" w:hAnsi="Arial" w:cs="Arial"/>
                <w:noProof/>
              </w:rPr>
              <w:t>50 kA</w:t>
            </w:r>
          </w:p>
        </w:tc>
      </w:tr>
      <w:tr w:rsidR="009A4428" w:rsidRPr="00EE5E43" w14:paraId="0C263255" w14:textId="77777777" w:rsidTr="00D7115B">
        <w:tc>
          <w:tcPr>
            <w:tcW w:w="7357" w:type="dxa"/>
          </w:tcPr>
          <w:p w14:paraId="0C263253" w14:textId="77777777" w:rsidR="009A4428" w:rsidRPr="00EE5E43" w:rsidRDefault="009A4428" w:rsidP="009A4428">
            <w:pPr>
              <w:spacing w:before="60"/>
              <w:jc w:val="both"/>
              <w:rPr>
                <w:rFonts w:ascii="Arial" w:hAnsi="Arial" w:cs="Arial"/>
                <w:noProof/>
              </w:rPr>
            </w:pPr>
            <w:r w:rsidRPr="00EE5E43">
              <w:rPr>
                <w:rFonts w:ascii="Arial" w:hAnsi="Arial" w:cs="Arial"/>
                <w:noProof/>
              </w:rPr>
              <w:t>Částečné výboje **)</w:t>
            </w:r>
          </w:p>
        </w:tc>
        <w:tc>
          <w:tcPr>
            <w:tcW w:w="2273" w:type="dxa"/>
          </w:tcPr>
          <w:p w14:paraId="0C263254" w14:textId="77777777" w:rsidR="009A4428" w:rsidRPr="00EE5E43" w:rsidRDefault="009A4428" w:rsidP="009A4428">
            <w:pPr>
              <w:spacing w:before="60"/>
              <w:jc w:val="both"/>
              <w:rPr>
                <w:rFonts w:ascii="Arial" w:hAnsi="Arial" w:cs="Arial"/>
                <w:noProof/>
              </w:rPr>
            </w:pPr>
            <w:r w:rsidRPr="00EE5E43">
              <w:rPr>
                <w:rFonts w:ascii="Arial" w:hAnsi="Arial" w:cs="Arial"/>
                <w:noProof/>
              </w:rPr>
              <w:t>&lt;20 pC</w:t>
            </w:r>
          </w:p>
        </w:tc>
      </w:tr>
      <w:tr w:rsidR="009A4428" w:rsidRPr="00EE5E43" w14:paraId="0C263258" w14:textId="77777777" w:rsidTr="00D7115B">
        <w:tc>
          <w:tcPr>
            <w:tcW w:w="7357" w:type="dxa"/>
          </w:tcPr>
          <w:p w14:paraId="0C263256" w14:textId="77777777" w:rsidR="009A4428" w:rsidRPr="00EE5E43" w:rsidRDefault="009A4428" w:rsidP="009A4428">
            <w:pPr>
              <w:spacing w:before="60"/>
              <w:jc w:val="both"/>
              <w:rPr>
                <w:rFonts w:ascii="Arial" w:hAnsi="Arial" w:cs="Arial"/>
                <w:noProof/>
              </w:rPr>
            </w:pPr>
            <w:r w:rsidRPr="00EE5E43">
              <w:rPr>
                <w:rFonts w:ascii="Arial" w:hAnsi="Arial" w:cs="Arial"/>
                <w:noProof/>
              </w:rPr>
              <w:t>Třída odolnosti proti vnitřnímu oblouku</w:t>
            </w:r>
          </w:p>
        </w:tc>
        <w:tc>
          <w:tcPr>
            <w:tcW w:w="2273" w:type="dxa"/>
          </w:tcPr>
          <w:p w14:paraId="0C263257" w14:textId="77777777" w:rsidR="009A4428" w:rsidRPr="00EE5E43" w:rsidRDefault="009A4428" w:rsidP="009A4428">
            <w:pPr>
              <w:spacing w:before="60"/>
              <w:jc w:val="both"/>
              <w:rPr>
                <w:rFonts w:ascii="Arial" w:hAnsi="Arial" w:cs="Arial"/>
                <w:noProof/>
              </w:rPr>
            </w:pPr>
            <w:r w:rsidRPr="00EE5E43">
              <w:rPr>
                <w:rFonts w:ascii="Arial" w:hAnsi="Arial" w:cs="Arial"/>
                <w:noProof/>
              </w:rPr>
              <w:t>IAC A FL 20 kA / 1s</w:t>
            </w:r>
          </w:p>
        </w:tc>
      </w:tr>
      <w:tr w:rsidR="009A4428" w:rsidRPr="00EE5E43" w14:paraId="0C26325B" w14:textId="77777777" w:rsidTr="00D7115B">
        <w:tc>
          <w:tcPr>
            <w:tcW w:w="7357" w:type="dxa"/>
          </w:tcPr>
          <w:p w14:paraId="0C263259" w14:textId="77777777" w:rsidR="009A4428" w:rsidRPr="00EE5E43" w:rsidRDefault="009A4428" w:rsidP="009A4428">
            <w:pPr>
              <w:spacing w:before="60"/>
              <w:jc w:val="both"/>
              <w:rPr>
                <w:rFonts w:ascii="Arial" w:hAnsi="Arial" w:cs="Arial"/>
                <w:noProof/>
              </w:rPr>
            </w:pPr>
            <w:r w:rsidRPr="00EE5E43">
              <w:rPr>
                <w:rFonts w:ascii="Arial" w:hAnsi="Arial" w:cs="Arial"/>
                <w:noProof/>
              </w:rPr>
              <w:t>Stupeň krytí (podle ČSN EN 60529)</w:t>
            </w:r>
          </w:p>
        </w:tc>
        <w:tc>
          <w:tcPr>
            <w:tcW w:w="2273" w:type="dxa"/>
          </w:tcPr>
          <w:p w14:paraId="0C26325A" w14:textId="60249389" w:rsidR="009A4428" w:rsidRPr="00EE5E43" w:rsidRDefault="00A963D0" w:rsidP="009A4428">
            <w:pPr>
              <w:spacing w:before="60"/>
              <w:jc w:val="both"/>
              <w:rPr>
                <w:rFonts w:ascii="Arial" w:hAnsi="Arial" w:cs="Arial"/>
                <w:noProof/>
              </w:rPr>
            </w:pPr>
            <w:r w:rsidRPr="000F1939">
              <w:rPr>
                <w:rFonts w:ascii="Arial" w:hAnsi="Arial" w:cs="Arial"/>
                <w:noProof/>
              </w:rPr>
              <w:t xml:space="preserve">Min. </w:t>
            </w:r>
            <w:r w:rsidR="009A4428" w:rsidRPr="00EE5E43">
              <w:rPr>
                <w:rFonts w:ascii="Arial" w:hAnsi="Arial" w:cs="Arial"/>
                <w:noProof/>
              </w:rPr>
              <w:t>IP2X</w:t>
            </w:r>
          </w:p>
        </w:tc>
      </w:tr>
      <w:tr w:rsidR="00D7115B" w:rsidRPr="00EE5E43" w14:paraId="6450DC10" w14:textId="77777777" w:rsidTr="00D7115B">
        <w:tc>
          <w:tcPr>
            <w:tcW w:w="7357" w:type="dxa"/>
          </w:tcPr>
          <w:p w14:paraId="0620B07D" w14:textId="55BDED0D" w:rsidR="00D7115B" w:rsidRPr="000F1939" w:rsidRDefault="00D7115B" w:rsidP="00D7115B">
            <w:pPr>
              <w:spacing w:before="60"/>
              <w:jc w:val="both"/>
              <w:rPr>
                <w:rFonts w:ascii="Arial" w:hAnsi="Arial" w:cs="Arial"/>
                <w:noProof/>
              </w:rPr>
            </w:pPr>
            <w:r w:rsidRPr="000F1939">
              <w:rPr>
                <w:rFonts w:ascii="Arial" w:hAnsi="Arial" w:cs="Arial"/>
                <w:noProof/>
              </w:rPr>
              <w:t>Stupeň krytí pojistkového pouzdra (podle ČSN EN 60529)</w:t>
            </w:r>
          </w:p>
        </w:tc>
        <w:tc>
          <w:tcPr>
            <w:tcW w:w="2273" w:type="dxa"/>
          </w:tcPr>
          <w:p w14:paraId="2F1F7178" w14:textId="0035C7BA" w:rsidR="00D7115B" w:rsidRPr="000F1939" w:rsidRDefault="00D7115B" w:rsidP="00D7115B">
            <w:pPr>
              <w:spacing w:before="60"/>
              <w:jc w:val="both"/>
              <w:rPr>
                <w:rFonts w:ascii="Arial" w:hAnsi="Arial" w:cs="Arial"/>
                <w:noProof/>
              </w:rPr>
            </w:pPr>
            <w:r w:rsidRPr="000F1939">
              <w:rPr>
                <w:rFonts w:ascii="Arial" w:hAnsi="Arial" w:cs="Arial"/>
                <w:noProof/>
              </w:rPr>
              <w:t>IP6X</w:t>
            </w:r>
          </w:p>
        </w:tc>
      </w:tr>
      <w:tr w:rsidR="00D7115B" w:rsidRPr="00EE5E43" w14:paraId="0C26325E" w14:textId="77777777" w:rsidTr="00D7115B">
        <w:tc>
          <w:tcPr>
            <w:tcW w:w="7357" w:type="dxa"/>
          </w:tcPr>
          <w:p w14:paraId="0C26325C" w14:textId="7453B6E5" w:rsidR="00D7115B" w:rsidRPr="00EE5E43" w:rsidRDefault="00D7115B" w:rsidP="00D7115B">
            <w:pPr>
              <w:spacing w:before="60"/>
              <w:jc w:val="both"/>
              <w:rPr>
                <w:rFonts w:ascii="Arial" w:hAnsi="Arial" w:cs="Arial"/>
                <w:noProof/>
              </w:rPr>
            </w:pPr>
            <w:r w:rsidRPr="00EE5E43">
              <w:rPr>
                <w:rFonts w:ascii="Arial" w:hAnsi="Arial" w:cs="Arial"/>
                <w:noProof/>
              </w:rPr>
              <w:t>Stupeň ochrany proti vnějším mech. nárazům (podle ČSN EN</w:t>
            </w:r>
            <w:r>
              <w:rPr>
                <w:rFonts w:ascii="Arial" w:hAnsi="Arial" w:cs="Arial"/>
                <w:noProof/>
              </w:rPr>
              <w:t xml:space="preserve"> </w:t>
            </w:r>
            <w:r w:rsidRPr="00EE5E43">
              <w:rPr>
                <w:rFonts w:ascii="Arial" w:hAnsi="Arial" w:cs="Arial"/>
                <w:noProof/>
              </w:rPr>
              <w:t>50102)</w:t>
            </w:r>
          </w:p>
        </w:tc>
        <w:tc>
          <w:tcPr>
            <w:tcW w:w="2273" w:type="dxa"/>
          </w:tcPr>
          <w:p w14:paraId="0C26325D" w14:textId="77777777" w:rsidR="00D7115B" w:rsidRPr="00EE5E43" w:rsidRDefault="00D7115B" w:rsidP="00D7115B">
            <w:pPr>
              <w:spacing w:before="60"/>
              <w:jc w:val="both"/>
              <w:rPr>
                <w:rFonts w:ascii="Arial" w:hAnsi="Arial" w:cs="Arial"/>
                <w:noProof/>
              </w:rPr>
            </w:pPr>
            <w:r w:rsidRPr="00EE5E43">
              <w:rPr>
                <w:rFonts w:ascii="Arial" w:hAnsi="Arial" w:cs="Arial"/>
                <w:noProof/>
              </w:rPr>
              <w:t>IK 07</w:t>
            </w:r>
          </w:p>
        </w:tc>
      </w:tr>
      <w:tr w:rsidR="00D7115B" w:rsidRPr="00EE5E43" w14:paraId="0C263261" w14:textId="77777777" w:rsidTr="00D7115B">
        <w:tc>
          <w:tcPr>
            <w:tcW w:w="7357" w:type="dxa"/>
          </w:tcPr>
          <w:p w14:paraId="0C26325F" w14:textId="77777777" w:rsidR="00D7115B" w:rsidRPr="00EE5E43" w:rsidRDefault="00D7115B" w:rsidP="00D7115B">
            <w:pPr>
              <w:spacing w:before="60"/>
              <w:jc w:val="both"/>
              <w:rPr>
                <w:rFonts w:ascii="Arial" w:hAnsi="Arial" w:cs="Arial"/>
                <w:noProof/>
              </w:rPr>
            </w:pPr>
            <w:r w:rsidRPr="00EE5E43">
              <w:rPr>
                <w:rFonts w:ascii="Arial" w:hAnsi="Arial" w:cs="Arial"/>
                <w:noProof/>
              </w:rPr>
              <w:t>Kategorie ztráty nepřerušenosti provozu</w:t>
            </w:r>
          </w:p>
        </w:tc>
        <w:tc>
          <w:tcPr>
            <w:tcW w:w="2273" w:type="dxa"/>
          </w:tcPr>
          <w:p w14:paraId="0C263260" w14:textId="28A86BC1" w:rsidR="00D7115B" w:rsidRPr="00EE5E43" w:rsidRDefault="00D7115B" w:rsidP="00D7115B">
            <w:pPr>
              <w:spacing w:before="60"/>
              <w:jc w:val="both"/>
              <w:rPr>
                <w:rFonts w:ascii="Arial" w:hAnsi="Arial" w:cs="Arial"/>
                <w:noProof/>
              </w:rPr>
            </w:pPr>
            <w:r w:rsidRPr="00EE5E43">
              <w:rPr>
                <w:rFonts w:ascii="Arial" w:hAnsi="Arial" w:cs="Arial"/>
                <w:noProof/>
              </w:rPr>
              <w:t>LSC</w:t>
            </w:r>
            <w:del w:id="0" w:author="Kabele, Roman" w:date="2025-03-20T13:02:00Z" w16du:dateUtc="2025-03-20T12:02:00Z">
              <w:r w:rsidRPr="00EE5E43" w:rsidDel="00FC4E1B">
                <w:rPr>
                  <w:rFonts w:ascii="Arial" w:hAnsi="Arial" w:cs="Arial"/>
                  <w:noProof/>
                </w:rPr>
                <w:delText xml:space="preserve"> </w:delText>
              </w:r>
            </w:del>
            <w:r w:rsidRPr="00EE5E43">
              <w:rPr>
                <w:rFonts w:ascii="Arial" w:hAnsi="Arial" w:cs="Arial"/>
                <w:noProof/>
              </w:rPr>
              <w:t>2A</w:t>
            </w:r>
            <w:ins w:id="1" w:author="Kabele, Roman" w:date="2025-03-20T13:02:00Z" w16du:dateUtc="2025-03-20T12:02:00Z">
              <w:r w:rsidR="00FC4E1B">
                <w:rPr>
                  <w:rFonts w:ascii="Arial" w:hAnsi="Arial" w:cs="Arial"/>
                  <w:noProof/>
                </w:rPr>
                <w:t xml:space="preserve"> / LSC2</w:t>
              </w:r>
            </w:ins>
          </w:p>
        </w:tc>
      </w:tr>
      <w:tr w:rsidR="00D7115B" w:rsidRPr="00EE5E43" w14:paraId="0C263264" w14:textId="77777777" w:rsidTr="00D7115B">
        <w:tc>
          <w:tcPr>
            <w:tcW w:w="7357" w:type="dxa"/>
          </w:tcPr>
          <w:p w14:paraId="0C263262" w14:textId="77777777" w:rsidR="00D7115B" w:rsidRPr="00EE5E43" w:rsidRDefault="00D7115B" w:rsidP="00D7115B">
            <w:pPr>
              <w:spacing w:before="60"/>
              <w:jc w:val="both"/>
              <w:rPr>
                <w:rFonts w:ascii="Arial" w:hAnsi="Arial" w:cs="Arial"/>
                <w:noProof/>
              </w:rPr>
            </w:pPr>
            <w:r w:rsidRPr="00EE5E43">
              <w:rPr>
                <w:rFonts w:ascii="Arial" w:hAnsi="Arial" w:cs="Arial"/>
                <w:noProof/>
              </w:rPr>
              <w:t>Třída přepážek</w:t>
            </w:r>
          </w:p>
        </w:tc>
        <w:tc>
          <w:tcPr>
            <w:tcW w:w="2273" w:type="dxa"/>
          </w:tcPr>
          <w:p w14:paraId="0C263263" w14:textId="77777777" w:rsidR="00D7115B" w:rsidRPr="00EE5E43" w:rsidRDefault="00D7115B" w:rsidP="00D7115B">
            <w:pPr>
              <w:spacing w:before="60"/>
              <w:jc w:val="both"/>
              <w:rPr>
                <w:rFonts w:ascii="Arial" w:hAnsi="Arial" w:cs="Arial"/>
                <w:noProof/>
              </w:rPr>
            </w:pPr>
            <w:r w:rsidRPr="00EE5E43">
              <w:rPr>
                <w:rFonts w:ascii="Arial" w:hAnsi="Arial" w:cs="Arial"/>
                <w:noProof/>
              </w:rPr>
              <w:t>PM</w:t>
            </w:r>
          </w:p>
        </w:tc>
      </w:tr>
    </w:tbl>
    <w:p w14:paraId="0C263265" w14:textId="77777777" w:rsidR="00B74E26" w:rsidRPr="00EE5E43" w:rsidRDefault="00B74E26" w:rsidP="00621C5E">
      <w:pPr>
        <w:spacing w:before="60"/>
        <w:jc w:val="both"/>
        <w:rPr>
          <w:rFonts w:ascii="Arial" w:hAnsi="Arial" w:cs="Arial"/>
          <w:noProof/>
        </w:rPr>
      </w:pPr>
      <w:r w:rsidRPr="00EE5E43">
        <w:rPr>
          <w:rFonts w:ascii="Arial" w:hAnsi="Arial" w:cs="Arial"/>
          <w:noProof/>
        </w:rPr>
        <w:t>*)</w:t>
      </w:r>
      <w:r w:rsidRPr="00EE5E43">
        <w:rPr>
          <w:rFonts w:ascii="Arial" w:hAnsi="Arial" w:cs="Arial"/>
          <w:noProof/>
        </w:rPr>
        <w:tab/>
        <w:t>Hodnota platí bez uvažování vložených pojistk</w:t>
      </w:r>
      <w:r w:rsidR="00DB3590" w:rsidRPr="00EE5E43">
        <w:rPr>
          <w:rFonts w:ascii="Arial" w:hAnsi="Arial" w:cs="Arial"/>
          <w:noProof/>
        </w:rPr>
        <w:t>ových vložek</w:t>
      </w:r>
      <w:r w:rsidRPr="00EE5E43">
        <w:rPr>
          <w:rFonts w:ascii="Arial" w:hAnsi="Arial" w:cs="Arial"/>
          <w:noProof/>
        </w:rPr>
        <w:t xml:space="preserve"> IEC</w:t>
      </w:r>
    </w:p>
    <w:p w14:paraId="0C263266" w14:textId="77777777" w:rsidR="00792AF4" w:rsidRPr="00EE5E43" w:rsidRDefault="00B74E26" w:rsidP="002919A3">
      <w:pPr>
        <w:spacing w:before="60"/>
        <w:jc w:val="both"/>
        <w:rPr>
          <w:rFonts w:ascii="Arial" w:hAnsi="Arial" w:cs="Arial"/>
          <w:b/>
          <w:noProof/>
        </w:rPr>
      </w:pPr>
      <w:r w:rsidRPr="00EE5E43">
        <w:rPr>
          <w:rFonts w:ascii="Arial" w:hAnsi="Arial" w:cs="Arial"/>
          <w:noProof/>
        </w:rPr>
        <w:t>**)</w:t>
      </w:r>
      <w:r w:rsidRPr="00EE5E43">
        <w:rPr>
          <w:rFonts w:ascii="Arial" w:hAnsi="Arial" w:cs="Arial"/>
          <w:noProof/>
        </w:rPr>
        <w:tab/>
      </w:r>
      <w:r w:rsidR="00EE53F8" w:rsidRPr="00EE5E43">
        <w:rPr>
          <w:rFonts w:ascii="Arial" w:hAnsi="Arial" w:cs="Arial"/>
          <w:noProof/>
        </w:rPr>
        <w:t>Hodnota platí pro blokové instalace až 5 polí (skříní), jakož i pro jednotlivé pole v rozsahu kusové z</w:t>
      </w:r>
      <w:r w:rsidR="001547CD" w:rsidRPr="00EE5E43">
        <w:rPr>
          <w:rFonts w:ascii="Arial" w:hAnsi="Arial" w:cs="Arial"/>
          <w:noProof/>
        </w:rPr>
        <w:t>k</w:t>
      </w:r>
      <w:r w:rsidR="00EE53F8" w:rsidRPr="00EE5E43">
        <w:rPr>
          <w:rFonts w:ascii="Arial" w:hAnsi="Arial" w:cs="Arial"/>
          <w:noProof/>
        </w:rPr>
        <w:t>oušky.</w:t>
      </w:r>
    </w:p>
    <w:p w14:paraId="0C263267" w14:textId="77777777" w:rsidR="00792AF4" w:rsidRPr="00EE5E43" w:rsidRDefault="000F233C" w:rsidP="00792AF4">
      <w:pPr>
        <w:numPr>
          <w:ilvl w:val="2"/>
          <w:numId w:val="2"/>
        </w:numPr>
        <w:tabs>
          <w:tab w:val="left" w:pos="6521"/>
        </w:tabs>
        <w:spacing w:before="120" w:after="120"/>
        <w:rPr>
          <w:rFonts w:ascii="Arial" w:hAnsi="Arial" w:cs="Arial"/>
          <w:b/>
        </w:rPr>
      </w:pPr>
      <w:r w:rsidRPr="00EE5E43">
        <w:rPr>
          <w:rFonts w:ascii="Arial" w:hAnsi="Arial" w:cs="Arial"/>
          <w:b/>
          <w:noProof/>
        </w:rPr>
        <w:t>Požadavky na vnitřní s</w:t>
      </w:r>
      <w:r w:rsidR="00792AF4" w:rsidRPr="00EE5E43">
        <w:rPr>
          <w:rFonts w:ascii="Arial" w:hAnsi="Arial" w:cs="Arial"/>
          <w:b/>
          <w:noProof/>
        </w:rPr>
        <w:t>pínací přístroje</w:t>
      </w:r>
    </w:p>
    <w:p w14:paraId="0C263268" w14:textId="77777777" w:rsidR="00220711" w:rsidRPr="00EE5E43" w:rsidRDefault="00D40543" w:rsidP="00621C5E">
      <w:pPr>
        <w:spacing w:before="60"/>
        <w:jc w:val="both"/>
        <w:rPr>
          <w:rFonts w:ascii="Arial" w:hAnsi="Arial" w:cs="Arial"/>
          <w:noProof/>
        </w:rPr>
      </w:pPr>
      <w:r w:rsidRPr="00EE5E43">
        <w:rPr>
          <w:rFonts w:ascii="Arial" w:hAnsi="Arial" w:cs="Arial"/>
          <w:noProof/>
        </w:rPr>
        <w:t>Odpínače s</w:t>
      </w:r>
      <w:r w:rsidR="001547CD" w:rsidRPr="00EE5E43">
        <w:rPr>
          <w:rFonts w:ascii="Arial" w:hAnsi="Arial" w:cs="Arial"/>
          <w:noProof/>
        </w:rPr>
        <w:t> </w:t>
      </w:r>
      <w:r w:rsidRPr="00EE5E43">
        <w:rPr>
          <w:rFonts w:ascii="Arial" w:hAnsi="Arial" w:cs="Arial"/>
          <w:noProof/>
        </w:rPr>
        <w:t>uzemňovači jsou konstruovány jako třípolohové</w:t>
      </w:r>
      <w:r w:rsidR="0015693A" w:rsidRPr="00EE5E43">
        <w:rPr>
          <w:rFonts w:ascii="Arial" w:hAnsi="Arial" w:cs="Arial"/>
          <w:noProof/>
        </w:rPr>
        <w:t xml:space="preserve">, jejichž konstrukce neumožňuje současné zapnutí odpínače a uzemňovače. </w:t>
      </w:r>
    </w:p>
    <w:p w14:paraId="0C263269" w14:textId="5A9BBA0C" w:rsidR="000751FE" w:rsidRPr="00EE5E43" w:rsidRDefault="0015693A" w:rsidP="00621C5E">
      <w:pPr>
        <w:spacing w:before="60"/>
        <w:jc w:val="both"/>
        <w:rPr>
          <w:rFonts w:ascii="Arial" w:hAnsi="Arial" w:cs="Arial"/>
          <w:noProof/>
        </w:rPr>
      </w:pPr>
      <w:r w:rsidRPr="00EE5E43">
        <w:rPr>
          <w:rFonts w:ascii="Arial" w:hAnsi="Arial" w:cs="Arial"/>
          <w:noProof/>
        </w:rPr>
        <w:t xml:space="preserve">Odpínač a odpínač s pojistkami musí odpovídat normě </w:t>
      </w:r>
      <w:r w:rsidR="001F51F0" w:rsidRPr="00EE5E43">
        <w:rPr>
          <w:rFonts w:ascii="Arial" w:hAnsi="Arial" w:cs="Arial"/>
          <w:noProof/>
        </w:rPr>
        <w:t xml:space="preserve">ČSN EN </w:t>
      </w:r>
      <w:r w:rsidR="00DF20DA">
        <w:rPr>
          <w:rFonts w:ascii="Arial" w:hAnsi="Arial" w:cs="Arial"/>
          <w:noProof/>
        </w:rPr>
        <w:t xml:space="preserve">IEC </w:t>
      </w:r>
      <w:r w:rsidR="001F51F0" w:rsidRPr="00EE5E43">
        <w:rPr>
          <w:rFonts w:ascii="Arial" w:hAnsi="Arial" w:cs="Arial"/>
          <w:noProof/>
        </w:rPr>
        <w:t>62271-103</w:t>
      </w:r>
      <w:r w:rsidR="00DF20DA">
        <w:rPr>
          <w:rFonts w:ascii="Arial" w:hAnsi="Arial" w:cs="Arial"/>
          <w:noProof/>
        </w:rPr>
        <w:t>.</w:t>
      </w:r>
      <w:r w:rsidR="00C5297A" w:rsidRPr="00EE5E43">
        <w:rPr>
          <w:rFonts w:ascii="Arial" w:hAnsi="Arial" w:cs="Arial"/>
          <w:noProof/>
        </w:rPr>
        <w:t xml:space="preserve"> </w:t>
      </w:r>
    </w:p>
    <w:p w14:paraId="0C26326A" w14:textId="4A32DD7F" w:rsidR="000751FE" w:rsidRPr="00EE5E43" w:rsidRDefault="000751FE" w:rsidP="00621C5E">
      <w:pPr>
        <w:spacing w:before="60"/>
        <w:jc w:val="both"/>
        <w:rPr>
          <w:rFonts w:ascii="Arial" w:hAnsi="Arial" w:cs="Arial"/>
          <w:noProof/>
        </w:rPr>
      </w:pPr>
      <w:r w:rsidRPr="00EE5E43">
        <w:rPr>
          <w:rFonts w:ascii="Arial" w:hAnsi="Arial" w:cs="Arial"/>
          <w:noProof/>
        </w:rPr>
        <w:t>Uzemňovač</w:t>
      </w:r>
      <w:r w:rsidR="0015693A" w:rsidRPr="00EE5E43">
        <w:rPr>
          <w:rFonts w:ascii="Arial" w:hAnsi="Arial" w:cs="Arial"/>
          <w:noProof/>
        </w:rPr>
        <w:t xml:space="preserve"> a odpojovač </w:t>
      </w:r>
      <w:r w:rsidRPr="00EE5E43">
        <w:rPr>
          <w:rFonts w:ascii="Arial" w:hAnsi="Arial" w:cs="Arial"/>
          <w:noProof/>
        </w:rPr>
        <w:t>musí odpovídat ČSN EN 62271-102.</w:t>
      </w:r>
    </w:p>
    <w:p w14:paraId="0C26326B" w14:textId="49428137" w:rsidR="00FD021C" w:rsidRPr="00EE5E43" w:rsidRDefault="00FD021C" w:rsidP="00FD021C">
      <w:pPr>
        <w:spacing w:before="60" w:line="276" w:lineRule="auto"/>
        <w:jc w:val="both"/>
        <w:rPr>
          <w:rFonts w:ascii="Arial" w:hAnsi="Arial" w:cs="Arial"/>
          <w:noProof/>
        </w:rPr>
      </w:pPr>
      <w:r w:rsidRPr="00EE5E43">
        <w:rPr>
          <w:rFonts w:ascii="Arial" w:hAnsi="Arial" w:cs="Arial"/>
          <w:noProof/>
        </w:rPr>
        <w:t xml:space="preserve">Vypínač musí </w:t>
      </w:r>
      <w:r w:rsidRPr="00A1304C">
        <w:rPr>
          <w:rFonts w:ascii="Arial" w:hAnsi="Arial" w:cs="Arial"/>
          <w:noProof/>
        </w:rPr>
        <w:t>odpovídat ČSN EN 62271-100</w:t>
      </w:r>
      <w:r w:rsidR="00670878" w:rsidRPr="00A1304C">
        <w:rPr>
          <w:rFonts w:ascii="Arial" w:hAnsi="Arial" w:cs="Arial"/>
          <w:noProof/>
        </w:rPr>
        <w:t>.</w:t>
      </w:r>
    </w:p>
    <w:p w14:paraId="0C26326C" w14:textId="74C48A28" w:rsidR="000751FE" w:rsidRDefault="000751FE" w:rsidP="00621C5E">
      <w:pPr>
        <w:spacing w:before="60"/>
        <w:jc w:val="both"/>
        <w:rPr>
          <w:rFonts w:ascii="Arial" w:hAnsi="Arial" w:cs="Arial"/>
          <w:noProof/>
        </w:rPr>
      </w:pPr>
      <w:r w:rsidRPr="00EE5E43">
        <w:rPr>
          <w:rFonts w:ascii="Arial" w:hAnsi="Arial" w:cs="Arial"/>
          <w:noProof/>
        </w:rPr>
        <w:t>Spínače musí splňovat následující minimální požadavky:</w:t>
      </w:r>
    </w:p>
    <w:p w14:paraId="32F51293" w14:textId="7ED661F2" w:rsidR="00DF6ED3" w:rsidRDefault="00DF6ED3" w:rsidP="00621C5E">
      <w:pPr>
        <w:spacing w:before="60"/>
        <w:jc w:val="both"/>
        <w:rPr>
          <w:rFonts w:ascii="Arial" w:hAnsi="Arial" w:cs="Arial"/>
          <w:noProof/>
        </w:rPr>
      </w:pPr>
    </w:p>
    <w:p w14:paraId="01788B3C" w14:textId="08823C44" w:rsidR="00DF6ED3" w:rsidRDefault="00DF6ED3" w:rsidP="00621C5E">
      <w:pPr>
        <w:spacing w:before="60"/>
        <w:jc w:val="both"/>
        <w:rPr>
          <w:rFonts w:ascii="Arial" w:hAnsi="Arial" w:cs="Arial"/>
          <w:noProof/>
        </w:rPr>
      </w:pPr>
    </w:p>
    <w:p w14:paraId="074EAA6A" w14:textId="6FEC5BD7" w:rsidR="00DF6ED3" w:rsidRDefault="00DF6ED3" w:rsidP="00621C5E">
      <w:pPr>
        <w:spacing w:before="60"/>
        <w:jc w:val="both"/>
        <w:rPr>
          <w:rFonts w:ascii="Arial" w:hAnsi="Arial" w:cs="Arial"/>
          <w:noProof/>
        </w:rPr>
      </w:pPr>
    </w:p>
    <w:p w14:paraId="598C398F" w14:textId="77777777" w:rsidR="00DF6ED3" w:rsidRPr="00EE5E43" w:rsidRDefault="00DF6ED3" w:rsidP="00621C5E">
      <w:pPr>
        <w:spacing w:before="60"/>
        <w:jc w:val="both"/>
        <w:rPr>
          <w:rFonts w:ascii="Arial" w:hAnsi="Arial" w:cs="Arial"/>
          <w:noProof/>
        </w:rPr>
      </w:pPr>
    </w:p>
    <w:p w14:paraId="0C26326D" w14:textId="2A4A034B" w:rsidR="000751FE" w:rsidRPr="00EE5E43" w:rsidRDefault="001344F0" w:rsidP="000751FE">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w:t>
      </w:r>
      <w:r w:rsidR="001547CD" w:rsidRPr="00EE5E43">
        <w:rPr>
          <w:rFonts w:ascii="Arial" w:hAnsi="Arial" w:cs="Arial"/>
          <w:b/>
          <w:noProof/>
        </w:rPr>
        <w:t> </w:t>
      </w:r>
      <w:r w:rsidRPr="00EE5E43">
        <w:rPr>
          <w:rFonts w:ascii="Arial" w:hAnsi="Arial" w:cs="Arial"/>
          <w:b/>
          <w:noProof/>
        </w:rPr>
        <w:t>o</w:t>
      </w:r>
      <w:r w:rsidR="000751FE" w:rsidRPr="00EE5E43">
        <w:rPr>
          <w:rFonts w:ascii="Arial" w:hAnsi="Arial" w:cs="Arial"/>
          <w:b/>
          <w:noProof/>
        </w:rPr>
        <w:t>dpínač</w:t>
      </w:r>
      <w:r w:rsidRPr="00EE5E43">
        <w:rPr>
          <w:rFonts w:ascii="Arial" w:hAnsi="Arial" w:cs="Arial"/>
          <w:b/>
          <w:noProof/>
        </w:rPr>
        <w:t>em (kabelový vývod</w:t>
      </w:r>
      <w:r w:rsidR="004F7D63" w:rsidRPr="00EE5E43">
        <w:rPr>
          <w:rFonts w:ascii="Arial" w:hAnsi="Arial" w:cs="Arial"/>
          <w:b/>
          <w:noProof/>
        </w:rPr>
        <w:t xml:space="preserve"> – značeno K</w:t>
      </w:r>
      <w:r w:rsidR="000E5F15">
        <w:rPr>
          <w:rFonts w:ascii="Arial" w:hAnsi="Arial" w:cs="Arial"/>
          <w:b/>
          <w:noProof/>
        </w:rPr>
        <w:t>, podélná spojka – značeno PS</w:t>
      </w:r>
      <w:r w:rsidR="00CF111F">
        <w:rPr>
          <w:rFonts w:ascii="Arial" w:hAnsi="Arial" w:cs="Arial"/>
          <w:b/>
          <w:noProof/>
        </w:rPr>
        <w:t xml:space="preserve"> (v případě, že pole podélné spojky </w:t>
      </w:r>
      <w:r w:rsidR="000821C7">
        <w:rPr>
          <w:rFonts w:ascii="Arial" w:hAnsi="Arial" w:cs="Arial"/>
          <w:b/>
          <w:noProof/>
        </w:rPr>
        <w:t>účastník</w:t>
      </w:r>
      <w:r w:rsidR="00CF111F">
        <w:rPr>
          <w:rFonts w:ascii="Arial" w:hAnsi="Arial" w:cs="Arial"/>
          <w:b/>
          <w:noProof/>
        </w:rPr>
        <w:t xml:space="preserve"> nabídne</w:t>
      </w:r>
      <w:r w:rsidRPr="00EE5E43">
        <w:rPr>
          <w:rFonts w:ascii="Arial" w:hAnsi="Arial" w:cs="Arial"/>
          <w:b/>
          <w:noProof/>
        </w:rPr>
        <w:t>)</w:t>
      </w:r>
      <w:r w:rsidR="00CF111F">
        <w:rPr>
          <w:rFonts w:ascii="Arial" w:hAnsi="Arial" w:cs="Arial"/>
          <w:b/>
          <w:noProof/>
        </w:rPr>
        <w:t>)</w:t>
      </w:r>
    </w:p>
    <w:tbl>
      <w:tblPr>
        <w:tblStyle w:val="Mkatabulky"/>
        <w:tblW w:w="0" w:type="auto"/>
        <w:tblLook w:val="04A0" w:firstRow="1" w:lastRow="0" w:firstColumn="1" w:lastColumn="0" w:noHBand="0" w:noVBand="1"/>
      </w:tblPr>
      <w:tblGrid>
        <w:gridCol w:w="7363"/>
        <w:gridCol w:w="2267"/>
      </w:tblGrid>
      <w:tr w:rsidR="000D552B" w:rsidRPr="00EE5E43" w14:paraId="0C263270" w14:textId="77777777" w:rsidTr="0076458E">
        <w:tc>
          <w:tcPr>
            <w:tcW w:w="7479" w:type="dxa"/>
          </w:tcPr>
          <w:p w14:paraId="0C26326E" w14:textId="77777777" w:rsidR="000D552B" w:rsidRPr="00EE5E43" w:rsidRDefault="000D552B" w:rsidP="0076458E">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6F" w14:textId="77777777" w:rsidR="000D552B" w:rsidRPr="00EE5E43" w:rsidRDefault="000D552B" w:rsidP="0076458E">
            <w:pPr>
              <w:spacing w:before="60"/>
              <w:jc w:val="both"/>
              <w:rPr>
                <w:rFonts w:ascii="Arial" w:hAnsi="Arial" w:cs="Arial"/>
                <w:noProof/>
              </w:rPr>
            </w:pPr>
            <w:r w:rsidRPr="00EE5E43">
              <w:rPr>
                <w:rFonts w:ascii="Arial" w:hAnsi="Arial" w:cs="Arial"/>
                <w:noProof/>
              </w:rPr>
              <w:t>25 kV</w:t>
            </w:r>
          </w:p>
        </w:tc>
      </w:tr>
      <w:tr w:rsidR="001547CD" w:rsidRPr="00EE5E43" w14:paraId="0C263273" w14:textId="77777777" w:rsidTr="0076458E">
        <w:tc>
          <w:tcPr>
            <w:tcW w:w="7479" w:type="dxa"/>
          </w:tcPr>
          <w:p w14:paraId="0C263271"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72" w14:textId="77777777" w:rsidR="001547CD" w:rsidRPr="00EE5E43" w:rsidRDefault="001547CD" w:rsidP="0076458E">
            <w:pPr>
              <w:spacing w:before="60"/>
              <w:jc w:val="both"/>
              <w:rPr>
                <w:rFonts w:ascii="Arial" w:hAnsi="Arial" w:cs="Arial"/>
                <w:noProof/>
              </w:rPr>
            </w:pPr>
            <w:r w:rsidRPr="00EE5E43">
              <w:rPr>
                <w:rFonts w:ascii="Arial" w:hAnsi="Arial" w:cs="Arial"/>
                <w:noProof/>
              </w:rPr>
              <w:t>3</w:t>
            </w:r>
          </w:p>
        </w:tc>
      </w:tr>
    </w:tbl>
    <w:p w14:paraId="0C263274" w14:textId="77777777" w:rsidR="000D552B" w:rsidRPr="00EE5E43" w:rsidRDefault="000D552B" w:rsidP="00621C5E">
      <w:pPr>
        <w:spacing w:before="60"/>
        <w:jc w:val="both"/>
        <w:rPr>
          <w:rFonts w:ascii="Arial" w:hAnsi="Arial" w:cs="Arial"/>
          <w:noProof/>
        </w:rPr>
      </w:pPr>
    </w:p>
    <w:tbl>
      <w:tblPr>
        <w:tblStyle w:val="Mkatabulky"/>
        <w:tblW w:w="0" w:type="auto"/>
        <w:tblLook w:val="04A0" w:firstRow="1" w:lastRow="0" w:firstColumn="1" w:lastColumn="0" w:noHBand="0" w:noVBand="1"/>
      </w:tblPr>
      <w:tblGrid>
        <w:gridCol w:w="6286"/>
        <w:gridCol w:w="1102"/>
        <w:gridCol w:w="2242"/>
      </w:tblGrid>
      <w:tr w:rsidR="000D552B" w:rsidRPr="00EE5E43" w14:paraId="0C263276" w14:textId="77777777" w:rsidTr="00DF20DA">
        <w:tc>
          <w:tcPr>
            <w:tcW w:w="9630" w:type="dxa"/>
            <w:gridSpan w:val="3"/>
          </w:tcPr>
          <w:p w14:paraId="0C263275" w14:textId="77777777" w:rsidR="000D552B" w:rsidRPr="00EE5E43" w:rsidRDefault="000D552B" w:rsidP="001344F0">
            <w:pPr>
              <w:spacing w:before="60"/>
              <w:jc w:val="both"/>
              <w:rPr>
                <w:rFonts w:ascii="Arial" w:hAnsi="Arial" w:cs="Arial"/>
                <w:b/>
                <w:noProof/>
              </w:rPr>
            </w:pPr>
            <w:r w:rsidRPr="00EE5E43">
              <w:rPr>
                <w:rFonts w:ascii="Arial" w:hAnsi="Arial" w:cs="Arial"/>
                <w:b/>
                <w:noProof/>
              </w:rPr>
              <w:t>Odpínač</w:t>
            </w:r>
          </w:p>
        </w:tc>
      </w:tr>
      <w:tr w:rsidR="001344F0" w:rsidRPr="00EE5E43" w14:paraId="0C263279" w14:textId="77777777" w:rsidTr="00DF20DA">
        <w:tc>
          <w:tcPr>
            <w:tcW w:w="7388" w:type="dxa"/>
            <w:gridSpan w:val="2"/>
          </w:tcPr>
          <w:p w14:paraId="0C263277" w14:textId="77777777" w:rsidR="001344F0" w:rsidRPr="00EE5E43" w:rsidRDefault="001344F0" w:rsidP="000D552B">
            <w:pPr>
              <w:tabs>
                <w:tab w:val="left" w:pos="6096"/>
              </w:tabs>
              <w:spacing w:before="60"/>
              <w:jc w:val="both"/>
              <w:rPr>
                <w:rFonts w:ascii="Arial" w:hAnsi="Arial" w:cs="Arial"/>
                <w:noProof/>
              </w:rPr>
            </w:pPr>
            <w:r w:rsidRPr="00EE5E43">
              <w:rPr>
                <w:rFonts w:ascii="Arial" w:hAnsi="Arial" w:cs="Arial"/>
                <w:noProof/>
              </w:rPr>
              <w:t>Jmenovitý proud</w:t>
            </w:r>
            <w:r w:rsidR="000D552B" w:rsidRPr="00EE5E43">
              <w:rPr>
                <w:rFonts w:ascii="Arial" w:hAnsi="Arial" w:cs="Arial"/>
                <w:noProof/>
              </w:rPr>
              <w:tab/>
              <w:t>I</w:t>
            </w:r>
            <w:r w:rsidRPr="00EE5E43">
              <w:rPr>
                <w:rFonts w:ascii="Arial" w:hAnsi="Arial" w:cs="Arial"/>
                <w:noProof/>
              </w:rPr>
              <w:t>r</w:t>
            </w:r>
          </w:p>
        </w:tc>
        <w:tc>
          <w:tcPr>
            <w:tcW w:w="2242" w:type="dxa"/>
          </w:tcPr>
          <w:p w14:paraId="0C263278" w14:textId="2D918A20" w:rsidR="001344F0" w:rsidRPr="00EE5E43" w:rsidRDefault="009F61C6" w:rsidP="001344F0">
            <w:pPr>
              <w:spacing w:before="60"/>
              <w:jc w:val="both"/>
              <w:rPr>
                <w:rFonts w:ascii="Arial" w:hAnsi="Arial" w:cs="Arial"/>
                <w:noProof/>
              </w:rPr>
            </w:pPr>
            <w:r w:rsidRPr="00195023">
              <w:rPr>
                <w:rFonts w:ascii="Arial" w:hAnsi="Arial" w:cs="Arial"/>
                <w:noProof/>
              </w:rPr>
              <w:t xml:space="preserve">Min. </w:t>
            </w:r>
            <w:r w:rsidR="001344F0" w:rsidRPr="00EE5E43">
              <w:rPr>
                <w:rFonts w:ascii="Arial" w:hAnsi="Arial" w:cs="Arial"/>
                <w:noProof/>
              </w:rPr>
              <w:t>630 A</w:t>
            </w:r>
          </w:p>
        </w:tc>
      </w:tr>
      <w:tr w:rsidR="001344F0" w:rsidRPr="00EE5E43" w14:paraId="0C26327C" w14:textId="77777777" w:rsidTr="00DF20DA">
        <w:tc>
          <w:tcPr>
            <w:tcW w:w="7388" w:type="dxa"/>
            <w:gridSpan w:val="2"/>
          </w:tcPr>
          <w:p w14:paraId="0C26327A" w14:textId="27B07883" w:rsidR="001344F0" w:rsidRPr="00755139" w:rsidRDefault="001344F0" w:rsidP="003137CA">
            <w:pPr>
              <w:tabs>
                <w:tab w:val="left" w:pos="6096"/>
              </w:tabs>
              <w:spacing w:before="60"/>
              <w:jc w:val="both"/>
              <w:rPr>
                <w:rFonts w:ascii="Arial" w:hAnsi="Arial" w:cs="Arial"/>
                <w:noProof/>
              </w:rPr>
            </w:pPr>
            <w:r w:rsidRPr="00755139">
              <w:rPr>
                <w:rFonts w:ascii="Arial" w:hAnsi="Arial" w:cs="Arial"/>
                <w:noProof/>
              </w:rPr>
              <w:t>Jmenovitý krátkodobý</w:t>
            </w:r>
            <w:r w:rsidR="003137CA" w:rsidRPr="00755139">
              <w:rPr>
                <w:rFonts w:ascii="Arial" w:hAnsi="Arial" w:cs="Arial"/>
                <w:noProof/>
              </w:rPr>
              <w:t xml:space="preserve"> výdržný proud</w:t>
            </w:r>
            <w:r w:rsidR="007952CE" w:rsidRPr="000F1939">
              <w:rPr>
                <w:rFonts w:ascii="Arial" w:hAnsi="Arial" w:cs="Arial"/>
                <w:noProof/>
              </w:rPr>
              <w:t>/</w:t>
            </w:r>
            <w:r w:rsidR="00571447" w:rsidRPr="000F1939">
              <w:rPr>
                <w:rFonts w:ascii="Arial" w:hAnsi="Arial" w:cs="Arial"/>
                <w:noProof/>
              </w:rPr>
              <w:t xml:space="preserve">jmen. doba zkratu                     </w:t>
            </w:r>
            <w:r w:rsidR="003137CA" w:rsidRPr="00755139">
              <w:rPr>
                <w:rFonts w:ascii="Arial" w:hAnsi="Arial" w:cs="Arial"/>
                <w:noProof/>
              </w:rPr>
              <w:tab/>
            </w:r>
            <w:r w:rsidRPr="00755139">
              <w:rPr>
                <w:rFonts w:ascii="Arial" w:hAnsi="Arial" w:cs="Arial"/>
                <w:noProof/>
              </w:rPr>
              <w:t>Ik</w:t>
            </w:r>
            <w:r w:rsidR="00C009A9" w:rsidRPr="000F1939">
              <w:rPr>
                <w:rFonts w:ascii="Arial" w:hAnsi="Arial" w:cs="Arial"/>
                <w:noProof/>
              </w:rPr>
              <w:t>/t</w:t>
            </w:r>
            <w:r w:rsidR="00C009A9" w:rsidRPr="000F1939">
              <w:rPr>
                <w:rFonts w:ascii="Arial" w:hAnsi="Arial" w:cs="Arial"/>
                <w:noProof/>
                <w:vertAlign w:val="subscript"/>
              </w:rPr>
              <w:t>k</w:t>
            </w:r>
          </w:p>
        </w:tc>
        <w:tc>
          <w:tcPr>
            <w:tcW w:w="2242" w:type="dxa"/>
          </w:tcPr>
          <w:p w14:paraId="0C26327B" w14:textId="71400896" w:rsidR="001344F0" w:rsidRPr="00755139" w:rsidRDefault="006134B3" w:rsidP="001344F0">
            <w:pPr>
              <w:spacing w:before="60"/>
              <w:jc w:val="both"/>
              <w:rPr>
                <w:rFonts w:ascii="Arial" w:hAnsi="Arial" w:cs="Arial"/>
                <w:noProof/>
              </w:rPr>
            </w:pPr>
            <w:r w:rsidRPr="00195023">
              <w:rPr>
                <w:rFonts w:ascii="Arial" w:hAnsi="Arial" w:cs="Arial"/>
                <w:noProof/>
              </w:rPr>
              <w:t xml:space="preserve">Min. </w:t>
            </w:r>
            <w:r w:rsidR="001344F0" w:rsidRPr="00755139">
              <w:rPr>
                <w:rFonts w:ascii="Arial" w:hAnsi="Arial" w:cs="Arial"/>
                <w:noProof/>
              </w:rPr>
              <w:t>20 kA</w:t>
            </w:r>
            <w:r w:rsidR="007952CE" w:rsidRPr="00755139">
              <w:rPr>
                <w:rFonts w:ascii="Arial" w:hAnsi="Arial" w:cs="Arial"/>
                <w:noProof/>
              </w:rPr>
              <w:t xml:space="preserve"> </w:t>
            </w:r>
            <w:r w:rsidR="007952CE" w:rsidRPr="000F1939">
              <w:rPr>
                <w:rFonts w:ascii="Arial" w:hAnsi="Arial" w:cs="Arial"/>
                <w:noProof/>
              </w:rPr>
              <w:t>/ 1s</w:t>
            </w:r>
          </w:p>
        </w:tc>
      </w:tr>
      <w:tr w:rsidR="001344F0" w:rsidRPr="00EE5E43" w14:paraId="0C26327F" w14:textId="77777777" w:rsidTr="00DF20DA">
        <w:tc>
          <w:tcPr>
            <w:tcW w:w="7388" w:type="dxa"/>
            <w:gridSpan w:val="2"/>
          </w:tcPr>
          <w:p w14:paraId="0C26327D"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dynamický</w:t>
            </w:r>
            <w:r w:rsidR="003137CA" w:rsidRPr="00EE5E43">
              <w:rPr>
                <w:rFonts w:ascii="Arial" w:hAnsi="Arial" w:cs="Arial"/>
                <w:noProof/>
              </w:rPr>
              <w:t xml:space="preserve"> výdržný proud</w:t>
            </w:r>
            <w:r w:rsidR="003137CA" w:rsidRPr="00EE5E43">
              <w:rPr>
                <w:rFonts w:ascii="Arial" w:hAnsi="Arial" w:cs="Arial"/>
                <w:noProof/>
              </w:rPr>
              <w:tab/>
            </w:r>
            <w:r w:rsidRPr="00EE5E43">
              <w:rPr>
                <w:rFonts w:ascii="Arial" w:hAnsi="Arial" w:cs="Arial"/>
                <w:noProof/>
              </w:rPr>
              <w:t>Ip</w:t>
            </w:r>
          </w:p>
        </w:tc>
        <w:tc>
          <w:tcPr>
            <w:tcW w:w="2242" w:type="dxa"/>
          </w:tcPr>
          <w:p w14:paraId="0C26327E" w14:textId="3ADFEC88" w:rsidR="001344F0" w:rsidRPr="00EE5E43" w:rsidRDefault="006134B3" w:rsidP="001344F0">
            <w:pPr>
              <w:spacing w:before="60"/>
              <w:jc w:val="both"/>
              <w:rPr>
                <w:rFonts w:ascii="Arial" w:hAnsi="Arial" w:cs="Arial"/>
                <w:noProof/>
              </w:rPr>
            </w:pPr>
            <w:r w:rsidRPr="00195023">
              <w:rPr>
                <w:rFonts w:ascii="Arial" w:hAnsi="Arial" w:cs="Arial"/>
                <w:noProof/>
              </w:rPr>
              <w:t xml:space="preserve">Min. </w:t>
            </w:r>
            <w:r w:rsidR="001344F0" w:rsidRPr="00EE5E43">
              <w:rPr>
                <w:rFonts w:ascii="Arial" w:hAnsi="Arial" w:cs="Arial"/>
                <w:noProof/>
              </w:rPr>
              <w:t>50 kA</w:t>
            </w:r>
          </w:p>
        </w:tc>
      </w:tr>
      <w:tr w:rsidR="001344F0" w:rsidRPr="00EE5E43" w14:paraId="0C263282" w14:textId="77777777" w:rsidTr="00DF20DA">
        <w:tc>
          <w:tcPr>
            <w:tcW w:w="7388" w:type="dxa"/>
            <w:gridSpan w:val="2"/>
          </w:tcPr>
          <w:p w14:paraId="0C263280"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zkratový zapínací proud</w:t>
            </w:r>
            <w:r w:rsidR="003137CA" w:rsidRPr="00EE5E43">
              <w:rPr>
                <w:rFonts w:ascii="Arial" w:hAnsi="Arial" w:cs="Arial"/>
                <w:noProof/>
              </w:rPr>
              <w:tab/>
            </w:r>
            <w:r w:rsidRPr="00EE5E43">
              <w:rPr>
                <w:rFonts w:ascii="Arial" w:hAnsi="Arial" w:cs="Arial"/>
                <w:noProof/>
              </w:rPr>
              <w:t>Ima</w:t>
            </w:r>
          </w:p>
        </w:tc>
        <w:tc>
          <w:tcPr>
            <w:tcW w:w="2242" w:type="dxa"/>
          </w:tcPr>
          <w:p w14:paraId="0C263281" w14:textId="13464754" w:rsidR="001344F0" w:rsidRPr="00EE5E43" w:rsidRDefault="006134B3" w:rsidP="001344F0">
            <w:pPr>
              <w:spacing w:before="60"/>
              <w:jc w:val="both"/>
              <w:rPr>
                <w:rFonts w:ascii="Arial" w:hAnsi="Arial" w:cs="Arial"/>
                <w:noProof/>
              </w:rPr>
            </w:pPr>
            <w:r w:rsidRPr="00195023">
              <w:rPr>
                <w:rFonts w:ascii="Arial" w:hAnsi="Arial" w:cs="Arial"/>
                <w:noProof/>
              </w:rPr>
              <w:t xml:space="preserve">Min. </w:t>
            </w:r>
            <w:r w:rsidR="001344F0" w:rsidRPr="00EE5E43">
              <w:rPr>
                <w:rFonts w:ascii="Arial" w:hAnsi="Arial" w:cs="Arial"/>
                <w:noProof/>
              </w:rPr>
              <w:t>50 kA</w:t>
            </w:r>
          </w:p>
        </w:tc>
      </w:tr>
      <w:tr w:rsidR="001344F0" w:rsidRPr="00EE5E43" w14:paraId="0C263284" w14:textId="77777777" w:rsidTr="00DF20DA">
        <w:tc>
          <w:tcPr>
            <w:tcW w:w="9630" w:type="dxa"/>
            <w:gridSpan w:val="3"/>
          </w:tcPr>
          <w:p w14:paraId="0C263283" w14:textId="77777777" w:rsidR="001344F0" w:rsidRPr="00EE5E43" w:rsidRDefault="000C34C4" w:rsidP="003137CA">
            <w:pPr>
              <w:tabs>
                <w:tab w:val="left" w:pos="6096"/>
              </w:tabs>
              <w:spacing w:before="60"/>
              <w:jc w:val="both"/>
              <w:rPr>
                <w:rFonts w:ascii="Arial" w:hAnsi="Arial" w:cs="Arial"/>
                <w:noProof/>
              </w:rPr>
            </w:pPr>
            <w:r w:rsidRPr="00EE5E43">
              <w:rPr>
                <w:rFonts w:ascii="Arial" w:hAnsi="Arial" w:cs="Arial"/>
                <w:noProof/>
              </w:rPr>
              <w:t>Klasifikace podle ČSN EN 62271-103</w:t>
            </w:r>
          </w:p>
        </w:tc>
      </w:tr>
      <w:tr w:rsidR="006E132E" w:rsidRPr="00EE5E43" w14:paraId="5422A31D" w14:textId="77777777" w:rsidTr="00782EBA">
        <w:tc>
          <w:tcPr>
            <w:tcW w:w="7388" w:type="dxa"/>
            <w:gridSpan w:val="2"/>
          </w:tcPr>
          <w:p w14:paraId="7A298898" w14:textId="08E81A8A" w:rsidR="006E132E" w:rsidRPr="00EE5E43" w:rsidRDefault="006E132E" w:rsidP="00782EBA">
            <w:pPr>
              <w:tabs>
                <w:tab w:val="left" w:pos="6096"/>
              </w:tabs>
              <w:spacing w:before="60"/>
              <w:jc w:val="both"/>
              <w:rPr>
                <w:rFonts w:ascii="Arial" w:hAnsi="Arial" w:cs="Arial"/>
                <w:noProof/>
              </w:rPr>
            </w:pPr>
            <w:r w:rsidRPr="006E132E">
              <w:rPr>
                <w:rFonts w:ascii="Arial" w:hAnsi="Arial" w:cs="Arial"/>
                <w:noProof/>
              </w:rPr>
              <w:t>Jmenovitý vypínací proud</w:t>
            </w:r>
            <w:r>
              <w:rPr>
                <w:rFonts w:ascii="Arial" w:hAnsi="Arial" w:cs="Arial"/>
                <w:noProof/>
              </w:rPr>
              <w:t xml:space="preserve"> při převážně činné zátěži</w:t>
            </w:r>
            <w:r w:rsidRPr="00EE5E43">
              <w:rPr>
                <w:rFonts w:ascii="Arial" w:hAnsi="Arial" w:cs="Arial"/>
                <w:noProof/>
              </w:rPr>
              <w:tab/>
              <w:t>I</w:t>
            </w:r>
            <w:r w:rsidRPr="006E132E">
              <w:rPr>
                <w:rFonts w:ascii="Arial" w:hAnsi="Arial" w:cs="Arial"/>
                <w:noProof/>
                <w:vertAlign w:val="subscript"/>
              </w:rPr>
              <w:t>load</w:t>
            </w:r>
          </w:p>
        </w:tc>
        <w:tc>
          <w:tcPr>
            <w:tcW w:w="2242" w:type="dxa"/>
          </w:tcPr>
          <w:p w14:paraId="266A393D" w14:textId="4B04C41C" w:rsidR="006E132E" w:rsidRPr="00EE5E43" w:rsidRDefault="009F61C6" w:rsidP="00782EBA">
            <w:pPr>
              <w:spacing w:before="60"/>
              <w:jc w:val="both"/>
              <w:rPr>
                <w:rFonts w:ascii="Arial" w:hAnsi="Arial" w:cs="Arial"/>
                <w:noProof/>
              </w:rPr>
            </w:pPr>
            <w:r w:rsidRPr="00195023">
              <w:rPr>
                <w:rFonts w:ascii="Arial" w:hAnsi="Arial" w:cs="Arial"/>
                <w:noProof/>
              </w:rPr>
              <w:t xml:space="preserve">Min. </w:t>
            </w:r>
            <w:r w:rsidR="006E132E">
              <w:rPr>
                <w:rFonts w:ascii="Arial" w:hAnsi="Arial" w:cs="Arial"/>
                <w:noProof/>
              </w:rPr>
              <w:t>63</w:t>
            </w:r>
            <w:r w:rsidR="006E132E" w:rsidRPr="00EE5E43">
              <w:rPr>
                <w:rFonts w:ascii="Arial" w:hAnsi="Arial" w:cs="Arial"/>
                <w:noProof/>
              </w:rPr>
              <w:t>0 A</w:t>
            </w:r>
          </w:p>
        </w:tc>
      </w:tr>
      <w:tr w:rsidR="006E132E" w:rsidRPr="00EE5E43" w14:paraId="64804F9D" w14:textId="77777777" w:rsidTr="00782EBA">
        <w:tc>
          <w:tcPr>
            <w:tcW w:w="7388" w:type="dxa"/>
            <w:gridSpan w:val="2"/>
          </w:tcPr>
          <w:p w14:paraId="4FD87417" w14:textId="0311D1EF" w:rsidR="006E132E" w:rsidRPr="00EE5E43" w:rsidRDefault="006E132E" w:rsidP="00782EBA">
            <w:pPr>
              <w:tabs>
                <w:tab w:val="left" w:pos="6096"/>
              </w:tabs>
              <w:spacing w:before="60"/>
              <w:jc w:val="both"/>
              <w:rPr>
                <w:rFonts w:ascii="Arial" w:hAnsi="Arial" w:cs="Arial"/>
                <w:noProof/>
              </w:rPr>
            </w:pPr>
            <w:r w:rsidRPr="006E132E">
              <w:rPr>
                <w:rFonts w:ascii="Arial" w:hAnsi="Arial" w:cs="Arial"/>
                <w:noProof/>
              </w:rPr>
              <w:t>Jmenovitý vypínací proud</w:t>
            </w:r>
            <w:r>
              <w:rPr>
                <w:rFonts w:ascii="Arial" w:hAnsi="Arial" w:cs="Arial"/>
                <w:noProof/>
              </w:rPr>
              <w:t xml:space="preserve"> obvodu uzavřené smyčky</w:t>
            </w:r>
            <w:r w:rsidRPr="00EE5E43">
              <w:rPr>
                <w:rFonts w:ascii="Arial" w:hAnsi="Arial" w:cs="Arial"/>
                <w:noProof/>
              </w:rPr>
              <w:tab/>
              <w:t>I</w:t>
            </w:r>
            <w:r>
              <w:rPr>
                <w:rFonts w:ascii="Arial" w:hAnsi="Arial" w:cs="Arial"/>
                <w:noProof/>
                <w:vertAlign w:val="subscript"/>
              </w:rPr>
              <w:t xml:space="preserve">loop; </w:t>
            </w:r>
            <w:r w:rsidRPr="00EE5E43">
              <w:rPr>
                <w:rFonts w:ascii="Arial" w:hAnsi="Arial" w:cs="Arial"/>
                <w:noProof/>
              </w:rPr>
              <w:t>I</w:t>
            </w:r>
            <w:r w:rsidRPr="006E132E">
              <w:rPr>
                <w:rFonts w:ascii="Arial" w:hAnsi="Arial" w:cs="Arial"/>
                <w:noProof/>
                <w:vertAlign w:val="subscript"/>
              </w:rPr>
              <w:t>pptr</w:t>
            </w:r>
          </w:p>
        </w:tc>
        <w:tc>
          <w:tcPr>
            <w:tcW w:w="2242" w:type="dxa"/>
          </w:tcPr>
          <w:p w14:paraId="3DEA670E" w14:textId="738C4682" w:rsidR="006E132E" w:rsidRPr="00EE5E43" w:rsidRDefault="009F61C6" w:rsidP="00782EBA">
            <w:pPr>
              <w:spacing w:before="60"/>
              <w:jc w:val="both"/>
              <w:rPr>
                <w:rFonts w:ascii="Arial" w:hAnsi="Arial" w:cs="Arial"/>
                <w:noProof/>
              </w:rPr>
            </w:pPr>
            <w:r w:rsidRPr="00195023">
              <w:rPr>
                <w:rFonts w:ascii="Arial" w:hAnsi="Arial" w:cs="Arial"/>
                <w:noProof/>
              </w:rPr>
              <w:t xml:space="preserve">Min. </w:t>
            </w:r>
            <w:r w:rsidR="006E132E">
              <w:rPr>
                <w:rFonts w:ascii="Arial" w:hAnsi="Arial" w:cs="Arial"/>
                <w:noProof/>
              </w:rPr>
              <w:t>63</w:t>
            </w:r>
            <w:r w:rsidR="006E132E" w:rsidRPr="00EE5E43">
              <w:rPr>
                <w:rFonts w:ascii="Arial" w:hAnsi="Arial" w:cs="Arial"/>
                <w:noProof/>
              </w:rPr>
              <w:t>0 A</w:t>
            </w:r>
          </w:p>
        </w:tc>
      </w:tr>
      <w:tr w:rsidR="006E132E" w:rsidRPr="00EE5E43" w14:paraId="6C413195" w14:textId="77777777" w:rsidTr="006E132E">
        <w:tc>
          <w:tcPr>
            <w:tcW w:w="7388" w:type="dxa"/>
            <w:gridSpan w:val="2"/>
          </w:tcPr>
          <w:p w14:paraId="4A74F3B1" w14:textId="56AD178C" w:rsidR="006E132E" w:rsidRPr="00EE5E43" w:rsidRDefault="006E132E" w:rsidP="00782EBA">
            <w:pPr>
              <w:tabs>
                <w:tab w:val="left" w:pos="6096"/>
              </w:tabs>
              <w:spacing w:before="60"/>
              <w:jc w:val="both"/>
              <w:rPr>
                <w:rFonts w:ascii="Arial" w:hAnsi="Arial" w:cs="Arial"/>
                <w:noProof/>
              </w:rPr>
            </w:pPr>
            <w:r w:rsidRPr="006E132E">
              <w:rPr>
                <w:rFonts w:ascii="Arial" w:hAnsi="Arial" w:cs="Arial"/>
                <w:noProof/>
              </w:rPr>
              <w:t>Jmenovitý vypínací proud</w:t>
            </w:r>
            <w:r>
              <w:rPr>
                <w:rFonts w:ascii="Arial" w:hAnsi="Arial" w:cs="Arial"/>
                <w:noProof/>
              </w:rPr>
              <w:t xml:space="preserve"> nezatíženého kabelového vedení</w:t>
            </w:r>
            <w:r w:rsidRPr="00EE5E43">
              <w:rPr>
                <w:rFonts w:ascii="Arial" w:hAnsi="Arial" w:cs="Arial"/>
                <w:noProof/>
              </w:rPr>
              <w:tab/>
              <w:t>I</w:t>
            </w:r>
            <w:r>
              <w:rPr>
                <w:rFonts w:ascii="Arial" w:hAnsi="Arial" w:cs="Arial"/>
                <w:noProof/>
                <w:vertAlign w:val="subscript"/>
              </w:rPr>
              <w:t>cc</w:t>
            </w:r>
          </w:p>
        </w:tc>
        <w:tc>
          <w:tcPr>
            <w:tcW w:w="2242" w:type="dxa"/>
          </w:tcPr>
          <w:p w14:paraId="03B5B083" w14:textId="20C16513" w:rsidR="006E132E" w:rsidRPr="00EE5E43" w:rsidRDefault="00453DF2" w:rsidP="00782EBA">
            <w:pPr>
              <w:spacing w:before="60"/>
              <w:jc w:val="both"/>
              <w:rPr>
                <w:rFonts w:ascii="Arial" w:hAnsi="Arial" w:cs="Arial"/>
                <w:noProof/>
              </w:rPr>
            </w:pPr>
            <w:r w:rsidRPr="00195023">
              <w:rPr>
                <w:rFonts w:ascii="Arial" w:hAnsi="Arial" w:cs="Arial"/>
                <w:noProof/>
              </w:rPr>
              <w:t xml:space="preserve">Min. </w:t>
            </w:r>
            <w:r w:rsidR="006E132E">
              <w:rPr>
                <w:rFonts w:ascii="Arial" w:hAnsi="Arial" w:cs="Arial"/>
                <w:noProof/>
              </w:rPr>
              <w:t>60</w:t>
            </w:r>
            <w:r w:rsidR="006E132E" w:rsidRPr="00EE5E43">
              <w:rPr>
                <w:rFonts w:ascii="Arial" w:hAnsi="Arial" w:cs="Arial"/>
                <w:noProof/>
              </w:rPr>
              <w:t xml:space="preserve"> A</w:t>
            </w:r>
          </w:p>
        </w:tc>
      </w:tr>
      <w:tr w:rsidR="006E132E" w:rsidRPr="00EE5E43" w14:paraId="50F027F4" w14:textId="77777777" w:rsidTr="006E132E">
        <w:tc>
          <w:tcPr>
            <w:tcW w:w="7388" w:type="dxa"/>
            <w:gridSpan w:val="2"/>
          </w:tcPr>
          <w:p w14:paraId="1C18107A" w14:textId="01F2A7C5" w:rsidR="006E132E" w:rsidRPr="00EE5E43" w:rsidRDefault="006E132E" w:rsidP="00782EBA">
            <w:pPr>
              <w:tabs>
                <w:tab w:val="left" w:pos="6096"/>
              </w:tabs>
              <w:spacing w:before="60"/>
              <w:jc w:val="both"/>
              <w:rPr>
                <w:rFonts w:ascii="Arial" w:hAnsi="Arial" w:cs="Arial"/>
                <w:noProof/>
              </w:rPr>
            </w:pPr>
            <w:r w:rsidRPr="006E132E">
              <w:rPr>
                <w:rFonts w:ascii="Arial" w:hAnsi="Arial" w:cs="Arial"/>
                <w:noProof/>
              </w:rPr>
              <w:t>Jmenovitý vypínací proud</w:t>
            </w:r>
            <w:r>
              <w:rPr>
                <w:rFonts w:ascii="Arial" w:hAnsi="Arial" w:cs="Arial"/>
                <w:noProof/>
              </w:rPr>
              <w:t xml:space="preserve"> zemního spojení</w:t>
            </w:r>
            <w:r w:rsidRPr="00EE5E43">
              <w:rPr>
                <w:rFonts w:ascii="Arial" w:hAnsi="Arial" w:cs="Arial"/>
                <w:noProof/>
              </w:rPr>
              <w:tab/>
              <w:t>I</w:t>
            </w:r>
            <w:r w:rsidRPr="006E132E">
              <w:rPr>
                <w:rFonts w:ascii="Arial" w:hAnsi="Arial" w:cs="Arial"/>
                <w:noProof/>
                <w:vertAlign w:val="subscript"/>
              </w:rPr>
              <w:t>ef1</w:t>
            </w:r>
          </w:p>
        </w:tc>
        <w:tc>
          <w:tcPr>
            <w:tcW w:w="2242" w:type="dxa"/>
          </w:tcPr>
          <w:p w14:paraId="623CC8CC" w14:textId="1405F516" w:rsidR="006E132E" w:rsidRPr="00EE5E43" w:rsidRDefault="00453DF2" w:rsidP="00782EBA">
            <w:pPr>
              <w:spacing w:before="60"/>
              <w:jc w:val="both"/>
              <w:rPr>
                <w:rFonts w:ascii="Arial" w:hAnsi="Arial" w:cs="Arial"/>
                <w:noProof/>
              </w:rPr>
            </w:pPr>
            <w:r w:rsidRPr="00195023">
              <w:rPr>
                <w:rFonts w:ascii="Arial" w:hAnsi="Arial" w:cs="Arial"/>
                <w:noProof/>
              </w:rPr>
              <w:t xml:space="preserve">Min. </w:t>
            </w:r>
            <w:r w:rsidR="006E132E">
              <w:rPr>
                <w:rFonts w:ascii="Arial" w:hAnsi="Arial" w:cs="Arial"/>
                <w:noProof/>
              </w:rPr>
              <w:t>160</w:t>
            </w:r>
            <w:r w:rsidR="006E132E" w:rsidRPr="00EE5E43">
              <w:rPr>
                <w:rFonts w:ascii="Arial" w:hAnsi="Arial" w:cs="Arial"/>
                <w:noProof/>
              </w:rPr>
              <w:t xml:space="preserve"> A</w:t>
            </w:r>
          </w:p>
        </w:tc>
      </w:tr>
      <w:tr w:rsidR="006E132E" w:rsidRPr="00EE5E43" w14:paraId="78D54FD9" w14:textId="77777777" w:rsidTr="006E132E">
        <w:tc>
          <w:tcPr>
            <w:tcW w:w="7388" w:type="dxa"/>
            <w:gridSpan w:val="2"/>
          </w:tcPr>
          <w:p w14:paraId="50294F64" w14:textId="5D348CBD" w:rsidR="006E132E" w:rsidRPr="00EE5E43" w:rsidRDefault="006E132E" w:rsidP="00782EBA">
            <w:pPr>
              <w:tabs>
                <w:tab w:val="left" w:pos="6096"/>
              </w:tabs>
              <w:spacing w:before="60"/>
              <w:jc w:val="both"/>
              <w:rPr>
                <w:rFonts w:ascii="Arial" w:hAnsi="Arial" w:cs="Arial"/>
                <w:noProof/>
              </w:rPr>
            </w:pPr>
            <w:r w:rsidRPr="006E132E">
              <w:rPr>
                <w:rFonts w:ascii="Arial" w:hAnsi="Arial" w:cs="Arial"/>
                <w:noProof/>
              </w:rPr>
              <w:t>Jmenovitý vypínací proud</w:t>
            </w:r>
            <w:r>
              <w:rPr>
                <w:rFonts w:ascii="Arial" w:hAnsi="Arial" w:cs="Arial"/>
                <w:noProof/>
              </w:rPr>
              <w:t xml:space="preserve"> nezatíženého kabelového vedení a venkovního vedení v podmínkách zemního spojení</w:t>
            </w:r>
            <w:r w:rsidRPr="00EE5E43">
              <w:rPr>
                <w:rFonts w:ascii="Arial" w:hAnsi="Arial" w:cs="Arial"/>
                <w:noProof/>
              </w:rPr>
              <w:tab/>
              <w:t>I</w:t>
            </w:r>
            <w:r w:rsidRPr="006E132E">
              <w:rPr>
                <w:rFonts w:ascii="Arial" w:hAnsi="Arial" w:cs="Arial"/>
                <w:noProof/>
                <w:vertAlign w:val="subscript"/>
              </w:rPr>
              <w:t>ef</w:t>
            </w:r>
            <w:r>
              <w:rPr>
                <w:rFonts w:ascii="Arial" w:hAnsi="Arial" w:cs="Arial"/>
                <w:noProof/>
                <w:vertAlign w:val="subscript"/>
              </w:rPr>
              <w:t>2</w:t>
            </w:r>
          </w:p>
        </w:tc>
        <w:tc>
          <w:tcPr>
            <w:tcW w:w="2242" w:type="dxa"/>
          </w:tcPr>
          <w:p w14:paraId="5BD79754" w14:textId="15A8FBE4" w:rsidR="006E132E" w:rsidRPr="00EE5E43" w:rsidRDefault="00453DF2" w:rsidP="00782EBA">
            <w:pPr>
              <w:spacing w:before="60"/>
              <w:jc w:val="both"/>
              <w:rPr>
                <w:rFonts w:ascii="Arial" w:hAnsi="Arial" w:cs="Arial"/>
                <w:noProof/>
              </w:rPr>
            </w:pPr>
            <w:r w:rsidRPr="00195023">
              <w:rPr>
                <w:rFonts w:ascii="Arial" w:hAnsi="Arial" w:cs="Arial"/>
                <w:noProof/>
              </w:rPr>
              <w:t xml:space="preserve">Min. </w:t>
            </w:r>
            <w:r w:rsidR="006E132E">
              <w:rPr>
                <w:rFonts w:ascii="Arial" w:hAnsi="Arial" w:cs="Arial"/>
                <w:noProof/>
              </w:rPr>
              <w:t>100</w:t>
            </w:r>
            <w:r w:rsidR="006E132E" w:rsidRPr="00EE5E43">
              <w:rPr>
                <w:rFonts w:ascii="Arial" w:hAnsi="Arial" w:cs="Arial"/>
                <w:noProof/>
              </w:rPr>
              <w:t xml:space="preserve"> A</w:t>
            </w:r>
          </w:p>
        </w:tc>
      </w:tr>
      <w:tr w:rsidR="001344F0" w:rsidRPr="00EE5E43" w14:paraId="0C263287" w14:textId="77777777" w:rsidTr="00DF20DA">
        <w:tc>
          <w:tcPr>
            <w:tcW w:w="6286" w:type="dxa"/>
          </w:tcPr>
          <w:p w14:paraId="0C263285" w14:textId="77777777" w:rsidR="001344F0" w:rsidRPr="00EE5E43" w:rsidRDefault="0015693A" w:rsidP="0015693A">
            <w:pPr>
              <w:tabs>
                <w:tab w:val="left" w:pos="4678"/>
                <w:tab w:val="left" w:pos="6096"/>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3137CA" w:rsidRPr="00EE5E43">
              <w:rPr>
                <w:rFonts w:ascii="Arial" w:hAnsi="Arial" w:cs="Arial"/>
                <w:noProof/>
              </w:rPr>
              <w:t xml:space="preserve">třída </w:t>
            </w:r>
            <w:r w:rsidR="000C34C4" w:rsidRPr="00EE5E43">
              <w:rPr>
                <w:rFonts w:ascii="Arial" w:hAnsi="Arial" w:cs="Arial"/>
                <w:noProof/>
              </w:rPr>
              <w:t>M1</w:t>
            </w:r>
          </w:p>
        </w:tc>
        <w:tc>
          <w:tcPr>
            <w:tcW w:w="3344" w:type="dxa"/>
            <w:gridSpan w:val="2"/>
          </w:tcPr>
          <w:p w14:paraId="0C263286" w14:textId="105A9B95" w:rsidR="001344F0" w:rsidRPr="00EE5E43" w:rsidRDefault="003137CA" w:rsidP="001344F0">
            <w:pPr>
              <w:spacing w:before="60"/>
              <w:jc w:val="both"/>
              <w:rPr>
                <w:rFonts w:ascii="Arial" w:hAnsi="Arial" w:cs="Arial"/>
                <w:noProof/>
              </w:rPr>
            </w:pPr>
            <w:r w:rsidRPr="00EE5E43">
              <w:rPr>
                <w:rFonts w:ascii="Arial" w:hAnsi="Arial" w:cs="Arial"/>
                <w:noProof/>
              </w:rPr>
              <w:t xml:space="preserve">Počet spínacích cyklů: </w:t>
            </w:r>
            <w:r w:rsidR="005B4B5A" w:rsidRPr="00195023">
              <w:rPr>
                <w:rFonts w:ascii="Arial" w:hAnsi="Arial" w:cs="Arial"/>
                <w:noProof/>
              </w:rPr>
              <w:t xml:space="preserve">Min. </w:t>
            </w:r>
            <w:r w:rsidRPr="00EE5E43">
              <w:rPr>
                <w:rFonts w:ascii="Arial" w:hAnsi="Arial" w:cs="Arial"/>
                <w:noProof/>
              </w:rPr>
              <w:t>1000</w:t>
            </w:r>
          </w:p>
        </w:tc>
      </w:tr>
      <w:tr w:rsidR="001344F0" w:rsidRPr="00EE5E43" w14:paraId="0C26328B" w14:textId="77777777" w:rsidTr="00DF20DA">
        <w:tc>
          <w:tcPr>
            <w:tcW w:w="6286" w:type="dxa"/>
          </w:tcPr>
          <w:p w14:paraId="0C263288" w14:textId="77777777" w:rsidR="001344F0" w:rsidRPr="00EE5E43" w:rsidRDefault="0015693A" w:rsidP="0015693A">
            <w:pPr>
              <w:tabs>
                <w:tab w:val="left" w:pos="4678"/>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3137CA" w:rsidRPr="00EE5E43">
              <w:rPr>
                <w:rFonts w:ascii="Arial" w:hAnsi="Arial" w:cs="Arial"/>
                <w:noProof/>
              </w:rPr>
              <w:t xml:space="preserve">třída </w:t>
            </w:r>
            <w:r w:rsidR="000C34C4" w:rsidRPr="00EE5E43">
              <w:rPr>
                <w:rFonts w:ascii="Arial" w:hAnsi="Arial" w:cs="Arial"/>
                <w:noProof/>
              </w:rPr>
              <w:t>E3</w:t>
            </w:r>
          </w:p>
        </w:tc>
        <w:tc>
          <w:tcPr>
            <w:tcW w:w="3344" w:type="dxa"/>
            <w:gridSpan w:val="2"/>
          </w:tcPr>
          <w:p w14:paraId="0C263289" w14:textId="305FB692" w:rsidR="001344F0" w:rsidRPr="00EE5E43" w:rsidRDefault="003137CA" w:rsidP="0015693A">
            <w:pPr>
              <w:jc w:val="both"/>
              <w:rPr>
                <w:rFonts w:ascii="Arial" w:hAnsi="Arial" w:cs="Arial"/>
                <w:noProof/>
              </w:rPr>
            </w:pPr>
            <w:r w:rsidRPr="00EE5E43">
              <w:rPr>
                <w:rFonts w:ascii="Arial" w:hAnsi="Arial" w:cs="Arial"/>
                <w:noProof/>
              </w:rPr>
              <w:t xml:space="preserve">Počet spínacích cyklů při Ir: </w:t>
            </w:r>
            <w:r w:rsidR="005B4B5A" w:rsidRPr="00195023">
              <w:rPr>
                <w:rFonts w:ascii="Arial" w:hAnsi="Arial" w:cs="Arial"/>
                <w:noProof/>
              </w:rPr>
              <w:t xml:space="preserve">Min. </w:t>
            </w:r>
            <w:r w:rsidRPr="00EE5E43">
              <w:rPr>
                <w:rFonts w:ascii="Arial" w:hAnsi="Arial" w:cs="Arial"/>
                <w:noProof/>
              </w:rPr>
              <w:t>100</w:t>
            </w:r>
          </w:p>
          <w:p w14:paraId="0C26328A" w14:textId="7BE9EAD7" w:rsidR="003137CA" w:rsidRPr="00EE5E43" w:rsidRDefault="003137CA" w:rsidP="0015693A">
            <w:pPr>
              <w:jc w:val="both"/>
              <w:rPr>
                <w:rFonts w:ascii="Arial" w:hAnsi="Arial" w:cs="Arial"/>
                <w:noProof/>
              </w:rPr>
            </w:pPr>
            <w:r w:rsidRPr="00EE5E43">
              <w:rPr>
                <w:rFonts w:ascii="Arial" w:hAnsi="Arial" w:cs="Arial"/>
                <w:noProof/>
              </w:rPr>
              <w:t xml:space="preserve">Počet spínacích cyklů při Ima: </w:t>
            </w:r>
            <w:r w:rsidR="005B4B5A" w:rsidRPr="00195023">
              <w:rPr>
                <w:rFonts w:ascii="Arial" w:hAnsi="Arial" w:cs="Arial"/>
                <w:noProof/>
              </w:rPr>
              <w:t xml:space="preserve">Min. </w:t>
            </w:r>
            <w:r w:rsidRPr="00EE5E43">
              <w:rPr>
                <w:rFonts w:ascii="Arial" w:hAnsi="Arial" w:cs="Arial"/>
                <w:noProof/>
              </w:rPr>
              <w:t>5</w:t>
            </w:r>
          </w:p>
        </w:tc>
      </w:tr>
      <w:tr w:rsidR="000D552B" w:rsidRPr="00EE5E43" w14:paraId="0C26328F" w14:textId="77777777" w:rsidTr="00DF20DA">
        <w:tc>
          <w:tcPr>
            <w:tcW w:w="9630" w:type="dxa"/>
            <w:gridSpan w:val="3"/>
          </w:tcPr>
          <w:p w14:paraId="0C26328E" w14:textId="77777777" w:rsidR="000D552B" w:rsidRPr="00EE5E43" w:rsidRDefault="000D552B" w:rsidP="000D552B">
            <w:pPr>
              <w:spacing w:before="60"/>
              <w:jc w:val="both"/>
              <w:rPr>
                <w:rFonts w:ascii="Arial" w:hAnsi="Arial" w:cs="Arial"/>
                <w:noProof/>
              </w:rPr>
            </w:pPr>
            <w:r w:rsidRPr="00EE5E43">
              <w:rPr>
                <w:rFonts w:ascii="Arial" w:hAnsi="Arial" w:cs="Arial"/>
                <w:b/>
                <w:noProof/>
              </w:rPr>
              <w:t>Uzemňovač</w:t>
            </w:r>
          </w:p>
        </w:tc>
      </w:tr>
      <w:tr w:rsidR="001344F0" w:rsidRPr="00EE5E43" w14:paraId="0C263292" w14:textId="77777777" w:rsidTr="00DF20DA">
        <w:tc>
          <w:tcPr>
            <w:tcW w:w="7388" w:type="dxa"/>
            <w:gridSpan w:val="2"/>
          </w:tcPr>
          <w:p w14:paraId="0C263290" w14:textId="77777777" w:rsidR="001344F0" w:rsidRPr="00EE5E43" w:rsidRDefault="000D552B" w:rsidP="000D552B">
            <w:pPr>
              <w:tabs>
                <w:tab w:val="left" w:pos="6096"/>
              </w:tabs>
              <w:spacing w:before="60"/>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42" w:type="dxa"/>
          </w:tcPr>
          <w:p w14:paraId="0C263291" w14:textId="6323C9DF" w:rsidR="001344F0" w:rsidRPr="00EE5E43" w:rsidRDefault="002E261D" w:rsidP="001344F0">
            <w:pPr>
              <w:spacing w:before="60"/>
              <w:jc w:val="both"/>
              <w:rPr>
                <w:rFonts w:ascii="Arial" w:hAnsi="Arial" w:cs="Arial"/>
                <w:noProof/>
              </w:rPr>
            </w:pPr>
            <w:r>
              <w:rPr>
                <w:rFonts w:ascii="Arial" w:hAnsi="Arial" w:cs="Arial"/>
                <w:noProof/>
                <w:sz w:val="22"/>
                <w:szCs w:val="22"/>
              </w:rPr>
              <w:t xml:space="preserve">Min. </w:t>
            </w:r>
            <w:r w:rsidR="000D552B" w:rsidRPr="00EE5E43">
              <w:rPr>
                <w:rFonts w:ascii="Arial" w:hAnsi="Arial" w:cs="Arial"/>
                <w:noProof/>
              </w:rPr>
              <w:t>20 kA</w:t>
            </w:r>
          </w:p>
        </w:tc>
      </w:tr>
      <w:tr w:rsidR="001344F0" w:rsidRPr="00EE5E43" w14:paraId="0C263295" w14:textId="77777777" w:rsidTr="00DF20DA">
        <w:tc>
          <w:tcPr>
            <w:tcW w:w="7388" w:type="dxa"/>
            <w:gridSpan w:val="2"/>
          </w:tcPr>
          <w:p w14:paraId="0C263293" w14:textId="77777777" w:rsidR="001344F0" w:rsidRPr="00EE5E43" w:rsidRDefault="000D552B" w:rsidP="003137CA">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42" w:type="dxa"/>
          </w:tcPr>
          <w:p w14:paraId="0C263294" w14:textId="31F48F99" w:rsidR="001344F0" w:rsidRPr="00EE5E43" w:rsidRDefault="002E261D" w:rsidP="001344F0">
            <w:pPr>
              <w:spacing w:before="60"/>
              <w:jc w:val="both"/>
              <w:rPr>
                <w:rFonts w:ascii="Arial" w:hAnsi="Arial" w:cs="Arial"/>
                <w:noProof/>
              </w:rPr>
            </w:pPr>
            <w:r>
              <w:rPr>
                <w:rFonts w:ascii="Arial" w:hAnsi="Arial" w:cs="Arial"/>
                <w:noProof/>
                <w:sz w:val="22"/>
                <w:szCs w:val="22"/>
              </w:rPr>
              <w:t xml:space="preserve">Min. </w:t>
            </w:r>
            <w:r w:rsidR="000D552B" w:rsidRPr="00EE5E43">
              <w:rPr>
                <w:rFonts w:ascii="Arial" w:hAnsi="Arial" w:cs="Arial"/>
                <w:noProof/>
              </w:rPr>
              <w:t>50 kA</w:t>
            </w:r>
          </w:p>
        </w:tc>
      </w:tr>
      <w:tr w:rsidR="000D552B" w:rsidRPr="00EE5E43" w14:paraId="0C263297" w14:textId="77777777" w:rsidTr="00DF20DA">
        <w:tc>
          <w:tcPr>
            <w:tcW w:w="9630" w:type="dxa"/>
            <w:gridSpan w:val="3"/>
          </w:tcPr>
          <w:p w14:paraId="0C263296" w14:textId="77777777" w:rsidR="000D552B" w:rsidRPr="00EE5E43" w:rsidRDefault="000D552B" w:rsidP="000D552B">
            <w:pPr>
              <w:tabs>
                <w:tab w:val="left" w:pos="6096"/>
              </w:tabs>
              <w:spacing w:before="60"/>
              <w:jc w:val="both"/>
              <w:rPr>
                <w:rFonts w:ascii="Arial" w:hAnsi="Arial" w:cs="Arial"/>
                <w:noProof/>
              </w:rPr>
            </w:pPr>
            <w:r w:rsidRPr="00EE5E43">
              <w:rPr>
                <w:rFonts w:ascii="Arial" w:hAnsi="Arial" w:cs="Arial"/>
                <w:noProof/>
              </w:rPr>
              <w:t>Klasifikace podle ČSN EN 62271-102</w:t>
            </w:r>
          </w:p>
        </w:tc>
      </w:tr>
      <w:tr w:rsidR="00DF20DA" w:rsidRPr="00EE5E43" w14:paraId="0C26329A" w14:textId="77777777" w:rsidTr="00DF20DA">
        <w:tc>
          <w:tcPr>
            <w:tcW w:w="6286" w:type="dxa"/>
          </w:tcPr>
          <w:p w14:paraId="0C263298" w14:textId="580AA3C6" w:rsidR="00DF20DA" w:rsidRPr="00EE5E43" w:rsidRDefault="00DF20DA" w:rsidP="00DF20DA">
            <w:pPr>
              <w:tabs>
                <w:tab w:val="left" w:pos="4710"/>
                <w:tab w:val="left" w:pos="6096"/>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Pr>
                <w:rFonts w:ascii="Arial" w:hAnsi="Arial" w:cs="Arial"/>
                <w:noProof/>
              </w:rPr>
              <w:t>0</w:t>
            </w:r>
          </w:p>
        </w:tc>
        <w:tc>
          <w:tcPr>
            <w:tcW w:w="3344" w:type="dxa"/>
            <w:gridSpan w:val="2"/>
          </w:tcPr>
          <w:p w14:paraId="0C263299" w14:textId="38EDDFB6" w:rsidR="00DF20DA" w:rsidRPr="00EE5E43" w:rsidRDefault="00DF20DA" w:rsidP="00DF20DA">
            <w:pPr>
              <w:spacing w:before="60"/>
              <w:jc w:val="both"/>
              <w:rPr>
                <w:rFonts w:ascii="Arial" w:hAnsi="Arial" w:cs="Arial"/>
                <w:noProof/>
              </w:rPr>
            </w:pPr>
            <w:r w:rsidRPr="00EE5E43">
              <w:rPr>
                <w:rFonts w:ascii="Arial" w:hAnsi="Arial" w:cs="Arial"/>
                <w:noProof/>
              </w:rPr>
              <w:t xml:space="preserve">Počet spínacích cyklů: </w:t>
            </w:r>
            <w:r w:rsidR="005B4B5A" w:rsidRPr="00195023">
              <w:rPr>
                <w:rFonts w:ascii="Arial" w:hAnsi="Arial" w:cs="Arial"/>
                <w:noProof/>
              </w:rPr>
              <w:t xml:space="preserve">Min. </w:t>
            </w:r>
            <w:r w:rsidRPr="00EE5E43">
              <w:rPr>
                <w:rFonts w:ascii="Arial" w:hAnsi="Arial" w:cs="Arial"/>
                <w:noProof/>
              </w:rPr>
              <w:t>1000</w:t>
            </w:r>
          </w:p>
        </w:tc>
      </w:tr>
      <w:tr w:rsidR="00DF20DA" w:rsidRPr="00EE5E43" w14:paraId="0C26329D" w14:textId="77777777" w:rsidTr="00DF20DA">
        <w:tc>
          <w:tcPr>
            <w:tcW w:w="6286" w:type="dxa"/>
          </w:tcPr>
          <w:p w14:paraId="0C26329B" w14:textId="723170C9" w:rsidR="00DF20DA" w:rsidRPr="00EE5E43" w:rsidRDefault="00DF20DA" w:rsidP="00DF20DA">
            <w:pPr>
              <w:tabs>
                <w:tab w:val="left" w:pos="4678"/>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Pr="000E5F15">
              <w:rPr>
                <w:rFonts w:ascii="Arial" w:hAnsi="Arial" w:cs="Arial"/>
                <w:noProof/>
              </w:rPr>
              <w:t>třída E</w:t>
            </w:r>
            <w:r w:rsidR="00750FB9" w:rsidRPr="000E5F15">
              <w:rPr>
                <w:rFonts w:ascii="Arial" w:hAnsi="Arial" w:cs="Arial"/>
                <w:noProof/>
              </w:rPr>
              <w:t>2</w:t>
            </w:r>
          </w:p>
        </w:tc>
        <w:tc>
          <w:tcPr>
            <w:tcW w:w="3344" w:type="dxa"/>
            <w:gridSpan w:val="2"/>
          </w:tcPr>
          <w:p w14:paraId="0F2F131A" w14:textId="4917AC5F" w:rsidR="00E608A9" w:rsidRPr="00E608A9" w:rsidRDefault="00E608A9" w:rsidP="00E608A9">
            <w:pPr>
              <w:spacing w:before="60"/>
              <w:jc w:val="both"/>
              <w:rPr>
                <w:rFonts w:ascii="Arial" w:hAnsi="Arial" w:cs="Arial"/>
                <w:noProof/>
              </w:rPr>
            </w:pPr>
            <w:r w:rsidRPr="00A17BF6">
              <w:rPr>
                <w:rFonts w:ascii="Arial" w:hAnsi="Arial" w:cs="Arial"/>
                <w:noProof/>
              </w:rPr>
              <w:t>Počet spínacích cyklů při Ir:  Min. 100</w:t>
            </w:r>
          </w:p>
          <w:p w14:paraId="0C26329C" w14:textId="5124E341" w:rsidR="00DF20DA" w:rsidRPr="00EE5E43" w:rsidRDefault="00DF20DA" w:rsidP="00DF20DA">
            <w:pPr>
              <w:spacing w:before="60"/>
              <w:jc w:val="both"/>
              <w:rPr>
                <w:rFonts w:ascii="Arial" w:hAnsi="Arial" w:cs="Arial"/>
                <w:noProof/>
              </w:rPr>
            </w:pPr>
            <w:r w:rsidRPr="00EE5E43">
              <w:rPr>
                <w:rFonts w:ascii="Arial" w:hAnsi="Arial" w:cs="Arial"/>
                <w:noProof/>
              </w:rPr>
              <w:t xml:space="preserve">Počet spínacích cyklů při Ima: </w:t>
            </w:r>
            <w:r w:rsidR="005B4B5A" w:rsidRPr="00195023">
              <w:rPr>
                <w:rFonts w:ascii="Arial" w:hAnsi="Arial" w:cs="Arial"/>
                <w:noProof/>
              </w:rPr>
              <w:t xml:space="preserve">Min. </w:t>
            </w:r>
            <w:r w:rsidRPr="00EE5E43">
              <w:rPr>
                <w:rFonts w:ascii="Arial" w:hAnsi="Arial" w:cs="Arial"/>
                <w:noProof/>
              </w:rPr>
              <w:t>5</w:t>
            </w:r>
          </w:p>
        </w:tc>
      </w:tr>
    </w:tbl>
    <w:p w14:paraId="0C26329E" w14:textId="77777777" w:rsidR="00B74E26" w:rsidRPr="00EE5E43" w:rsidRDefault="00B74E26" w:rsidP="001547CD">
      <w:pPr>
        <w:tabs>
          <w:tab w:val="left" w:pos="6521"/>
        </w:tabs>
        <w:spacing w:before="120" w:after="120"/>
        <w:ind w:left="993"/>
        <w:rPr>
          <w:rFonts w:ascii="Arial" w:hAnsi="Arial" w:cs="Arial"/>
          <w:b/>
        </w:rPr>
      </w:pPr>
    </w:p>
    <w:p w14:paraId="0C26329F" w14:textId="77777777" w:rsidR="001547CD" w:rsidRPr="00EE5E43" w:rsidRDefault="001547CD" w:rsidP="001547CD">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odpínačem a s</w:t>
      </w:r>
      <w:r w:rsidR="00B74E26" w:rsidRPr="00EE5E43">
        <w:rPr>
          <w:rFonts w:ascii="Arial" w:hAnsi="Arial" w:cs="Arial"/>
          <w:b/>
          <w:noProof/>
        </w:rPr>
        <w:t> </w:t>
      </w:r>
      <w:r w:rsidRPr="00EE5E43">
        <w:rPr>
          <w:rFonts w:ascii="Arial" w:hAnsi="Arial" w:cs="Arial"/>
          <w:b/>
          <w:noProof/>
        </w:rPr>
        <w:t>pojistkami</w:t>
      </w:r>
      <w:r w:rsidR="00B74E26" w:rsidRPr="00EE5E43">
        <w:rPr>
          <w:rFonts w:ascii="Arial" w:hAnsi="Arial" w:cs="Arial"/>
          <w:b/>
          <w:noProof/>
        </w:rPr>
        <w:t xml:space="preserve"> IEC</w:t>
      </w:r>
      <w:r w:rsidRPr="00EE5E43">
        <w:rPr>
          <w:rFonts w:ascii="Arial" w:hAnsi="Arial" w:cs="Arial"/>
          <w:b/>
          <w:noProof/>
        </w:rPr>
        <w:t xml:space="preserve"> (transformátorový vývod</w:t>
      </w:r>
      <w:r w:rsidR="004F7D63" w:rsidRPr="00EE5E43">
        <w:rPr>
          <w:rFonts w:ascii="Arial" w:hAnsi="Arial" w:cs="Arial"/>
          <w:b/>
          <w:noProof/>
        </w:rPr>
        <w:t xml:space="preserve"> – značeno T</w:t>
      </w:r>
      <w:r w:rsidRPr="00EE5E43">
        <w:rPr>
          <w:rFonts w:ascii="Arial" w:hAnsi="Arial" w:cs="Arial"/>
          <w:b/>
          <w:noProof/>
        </w:rPr>
        <w:t>)</w:t>
      </w:r>
    </w:p>
    <w:tbl>
      <w:tblPr>
        <w:tblStyle w:val="Mkatabulky"/>
        <w:tblW w:w="0" w:type="auto"/>
        <w:tblLook w:val="04A0" w:firstRow="1" w:lastRow="0" w:firstColumn="1" w:lastColumn="0" w:noHBand="0" w:noVBand="1"/>
      </w:tblPr>
      <w:tblGrid>
        <w:gridCol w:w="7363"/>
        <w:gridCol w:w="2267"/>
      </w:tblGrid>
      <w:tr w:rsidR="001547CD" w:rsidRPr="00EE5E43" w14:paraId="0C2632A2" w14:textId="77777777" w:rsidTr="0076458E">
        <w:tc>
          <w:tcPr>
            <w:tcW w:w="7479" w:type="dxa"/>
          </w:tcPr>
          <w:p w14:paraId="0C2632A0"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A1" w14:textId="77777777" w:rsidR="001547CD" w:rsidRPr="00EE5E43" w:rsidRDefault="001547CD" w:rsidP="0076458E">
            <w:pPr>
              <w:spacing w:before="60"/>
              <w:jc w:val="both"/>
              <w:rPr>
                <w:rFonts w:ascii="Arial" w:hAnsi="Arial" w:cs="Arial"/>
                <w:noProof/>
              </w:rPr>
            </w:pPr>
            <w:r w:rsidRPr="00EE5E43">
              <w:rPr>
                <w:rFonts w:ascii="Arial" w:hAnsi="Arial" w:cs="Arial"/>
                <w:noProof/>
              </w:rPr>
              <w:t>25 kV</w:t>
            </w:r>
          </w:p>
        </w:tc>
      </w:tr>
      <w:tr w:rsidR="001547CD" w:rsidRPr="00EE5E43" w14:paraId="0C2632A5" w14:textId="77777777" w:rsidTr="0076458E">
        <w:tc>
          <w:tcPr>
            <w:tcW w:w="7479" w:type="dxa"/>
          </w:tcPr>
          <w:p w14:paraId="0C2632A3"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A4" w14:textId="77777777" w:rsidR="001547CD" w:rsidRPr="00EE5E43" w:rsidRDefault="001547CD" w:rsidP="0076458E">
            <w:pPr>
              <w:spacing w:before="60"/>
              <w:jc w:val="both"/>
              <w:rPr>
                <w:rFonts w:ascii="Arial" w:hAnsi="Arial" w:cs="Arial"/>
                <w:noProof/>
              </w:rPr>
            </w:pPr>
            <w:r w:rsidRPr="00EE5E43">
              <w:rPr>
                <w:rFonts w:ascii="Arial" w:hAnsi="Arial" w:cs="Arial"/>
                <w:noProof/>
              </w:rPr>
              <w:t>3</w:t>
            </w:r>
          </w:p>
        </w:tc>
      </w:tr>
    </w:tbl>
    <w:p w14:paraId="0C2632A6" w14:textId="77777777" w:rsidR="001547CD" w:rsidRPr="00EE5E43" w:rsidRDefault="001547CD" w:rsidP="001547CD">
      <w:pPr>
        <w:spacing w:before="60"/>
        <w:jc w:val="both"/>
        <w:rPr>
          <w:rFonts w:ascii="Arial" w:hAnsi="Arial" w:cs="Arial"/>
          <w:noProof/>
        </w:rPr>
      </w:pPr>
    </w:p>
    <w:tbl>
      <w:tblPr>
        <w:tblStyle w:val="Mkatabulky"/>
        <w:tblW w:w="0" w:type="auto"/>
        <w:tblLook w:val="04A0" w:firstRow="1" w:lastRow="0" w:firstColumn="1" w:lastColumn="0" w:noHBand="0" w:noVBand="1"/>
      </w:tblPr>
      <w:tblGrid>
        <w:gridCol w:w="5585"/>
        <w:gridCol w:w="692"/>
        <w:gridCol w:w="1104"/>
        <w:gridCol w:w="2249"/>
      </w:tblGrid>
      <w:tr w:rsidR="001547CD" w:rsidRPr="00EE5E43" w14:paraId="0C2632A8" w14:textId="77777777" w:rsidTr="0076458E">
        <w:tc>
          <w:tcPr>
            <w:tcW w:w="9780" w:type="dxa"/>
            <w:gridSpan w:val="4"/>
          </w:tcPr>
          <w:p w14:paraId="0C2632A7" w14:textId="77777777" w:rsidR="001547CD" w:rsidRPr="00EE5E43" w:rsidRDefault="001547CD" w:rsidP="0076458E">
            <w:pPr>
              <w:spacing w:before="60"/>
              <w:jc w:val="both"/>
              <w:rPr>
                <w:rFonts w:ascii="Arial" w:hAnsi="Arial" w:cs="Arial"/>
                <w:b/>
                <w:noProof/>
              </w:rPr>
            </w:pPr>
            <w:r w:rsidRPr="00EE5E43">
              <w:rPr>
                <w:rFonts w:ascii="Arial" w:hAnsi="Arial" w:cs="Arial"/>
                <w:b/>
                <w:noProof/>
              </w:rPr>
              <w:t>Odpínač s omezujícími pojistkami</w:t>
            </w:r>
            <w:r w:rsidR="00B74E26" w:rsidRPr="00EE5E43">
              <w:rPr>
                <w:rFonts w:ascii="Arial" w:hAnsi="Arial" w:cs="Arial"/>
                <w:b/>
                <w:noProof/>
              </w:rPr>
              <w:t xml:space="preserve"> IEC</w:t>
            </w:r>
          </w:p>
        </w:tc>
      </w:tr>
      <w:tr w:rsidR="001547CD" w:rsidRPr="00EE5E43" w14:paraId="0C2632AB" w14:textId="77777777" w:rsidTr="0076458E">
        <w:tc>
          <w:tcPr>
            <w:tcW w:w="7479" w:type="dxa"/>
            <w:gridSpan w:val="3"/>
          </w:tcPr>
          <w:p w14:paraId="0C2632A9"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proud</w:t>
            </w:r>
            <w:r w:rsidR="00DB3590" w:rsidRPr="00EE5E43">
              <w:rPr>
                <w:rFonts w:ascii="Arial" w:hAnsi="Arial" w:cs="Arial"/>
                <w:noProof/>
              </w:rPr>
              <w:t xml:space="preserve">  *)</w:t>
            </w:r>
            <w:r w:rsidRPr="00EE5E43">
              <w:rPr>
                <w:rFonts w:ascii="Arial" w:hAnsi="Arial" w:cs="Arial"/>
                <w:noProof/>
              </w:rPr>
              <w:tab/>
              <w:t>Ir</w:t>
            </w:r>
          </w:p>
        </w:tc>
        <w:tc>
          <w:tcPr>
            <w:tcW w:w="2301" w:type="dxa"/>
          </w:tcPr>
          <w:p w14:paraId="0C2632AA" w14:textId="29071E45" w:rsidR="001547CD" w:rsidRPr="00EE5E43" w:rsidRDefault="00EB58BE" w:rsidP="0076458E">
            <w:pPr>
              <w:spacing w:before="60"/>
              <w:jc w:val="both"/>
              <w:rPr>
                <w:rFonts w:ascii="Arial" w:hAnsi="Arial" w:cs="Arial"/>
                <w:noProof/>
              </w:rPr>
            </w:pPr>
            <w:r w:rsidRPr="00195023">
              <w:rPr>
                <w:rFonts w:ascii="Arial" w:hAnsi="Arial" w:cs="Arial"/>
                <w:noProof/>
              </w:rPr>
              <w:t xml:space="preserve">Min. </w:t>
            </w:r>
            <w:r w:rsidR="001547CD" w:rsidRPr="00EE5E43">
              <w:rPr>
                <w:rFonts w:ascii="Arial" w:hAnsi="Arial" w:cs="Arial"/>
                <w:noProof/>
              </w:rPr>
              <w:t>200 A</w:t>
            </w:r>
          </w:p>
        </w:tc>
      </w:tr>
      <w:tr w:rsidR="001547CD" w:rsidRPr="00EE5E43" w14:paraId="0C2632AE" w14:textId="77777777" w:rsidTr="0076458E">
        <w:tc>
          <w:tcPr>
            <w:tcW w:w="7479" w:type="dxa"/>
            <w:gridSpan w:val="3"/>
          </w:tcPr>
          <w:p w14:paraId="0C2632AC"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00DB3590" w:rsidRPr="00EE5E43">
              <w:rPr>
                <w:rFonts w:ascii="Arial" w:hAnsi="Arial" w:cs="Arial"/>
                <w:noProof/>
              </w:rPr>
              <w:t xml:space="preserve">   *)</w:t>
            </w:r>
            <w:r w:rsidRPr="00EE5E43">
              <w:rPr>
                <w:rFonts w:ascii="Arial" w:hAnsi="Arial" w:cs="Arial"/>
                <w:noProof/>
              </w:rPr>
              <w:tab/>
              <w:t>Ima</w:t>
            </w:r>
          </w:p>
        </w:tc>
        <w:tc>
          <w:tcPr>
            <w:tcW w:w="2301" w:type="dxa"/>
          </w:tcPr>
          <w:p w14:paraId="0C2632AD" w14:textId="72CB018E" w:rsidR="001547CD" w:rsidRPr="00EE5E43" w:rsidRDefault="006134B3" w:rsidP="001547CD">
            <w:pPr>
              <w:spacing w:before="60"/>
              <w:jc w:val="both"/>
              <w:rPr>
                <w:rFonts w:ascii="Arial" w:hAnsi="Arial" w:cs="Arial"/>
                <w:noProof/>
              </w:rPr>
            </w:pPr>
            <w:r w:rsidRPr="00195023">
              <w:rPr>
                <w:rFonts w:ascii="Arial" w:hAnsi="Arial" w:cs="Arial"/>
                <w:noProof/>
              </w:rPr>
              <w:t xml:space="preserve">Min. </w:t>
            </w:r>
            <w:r w:rsidR="001547CD" w:rsidRPr="00EE5E43">
              <w:rPr>
                <w:rFonts w:ascii="Arial" w:hAnsi="Arial" w:cs="Arial"/>
                <w:noProof/>
              </w:rPr>
              <w:t>20 kA</w:t>
            </w:r>
          </w:p>
        </w:tc>
      </w:tr>
      <w:tr w:rsidR="001547CD" w:rsidRPr="00EE5E43" w14:paraId="0C2632B0" w14:textId="77777777" w:rsidTr="0076458E">
        <w:tc>
          <w:tcPr>
            <w:tcW w:w="9780" w:type="dxa"/>
            <w:gridSpan w:val="4"/>
          </w:tcPr>
          <w:p w14:paraId="0C2632AF" w14:textId="77777777" w:rsidR="001547CD" w:rsidRPr="00EE5E43" w:rsidRDefault="001547CD" w:rsidP="001547CD">
            <w:pPr>
              <w:tabs>
                <w:tab w:val="left" w:pos="6096"/>
              </w:tabs>
              <w:spacing w:before="60"/>
              <w:jc w:val="both"/>
              <w:rPr>
                <w:rFonts w:ascii="Arial" w:hAnsi="Arial" w:cs="Arial"/>
                <w:noProof/>
              </w:rPr>
            </w:pPr>
            <w:r w:rsidRPr="00EE5E43">
              <w:rPr>
                <w:rFonts w:ascii="Arial" w:hAnsi="Arial" w:cs="Arial"/>
                <w:noProof/>
              </w:rPr>
              <w:t>Klasifikace podle ČSN EN 62271-105</w:t>
            </w:r>
          </w:p>
        </w:tc>
      </w:tr>
      <w:tr w:rsidR="001547CD" w:rsidRPr="00EE5E43" w14:paraId="0C2632B3" w14:textId="77777777" w:rsidTr="00B74E26">
        <w:tc>
          <w:tcPr>
            <w:tcW w:w="6345" w:type="dxa"/>
            <w:gridSpan w:val="2"/>
          </w:tcPr>
          <w:p w14:paraId="0C2632B1" w14:textId="77777777" w:rsidR="001547CD" w:rsidRPr="00EE5E43" w:rsidRDefault="001547CD" w:rsidP="00B74E26">
            <w:pPr>
              <w:tabs>
                <w:tab w:val="left" w:pos="4111"/>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B74E26" w:rsidRPr="00EE5E43">
              <w:rPr>
                <w:rFonts w:ascii="Arial" w:hAnsi="Arial" w:cs="Arial"/>
                <w:noProof/>
              </w:rPr>
              <w:tab/>
            </w:r>
            <w:r w:rsidRPr="00EE5E43">
              <w:rPr>
                <w:rFonts w:ascii="Arial" w:hAnsi="Arial" w:cs="Arial"/>
                <w:noProof/>
              </w:rPr>
              <w:t>třída M1</w:t>
            </w:r>
          </w:p>
        </w:tc>
        <w:tc>
          <w:tcPr>
            <w:tcW w:w="3435" w:type="dxa"/>
            <w:gridSpan w:val="2"/>
          </w:tcPr>
          <w:p w14:paraId="0C2632B2" w14:textId="0530716F" w:rsidR="001547CD" w:rsidRPr="00EE5E43" w:rsidRDefault="001547CD" w:rsidP="0076458E">
            <w:pPr>
              <w:spacing w:before="60"/>
              <w:jc w:val="both"/>
              <w:rPr>
                <w:rFonts w:ascii="Arial" w:hAnsi="Arial" w:cs="Arial"/>
                <w:noProof/>
              </w:rPr>
            </w:pPr>
            <w:r w:rsidRPr="00EE5E43">
              <w:rPr>
                <w:rFonts w:ascii="Arial" w:hAnsi="Arial" w:cs="Arial"/>
                <w:noProof/>
              </w:rPr>
              <w:t xml:space="preserve">Počet spínacích cyklů: </w:t>
            </w:r>
            <w:r w:rsidR="005B4B5A" w:rsidRPr="00195023">
              <w:rPr>
                <w:rFonts w:ascii="Arial" w:hAnsi="Arial" w:cs="Arial"/>
                <w:noProof/>
              </w:rPr>
              <w:t xml:space="preserve">Min. </w:t>
            </w:r>
            <w:r w:rsidRPr="00EE5E43">
              <w:rPr>
                <w:rFonts w:ascii="Arial" w:hAnsi="Arial" w:cs="Arial"/>
                <w:noProof/>
              </w:rPr>
              <w:t>1000</w:t>
            </w:r>
          </w:p>
        </w:tc>
      </w:tr>
      <w:tr w:rsidR="001547CD" w:rsidRPr="00EE5E43" w14:paraId="0C2632B7" w14:textId="77777777" w:rsidTr="00B74E26">
        <w:tc>
          <w:tcPr>
            <w:tcW w:w="6345" w:type="dxa"/>
            <w:gridSpan w:val="2"/>
          </w:tcPr>
          <w:p w14:paraId="0C2632B4" w14:textId="77777777" w:rsidR="001547CD" w:rsidRPr="00EE5E43" w:rsidRDefault="001547CD" w:rsidP="00B74E26">
            <w:pPr>
              <w:tabs>
                <w:tab w:val="left" w:pos="4111"/>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B74E26" w:rsidRPr="00EE5E43">
              <w:rPr>
                <w:rFonts w:ascii="Arial" w:hAnsi="Arial" w:cs="Arial"/>
                <w:noProof/>
              </w:rPr>
              <w:tab/>
            </w:r>
            <w:r w:rsidRPr="00EE5E43">
              <w:rPr>
                <w:rFonts w:ascii="Arial" w:hAnsi="Arial" w:cs="Arial"/>
                <w:noProof/>
              </w:rPr>
              <w:t>třída E3</w:t>
            </w:r>
          </w:p>
        </w:tc>
        <w:tc>
          <w:tcPr>
            <w:tcW w:w="3435" w:type="dxa"/>
            <w:gridSpan w:val="2"/>
          </w:tcPr>
          <w:p w14:paraId="0C2632B5" w14:textId="3F0EB37F" w:rsidR="001547CD" w:rsidRPr="00EE5E43" w:rsidRDefault="001547CD" w:rsidP="00B74E26">
            <w:pPr>
              <w:jc w:val="both"/>
              <w:rPr>
                <w:rFonts w:ascii="Arial" w:hAnsi="Arial" w:cs="Arial"/>
                <w:noProof/>
              </w:rPr>
            </w:pPr>
            <w:r w:rsidRPr="00EE5E43">
              <w:rPr>
                <w:rFonts w:ascii="Arial" w:hAnsi="Arial" w:cs="Arial"/>
                <w:noProof/>
              </w:rPr>
              <w:t xml:space="preserve">Počet spínacích cyklů při Ir: </w:t>
            </w:r>
            <w:r w:rsidR="005B4B5A" w:rsidRPr="00195023">
              <w:rPr>
                <w:rFonts w:ascii="Arial" w:hAnsi="Arial" w:cs="Arial"/>
                <w:noProof/>
              </w:rPr>
              <w:t xml:space="preserve">Min. </w:t>
            </w:r>
            <w:r w:rsidRPr="00EE5E43">
              <w:rPr>
                <w:rFonts w:ascii="Arial" w:hAnsi="Arial" w:cs="Arial"/>
                <w:noProof/>
              </w:rPr>
              <w:t>100</w:t>
            </w:r>
          </w:p>
          <w:p w14:paraId="0C2632B6" w14:textId="4D374C7B" w:rsidR="001547CD" w:rsidRPr="00EE5E43" w:rsidRDefault="001547CD" w:rsidP="00B74E26">
            <w:pPr>
              <w:jc w:val="both"/>
              <w:rPr>
                <w:rFonts w:ascii="Arial" w:hAnsi="Arial" w:cs="Arial"/>
                <w:noProof/>
              </w:rPr>
            </w:pPr>
            <w:r w:rsidRPr="00EE5E43">
              <w:rPr>
                <w:rFonts w:ascii="Arial" w:hAnsi="Arial" w:cs="Arial"/>
                <w:noProof/>
              </w:rPr>
              <w:t xml:space="preserve">Počet spínacích cyklů při Ima: </w:t>
            </w:r>
            <w:r w:rsidR="005B4B5A" w:rsidRPr="00195023">
              <w:rPr>
                <w:rFonts w:ascii="Arial" w:hAnsi="Arial" w:cs="Arial"/>
                <w:noProof/>
              </w:rPr>
              <w:t xml:space="preserve">Min. </w:t>
            </w:r>
            <w:r w:rsidRPr="00EE5E43">
              <w:rPr>
                <w:rFonts w:ascii="Arial" w:hAnsi="Arial" w:cs="Arial"/>
                <w:noProof/>
              </w:rPr>
              <w:t>5</w:t>
            </w:r>
          </w:p>
        </w:tc>
      </w:tr>
      <w:tr w:rsidR="00842AEF" w:rsidRPr="00EE5E43" w14:paraId="0C2632BA" w14:textId="77777777" w:rsidTr="0076458E">
        <w:tc>
          <w:tcPr>
            <w:tcW w:w="7479" w:type="dxa"/>
            <w:gridSpan w:val="3"/>
          </w:tcPr>
          <w:p w14:paraId="0C2632B8" w14:textId="77777777" w:rsidR="00842AEF" w:rsidRPr="00EE5E43" w:rsidRDefault="00842AEF" w:rsidP="0076458E">
            <w:pPr>
              <w:tabs>
                <w:tab w:val="left" w:pos="6096"/>
              </w:tabs>
              <w:spacing w:before="60"/>
              <w:jc w:val="both"/>
              <w:rPr>
                <w:rFonts w:ascii="Arial" w:hAnsi="Arial" w:cs="Arial"/>
                <w:noProof/>
              </w:rPr>
            </w:pPr>
            <w:r w:rsidRPr="00EE5E43">
              <w:rPr>
                <w:rFonts w:ascii="Arial" w:hAnsi="Arial" w:cs="Arial"/>
                <w:noProof/>
              </w:rPr>
              <w:t>Maximální jmenovitý výkon transformátoru</w:t>
            </w:r>
            <w:r w:rsidRPr="00EE5E43">
              <w:rPr>
                <w:rFonts w:ascii="Arial" w:hAnsi="Arial" w:cs="Arial"/>
                <w:noProof/>
              </w:rPr>
              <w:tab/>
              <w:t>Smax</w:t>
            </w:r>
          </w:p>
        </w:tc>
        <w:tc>
          <w:tcPr>
            <w:tcW w:w="2301" w:type="dxa"/>
          </w:tcPr>
          <w:p w14:paraId="0C2632B9" w14:textId="26D957D4" w:rsidR="00842AEF" w:rsidRPr="00EE5E43" w:rsidRDefault="007C7945" w:rsidP="0076458E">
            <w:pPr>
              <w:spacing w:before="60"/>
              <w:jc w:val="both"/>
              <w:rPr>
                <w:rFonts w:ascii="Arial" w:hAnsi="Arial" w:cs="Arial"/>
                <w:noProof/>
              </w:rPr>
            </w:pPr>
            <w:r w:rsidRPr="00EE5E43">
              <w:rPr>
                <w:rFonts w:ascii="Arial" w:hAnsi="Arial" w:cs="Arial"/>
                <w:noProof/>
              </w:rPr>
              <w:t>≤</w:t>
            </w:r>
            <w:r w:rsidR="00842AEF" w:rsidRPr="00EE5E43">
              <w:rPr>
                <w:rFonts w:ascii="Arial" w:hAnsi="Arial" w:cs="Arial"/>
                <w:noProof/>
              </w:rPr>
              <w:t>1 </w:t>
            </w:r>
            <w:r w:rsidR="000E5F15">
              <w:rPr>
                <w:rFonts w:ascii="Arial" w:hAnsi="Arial" w:cs="Arial"/>
                <w:noProof/>
              </w:rPr>
              <w:t>0</w:t>
            </w:r>
            <w:r w:rsidR="00842AEF" w:rsidRPr="00EE5E43">
              <w:rPr>
                <w:rFonts w:ascii="Arial" w:hAnsi="Arial" w:cs="Arial"/>
                <w:noProof/>
              </w:rPr>
              <w:t>00 kVA</w:t>
            </w:r>
          </w:p>
        </w:tc>
      </w:tr>
      <w:tr w:rsidR="001547CD" w:rsidRPr="00EE5E43" w14:paraId="0C2632BC" w14:textId="77777777" w:rsidTr="0076458E">
        <w:tc>
          <w:tcPr>
            <w:tcW w:w="9780" w:type="dxa"/>
            <w:gridSpan w:val="4"/>
          </w:tcPr>
          <w:p w14:paraId="0C2632BB" w14:textId="77777777" w:rsidR="001547CD" w:rsidRPr="00EE5E43" w:rsidRDefault="001547CD" w:rsidP="0076458E">
            <w:pPr>
              <w:spacing w:before="60"/>
              <w:jc w:val="both"/>
              <w:rPr>
                <w:rFonts w:ascii="Arial" w:hAnsi="Arial" w:cs="Arial"/>
                <w:noProof/>
              </w:rPr>
            </w:pPr>
          </w:p>
        </w:tc>
      </w:tr>
      <w:tr w:rsidR="001547CD" w:rsidRPr="00EE5E43" w14:paraId="0C2632BE" w14:textId="77777777" w:rsidTr="0076458E">
        <w:tc>
          <w:tcPr>
            <w:tcW w:w="9780" w:type="dxa"/>
            <w:gridSpan w:val="4"/>
          </w:tcPr>
          <w:p w14:paraId="0C2632BD" w14:textId="77777777" w:rsidR="001547CD" w:rsidRPr="00EE5E43" w:rsidRDefault="001547CD" w:rsidP="0076458E">
            <w:pPr>
              <w:spacing w:before="60"/>
              <w:jc w:val="both"/>
              <w:rPr>
                <w:rFonts w:ascii="Arial" w:hAnsi="Arial" w:cs="Arial"/>
                <w:noProof/>
              </w:rPr>
            </w:pPr>
            <w:r w:rsidRPr="00EE5E43">
              <w:rPr>
                <w:rFonts w:ascii="Arial" w:hAnsi="Arial" w:cs="Arial"/>
                <w:b/>
                <w:noProof/>
              </w:rPr>
              <w:t>Uzemňovač</w:t>
            </w:r>
            <w:r w:rsidR="00842AEF" w:rsidRPr="00EE5E43">
              <w:rPr>
                <w:rFonts w:ascii="Arial" w:hAnsi="Arial" w:cs="Arial"/>
                <w:b/>
                <w:noProof/>
              </w:rPr>
              <w:t>, umístěný na výstupu (před transformátorem)</w:t>
            </w:r>
            <w:r w:rsidR="00DB3590" w:rsidRPr="00EE5E43">
              <w:rPr>
                <w:rFonts w:ascii="Arial" w:hAnsi="Arial" w:cs="Arial"/>
                <w:b/>
                <w:noProof/>
              </w:rPr>
              <w:t xml:space="preserve">  </w:t>
            </w:r>
            <w:r w:rsidR="00DB3590" w:rsidRPr="00EE5E43">
              <w:rPr>
                <w:rFonts w:ascii="Arial" w:hAnsi="Arial" w:cs="Arial"/>
                <w:noProof/>
              </w:rPr>
              <w:t>**)</w:t>
            </w:r>
          </w:p>
        </w:tc>
      </w:tr>
      <w:tr w:rsidR="001547CD" w:rsidRPr="00EE5E43" w14:paraId="0C2632C1" w14:textId="77777777" w:rsidTr="0076458E">
        <w:tc>
          <w:tcPr>
            <w:tcW w:w="7479" w:type="dxa"/>
            <w:gridSpan w:val="3"/>
          </w:tcPr>
          <w:p w14:paraId="0C2632BF" w14:textId="77777777" w:rsidR="001547CD" w:rsidRPr="00EE5E43" w:rsidRDefault="007C7945" w:rsidP="00DB3590">
            <w:pPr>
              <w:tabs>
                <w:tab w:val="left" w:pos="6096"/>
              </w:tabs>
              <w:spacing w:before="60"/>
              <w:jc w:val="both"/>
              <w:rPr>
                <w:rFonts w:ascii="Arial" w:hAnsi="Arial" w:cs="Arial"/>
                <w:noProof/>
              </w:rPr>
            </w:pPr>
            <w:r w:rsidRPr="00EE5E43">
              <w:rPr>
                <w:rFonts w:ascii="Arial" w:hAnsi="Arial" w:cs="Arial"/>
                <w:noProof/>
              </w:rPr>
              <w:t>Jmenovitý krátkodobý výdržný proud</w:t>
            </w:r>
            <w:r w:rsidR="00DB3590" w:rsidRPr="00EE5E43">
              <w:rPr>
                <w:rFonts w:ascii="Arial" w:hAnsi="Arial" w:cs="Arial"/>
                <w:noProof/>
              </w:rPr>
              <w:t>/jmen. doba zkratu</w:t>
            </w:r>
            <w:r w:rsidR="00DB3590" w:rsidRPr="00EE5E43">
              <w:rPr>
                <w:rFonts w:ascii="Arial" w:hAnsi="Arial" w:cs="Arial"/>
                <w:noProof/>
              </w:rPr>
              <w:tab/>
            </w:r>
            <w:r w:rsidRPr="00EE5E43">
              <w:rPr>
                <w:rFonts w:ascii="Arial" w:hAnsi="Arial" w:cs="Arial"/>
                <w:noProof/>
              </w:rPr>
              <w:t>Ik/tk</w:t>
            </w:r>
          </w:p>
        </w:tc>
        <w:tc>
          <w:tcPr>
            <w:tcW w:w="2301" w:type="dxa"/>
          </w:tcPr>
          <w:p w14:paraId="0C2632C0" w14:textId="77777777" w:rsidR="001547CD" w:rsidRPr="00EE5E43" w:rsidRDefault="007C7945" w:rsidP="0076458E">
            <w:pPr>
              <w:spacing w:before="60"/>
              <w:jc w:val="both"/>
              <w:rPr>
                <w:rFonts w:ascii="Arial" w:hAnsi="Arial" w:cs="Arial"/>
                <w:noProof/>
              </w:rPr>
            </w:pPr>
            <w:r w:rsidRPr="00EE5E43">
              <w:rPr>
                <w:rFonts w:ascii="Arial" w:hAnsi="Arial" w:cs="Arial"/>
                <w:noProof/>
              </w:rPr>
              <w:t>≥ 2 kA/1 s</w:t>
            </w:r>
          </w:p>
        </w:tc>
      </w:tr>
      <w:tr w:rsidR="001547CD" w:rsidRPr="00EE5E43" w14:paraId="0C2632C4" w14:textId="77777777" w:rsidTr="0076458E">
        <w:tc>
          <w:tcPr>
            <w:tcW w:w="7479" w:type="dxa"/>
            <w:gridSpan w:val="3"/>
          </w:tcPr>
          <w:p w14:paraId="0C2632C2"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lastRenderedPageBreak/>
              <w:t>Jmenovitý zkratový zapínací proud</w:t>
            </w:r>
            <w:r w:rsidRPr="00EE5E43">
              <w:rPr>
                <w:rFonts w:ascii="Arial" w:hAnsi="Arial" w:cs="Arial"/>
                <w:noProof/>
              </w:rPr>
              <w:tab/>
              <w:t>Ima</w:t>
            </w:r>
          </w:p>
        </w:tc>
        <w:tc>
          <w:tcPr>
            <w:tcW w:w="2301" w:type="dxa"/>
          </w:tcPr>
          <w:p w14:paraId="0C2632C3" w14:textId="77777777" w:rsidR="001547CD" w:rsidRPr="00EE5E43" w:rsidRDefault="007C7945" w:rsidP="007C7945">
            <w:pPr>
              <w:spacing w:before="60"/>
              <w:jc w:val="both"/>
              <w:rPr>
                <w:rFonts w:ascii="Arial" w:hAnsi="Arial" w:cs="Arial"/>
                <w:noProof/>
              </w:rPr>
            </w:pPr>
            <w:r w:rsidRPr="00EE5E43">
              <w:rPr>
                <w:rFonts w:ascii="Arial" w:hAnsi="Arial" w:cs="Arial"/>
                <w:noProof/>
              </w:rPr>
              <w:t xml:space="preserve">≥ </w:t>
            </w:r>
            <w:r w:rsidR="001547CD" w:rsidRPr="00EE5E43">
              <w:rPr>
                <w:rFonts w:ascii="Arial" w:hAnsi="Arial" w:cs="Arial"/>
                <w:noProof/>
              </w:rPr>
              <w:t>5 kA</w:t>
            </w:r>
          </w:p>
        </w:tc>
      </w:tr>
      <w:tr w:rsidR="001547CD" w:rsidRPr="00EE5E43" w14:paraId="0C2632C6" w14:textId="77777777" w:rsidTr="0076458E">
        <w:tc>
          <w:tcPr>
            <w:tcW w:w="9780" w:type="dxa"/>
            <w:gridSpan w:val="4"/>
          </w:tcPr>
          <w:p w14:paraId="0C2632C5"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 xml:space="preserve">Klasifikace </w:t>
            </w:r>
            <w:r w:rsidR="007C7945" w:rsidRPr="00EE5E43">
              <w:rPr>
                <w:rFonts w:ascii="Arial" w:hAnsi="Arial" w:cs="Arial"/>
                <w:noProof/>
              </w:rPr>
              <w:t xml:space="preserve">pro uzemňovač </w:t>
            </w:r>
            <w:r w:rsidRPr="00EE5E43">
              <w:rPr>
                <w:rFonts w:ascii="Arial" w:hAnsi="Arial" w:cs="Arial"/>
                <w:noProof/>
              </w:rPr>
              <w:t>podle ČSN EN 62271-102</w:t>
            </w:r>
          </w:p>
        </w:tc>
      </w:tr>
      <w:tr w:rsidR="001547CD" w:rsidRPr="00EE5E43" w14:paraId="0C2632C9" w14:textId="77777777" w:rsidTr="00DB3590">
        <w:tc>
          <w:tcPr>
            <w:tcW w:w="6345" w:type="dxa"/>
            <w:gridSpan w:val="2"/>
          </w:tcPr>
          <w:p w14:paraId="0C2632C7" w14:textId="3A5F016C" w:rsidR="001547CD" w:rsidRPr="00EE5E43" w:rsidRDefault="001547CD" w:rsidP="00B74E26">
            <w:pPr>
              <w:tabs>
                <w:tab w:val="left" w:pos="3544"/>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571447" w:rsidRPr="00910488">
              <w:rPr>
                <w:rFonts w:ascii="Arial" w:hAnsi="Arial" w:cs="Arial"/>
                <w:noProof/>
              </w:rPr>
              <w:t xml:space="preserve">                  </w:t>
            </w:r>
            <w:r w:rsidR="00571447" w:rsidRPr="0043592F">
              <w:rPr>
                <w:rFonts w:ascii="Arial" w:hAnsi="Arial" w:cs="Arial"/>
                <w:noProof/>
              </w:rPr>
              <w:t>třída M0</w:t>
            </w:r>
          </w:p>
        </w:tc>
        <w:tc>
          <w:tcPr>
            <w:tcW w:w="3435" w:type="dxa"/>
            <w:gridSpan w:val="2"/>
          </w:tcPr>
          <w:p w14:paraId="0C2632C8" w14:textId="7670D2F7" w:rsidR="001547CD" w:rsidRPr="00EE5E43" w:rsidRDefault="001547CD" w:rsidP="0076458E">
            <w:pPr>
              <w:spacing w:before="60"/>
              <w:jc w:val="both"/>
              <w:rPr>
                <w:rFonts w:ascii="Arial" w:hAnsi="Arial" w:cs="Arial"/>
                <w:noProof/>
              </w:rPr>
            </w:pPr>
            <w:r w:rsidRPr="00EE5E43">
              <w:rPr>
                <w:rFonts w:ascii="Arial" w:hAnsi="Arial" w:cs="Arial"/>
                <w:noProof/>
              </w:rPr>
              <w:t xml:space="preserve">Počet spínacích cyklů: </w:t>
            </w:r>
            <w:r w:rsidR="005B4B5A" w:rsidRPr="00195023">
              <w:rPr>
                <w:rFonts w:ascii="Arial" w:hAnsi="Arial" w:cs="Arial"/>
                <w:noProof/>
              </w:rPr>
              <w:t xml:space="preserve">Min. </w:t>
            </w:r>
            <w:r w:rsidRPr="00EE5E43">
              <w:rPr>
                <w:rFonts w:ascii="Arial" w:hAnsi="Arial" w:cs="Arial"/>
                <w:noProof/>
              </w:rPr>
              <w:t>1000</w:t>
            </w:r>
          </w:p>
        </w:tc>
      </w:tr>
      <w:tr w:rsidR="001547CD" w:rsidRPr="00EE5E43" w14:paraId="0C2632CC" w14:textId="77777777" w:rsidTr="00DB3590">
        <w:tc>
          <w:tcPr>
            <w:tcW w:w="6345" w:type="dxa"/>
            <w:gridSpan w:val="2"/>
          </w:tcPr>
          <w:p w14:paraId="0C2632CA" w14:textId="2AB0500E" w:rsidR="001547CD" w:rsidRPr="00EE5E43" w:rsidRDefault="001547CD" w:rsidP="00B74E26">
            <w:pPr>
              <w:tabs>
                <w:tab w:val="left" w:pos="3969"/>
              </w:tabs>
              <w:spacing w:before="60"/>
              <w:jc w:val="both"/>
              <w:rPr>
                <w:rFonts w:ascii="Arial" w:hAnsi="Arial" w:cs="Arial"/>
                <w:noProof/>
              </w:rPr>
            </w:pPr>
            <w:r w:rsidRPr="00EE5E43">
              <w:rPr>
                <w:rFonts w:ascii="Arial" w:hAnsi="Arial" w:cs="Arial"/>
                <w:noProof/>
              </w:rPr>
              <w:t>Třída elektrické</w:t>
            </w:r>
            <w:r w:rsidR="00B74E26" w:rsidRPr="00EE5E43">
              <w:rPr>
                <w:rFonts w:ascii="Arial" w:hAnsi="Arial" w:cs="Arial"/>
                <w:noProof/>
              </w:rPr>
              <w:t xml:space="preserve"> trvanlivosti</w:t>
            </w:r>
            <w:r w:rsidR="00B74E26" w:rsidRPr="00EE5E43">
              <w:rPr>
                <w:rFonts w:ascii="Arial" w:hAnsi="Arial" w:cs="Arial"/>
                <w:noProof/>
              </w:rPr>
              <w:tab/>
            </w:r>
            <w:r w:rsidR="00B74E26" w:rsidRPr="00EE5E43">
              <w:rPr>
                <w:rFonts w:ascii="Arial" w:hAnsi="Arial" w:cs="Arial"/>
                <w:noProof/>
              </w:rPr>
              <w:tab/>
            </w:r>
            <w:r w:rsidR="00B74E26" w:rsidRPr="00EE5E43">
              <w:rPr>
                <w:rFonts w:ascii="Arial" w:hAnsi="Arial" w:cs="Arial"/>
                <w:noProof/>
              </w:rPr>
              <w:tab/>
            </w:r>
            <w:r w:rsidRPr="00EE5E43">
              <w:rPr>
                <w:rFonts w:ascii="Arial" w:hAnsi="Arial" w:cs="Arial"/>
                <w:noProof/>
              </w:rPr>
              <w:t>třída E</w:t>
            </w:r>
            <w:r w:rsidR="000E5F15">
              <w:rPr>
                <w:rFonts w:ascii="Arial" w:hAnsi="Arial" w:cs="Arial"/>
                <w:noProof/>
              </w:rPr>
              <w:t>2</w:t>
            </w:r>
          </w:p>
        </w:tc>
        <w:tc>
          <w:tcPr>
            <w:tcW w:w="3435" w:type="dxa"/>
            <w:gridSpan w:val="2"/>
          </w:tcPr>
          <w:p w14:paraId="0C2632CB" w14:textId="1B9AA8DB" w:rsidR="001547CD" w:rsidRPr="00EE5E43" w:rsidRDefault="001547CD" w:rsidP="0076458E">
            <w:pPr>
              <w:spacing w:before="60"/>
              <w:jc w:val="both"/>
              <w:rPr>
                <w:rFonts w:ascii="Arial" w:hAnsi="Arial" w:cs="Arial"/>
                <w:noProof/>
              </w:rPr>
            </w:pPr>
            <w:r w:rsidRPr="00EE5E43">
              <w:rPr>
                <w:rFonts w:ascii="Arial" w:hAnsi="Arial" w:cs="Arial"/>
                <w:noProof/>
              </w:rPr>
              <w:t xml:space="preserve">Počet spínacích cyklů při Ima: </w:t>
            </w:r>
            <w:r w:rsidR="005B4B5A" w:rsidRPr="00195023">
              <w:rPr>
                <w:rFonts w:ascii="Arial" w:hAnsi="Arial" w:cs="Arial"/>
                <w:noProof/>
              </w:rPr>
              <w:t xml:space="preserve">Min. </w:t>
            </w:r>
            <w:r w:rsidRPr="00EE5E43">
              <w:rPr>
                <w:rFonts w:ascii="Arial" w:hAnsi="Arial" w:cs="Arial"/>
                <w:noProof/>
              </w:rPr>
              <w:t>5</w:t>
            </w:r>
          </w:p>
        </w:tc>
      </w:tr>
      <w:tr w:rsidR="007C7945" w:rsidRPr="00EE5E43" w14:paraId="0C2632CE" w14:textId="77777777" w:rsidTr="0076458E">
        <w:tc>
          <w:tcPr>
            <w:tcW w:w="9780" w:type="dxa"/>
            <w:gridSpan w:val="4"/>
          </w:tcPr>
          <w:p w14:paraId="0C2632CD" w14:textId="77777777" w:rsidR="007C7945" w:rsidRPr="00EE5E43" w:rsidRDefault="007C7945" w:rsidP="007C7945">
            <w:pPr>
              <w:spacing w:before="60"/>
              <w:jc w:val="both"/>
              <w:rPr>
                <w:rFonts w:ascii="Arial" w:hAnsi="Arial" w:cs="Arial"/>
                <w:noProof/>
              </w:rPr>
            </w:pPr>
            <w:r w:rsidRPr="00EE5E43">
              <w:rPr>
                <w:rFonts w:ascii="Arial" w:hAnsi="Arial" w:cs="Arial"/>
                <w:b/>
                <w:noProof/>
              </w:rPr>
              <w:t>Uzemňovač, umístěný před pojistkami (na straně k přípojnicím)</w:t>
            </w:r>
            <w:r w:rsidR="00DB3590" w:rsidRPr="00EE5E43">
              <w:rPr>
                <w:rFonts w:ascii="Arial" w:hAnsi="Arial" w:cs="Arial"/>
                <w:b/>
                <w:noProof/>
              </w:rPr>
              <w:t xml:space="preserve">  </w:t>
            </w:r>
            <w:r w:rsidR="00DB3590" w:rsidRPr="00EE5E43">
              <w:rPr>
                <w:rFonts w:ascii="Arial" w:hAnsi="Arial" w:cs="Arial"/>
                <w:noProof/>
              </w:rPr>
              <w:t>**)</w:t>
            </w:r>
          </w:p>
        </w:tc>
      </w:tr>
      <w:tr w:rsidR="007C7945" w:rsidRPr="00EE5E43" w14:paraId="0C2632D1" w14:textId="77777777" w:rsidTr="0076458E">
        <w:tc>
          <w:tcPr>
            <w:tcW w:w="7479" w:type="dxa"/>
            <w:gridSpan w:val="3"/>
          </w:tcPr>
          <w:p w14:paraId="0C2632CF" w14:textId="77777777" w:rsidR="007C7945" w:rsidRPr="00EE5E43" w:rsidRDefault="007C7945" w:rsidP="00DB3590">
            <w:pPr>
              <w:tabs>
                <w:tab w:val="left" w:pos="6096"/>
              </w:tabs>
              <w:spacing w:before="60"/>
              <w:jc w:val="both"/>
              <w:rPr>
                <w:rFonts w:ascii="Arial" w:hAnsi="Arial" w:cs="Arial"/>
                <w:noProof/>
              </w:rPr>
            </w:pPr>
            <w:r w:rsidRPr="00EE5E43">
              <w:rPr>
                <w:rFonts w:ascii="Arial" w:hAnsi="Arial" w:cs="Arial"/>
                <w:noProof/>
              </w:rPr>
              <w:t xml:space="preserve">Jmenovitý krátkodobý výdržný proud/jmen. doba zkratu           </w:t>
            </w:r>
            <w:r w:rsidR="00DB3590" w:rsidRPr="00EE5E43">
              <w:rPr>
                <w:rFonts w:ascii="Arial" w:hAnsi="Arial" w:cs="Arial"/>
                <w:noProof/>
              </w:rPr>
              <w:t xml:space="preserve"> </w:t>
            </w:r>
            <w:r w:rsidRPr="00EE5E43">
              <w:rPr>
                <w:rFonts w:ascii="Arial" w:hAnsi="Arial" w:cs="Arial"/>
                <w:noProof/>
              </w:rPr>
              <w:t>Ik/tk</w:t>
            </w:r>
          </w:p>
        </w:tc>
        <w:tc>
          <w:tcPr>
            <w:tcW w:w="2301" w:type="dxa"/>
          </w:tcPr>
          <w:p w14:paraId="0C2632D0" w14:textId="77777777" w:rsidR="007C7945" w:rsidRPr="00EE5E43" w:rsidRDefault="007C7945" w:rsidP="0076458E">
            <w:pPr>
              <w:spacing w:before="60"/>
              <w:jc w:val="both"/>
              <w:rPr>
                <w:rFonts w:ascii="Arial" w:hAnsi="Arial" w:cs="Arial"/>
                <w:noProof/>
              </w:rPr>
            </w:pPr>
            <w:r w:rsidRPr="00EE5E43">
              <w:rPr>
                <w:rFonts w:ascii="Arial" w:hAnsi="Arial" w:cs="Arial"/>
                <w:noProof/>
              </w:rPr>
              <w:t>≥ 2 kA/1 s</w:t>
            </w:r>
          </w:p>
        </w:tc>
      </w:tr>
      <w:tr w:rsidR="007C7945" w:rsidRPr="00EE5E43" w14:paraId="0C2632D4" w14:textId="77777777" w:rsidTr="0076458E">
        <w:tc>
          <w:tcPr>
            <w:tcW w:w="7479" w:type="dxa"/>
            <w:gridSpan w:val="3"/>
          </w:tcPr>
          <w:p w14:paraId="0C2632D2" w14:textId="77777777" w:rsidR="007C7945" w:rsidRPr="00EE5E43" w:rsidRDefault="007C7945"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301" w:type="dxa"/>
          </w:tcPr>
          <w:p w14:paraId="0C2632D3" w14:textId="77777777" w:rsidR="007C7945" w:rsidRPr="00EE5E43" w:rsidRDefault="007C7945" w:rsidP="0076458E">
            <w:pPr>
              <w:spacing w:before="60"/>
              <w:jc w:val="both"/>
              <w:rPr>
                <w:rFonts w:ascii="Arial" w:hAnsi="Arial" w:cs="Arial"/>
                <w:noProof/>
              </w:rPr>
            </w:pPr>
            <w:r w:rsidRPr="00EE5E43">
              <w:rPr>
                <w:rFonts w:ascii="Arial" w:hAnsi="Arial" w:cs="Arial"/>
                <w:noProof/>
              </w:rPr>
              <w:t>≥ 5 kA</w:t>
            </w:r>
          </w:p>
        </w:tc>
      </w:tr>
      <w:tr w:rsidR="007C7945" w:rsidRPr="00EE5E43" w14:paraId="0C2632D6" w14:textId="77777777" w:rsidTr="0076458E">
        <w:tc>
          <w:tcPr>
            <w:tcW w:w="9780" w:type="dxa"/>
            <w:gridSpan w:val="4"/>
          </w:tcPr>
          <w:p w14:paraId="0C2632D5" w14:textId="77777777" w:rsidR="007C7945" w:rsidRPr="00EE5E43" w:rsidRDefault="007C7945" w:rsidP="0076458E">
            <w:pPr>
              <w:tabs>
                <w:tab w:val="left" w:pos="6096"/>
              </w:tabs>
              <w:spacing w:before="60"/>
              <w:jc w:val="both"/>
              <w:rPr>
                <w:rFonts w:ascii="Arial" w:hAnsi="Arial" w:cs="Arial"/>
                <w:noProof/>
              </w:rPr>
            </w:pPr>
            <w:r w:rsidRPr="00EE5E43">
              <w:rPr>
                <w:rFonts w:ascii="Arial" w:hAnsi="Arial" w:cs="Arial"/>
                <w:noProof/>
              </w:rPr>
              <w:t>Klasifikace pro uzemňovač podle ČSN EN 62271-102</w:t>
            </w:r>
          </w:p>
        </w:tc>
      </w:tr>
      <w:tr w:rsidR="007C7945" w:rsidRPr="00EE5E43" w14:paraId="0C2632D9" w14:textId="77777777" w:rsidTr="00DB3590">
        <w:tc>
          <w:tcPr>
            <w:tcW w:w="6345" w:type="dxa"/>
            <w:gridSpan w:val="2"/>
          </w:tcPr>
          <w:p w14:paraId="0C2632D7" w14:textId="00F946D7" w:rsidR="007C7945" w:rsidRPr="00EE5E43" w:rsidRDefault="007C7945" w:rsidP="00DB3590">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00571447">
              <w:rPr>
                <w:rFonts w:ascii="Arial" w:hAnsi="Arial" w:cs="Arial"/>
                <w:noProof/>
              </w:rPr>
              <w:t xml:space="preserve">                                  </w:t>
            </w:r>
            <w:r w:rsidR="00571447" w:rsidRPr="0043592F">
              <w:rPr>
                <w:rFonts w:ascii="Arial" w:hAnsi="Arial" w:cs="Arial"/>
                <w:noProof/>
              </w:rPr>
              <w:t>třída M0</w:t>
            </w:r>
          </w:p>
        </w:tc>
        <w:tc>
          <w:tcPr>
            <w:tcW w:w="3435" w:type="dxa"/>
            <w:gridSpan w:val="2"/>
          </w:tcPr>
          <w:p w14:paraId="0C2632D8" w14:textId="16047AB6" w:rsidR="007C7945" w:rsidRPr="00EE5E43" w:rsidRDefault="007C7945" w:rsidP="0076458E">
            <w:pPr>
              <w:spacing w:before="60"/>
              <w:jc w:val="both"/>
              <w:rPr>
                <w:rFonts w:ascii="Arial" w:hAnsi="Arial" w:cs="Arial"/>
                <w:noProof/>
              </w:rPr>
            </w:pPr>
            <w:r w:rsidRPr="00EE5E43">
              <w:rPr>
                <w:rFonts w:ascii="Arial" w:hAnsi="Arial" w:cs="Arial"/>
                <w:noProof/>
              </w:rPr>
              <w:t xml:space="preserve">Počet spínacích cyklů: </w:t>
            </w:r>
            <w:r w:rsidR="005B4B5A" w:rsidRPr="00195023">
              <w:rPr>
                <w:rFonts w:ascii="Arial" w:hAnsi="Arial" w:cs="Arial"/>
                <w:noProof/>
              </w:rPr>
              <w:t xml:space="preserve">Min. </w:t>
            </w:r>
            <w:r w:rsidRPr="00EE5E43">
              <w:rPr>
                <w:rFonts w:ascii="Arial" w:hAnsi="Arial" w:cs="Arial"/>
                <w:noProof/>
              </w:rPr>
              <w:t>1000</w:t>
            </w:r>
          </w:p>
        </w:tc>
      </w:tr>
      <w:tr w:rsidR="007C7945" w:rsidRPr="00EE5E43" w14:paraId="0C2632DC" w14:textId="77777777" w:rsidTr="00DB3590">
        <w:tc>
          <w:tcPr>
            <w:tcW w:w="6345" w:type="dxa"/>
            <w:gridSpan w:val="2"/>
          </w:tcPr>
          <w:p w14:paraId="0C2632DA" w14:textId="61B23BB2" w:rsidR="007C7945" w:rsidRPr="00EE5E43" w:rsidRDefault="007C7945" w:rsidP="00DB3590">
            <w:pPr>
              <w:tabs>
                <w:tab w:val="left" w:pos="3969"/>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DB3590" w:rsidRPr="00EE5E43">
              <w:rPr>
                <w:rFonts w:ascii="Arial" w:hAnsi="Arial" w:cs="Arial"/>
                <w:noProof/>
              </w:rPr>
              <w:tab/>
            </w:r>
            <w:r w:rsidR="00DB3590" w:rsidRPr="00EE5E43">
              <w:rPr>
                <w:rFonts w:ascii="Arial" w:hAnsi="Arial" w:cs="Arial"/>
                <w:noProof/>
              </w:rPr>
              <w:tab/>
            </w:r>
            <w:r w:rsidRPr="00EE5E43">
              <w:rPr>
                <w:rFonts w:ascii="Arial" w:hAnsi="Arial" w:cs="Arial"/>
                <w:noProof/>
              </w:rPr>
              <w:t>třída E</w:t>
            </w:r>
            <w:r w:rsidR="000E5F15">
              <w:rPr>
                <w:rFonts w:ascii="Arial" w:hAnsi="Arial" w:cs="Arial"/>
                <w:noProof/>
              </w:rPr>
              <w:t>2</w:t>
            </w:r>
          </w:p>
        </w:tc>
        <w:tc>
          <w:tcPr>
            <w:tcW w:w="3435" w:type="dxa"/>
            <w:gridSpan w:val="2"/>
          </w:tcPr>
          <w:p w14:paraId="1723A476" w14:textId="58D84943" w:rsidR="009F1B82" w:rsidRPr="009F1B82" w:rsidRDefault="009F1B82" w:rsidP="00A17BF6">
            <w:pPr>
              <w:jc w:val="both"/>
              <w:rPr>
                <w:rFonts w:ascii="Arial" w:hAnsi="Arial" w:cs="Arial"/>
                <w:noProof/>
              </w:rPr>
            </w:pPr>
            <w:r w:rsidRPr="00A17BF6">
              <w:rPr>
                <w:rFonts w:ascii="Arial" w:hAnsi="Arial" w:cs="Arial"/>
                <w:noProof/>
              </w:rPr>
              <w:t>Počet spínacích cyklů při Ir:  Min. 100</w:t>
            </w:r>
          </w:p>
          <w:p w14:paraId="0C2632DB" w14:textId="596F1FCB" w:rsidR="007C7945" w:rsidRPr="00EE5E43" w:rsidRDefault="007C7945" w:rsidP="0076458E">
            <w:pPr>
              <w:spacing w:before="60"/>
              <w:jc w:val="both"/>
              <w:rPr>
                <w:rFonts w:ascii="Arial" w:hAnsi="Arial" w:cs="Arial"/>
                <w:noProof/>
              </w:rPr>
            </w:pPr>
            <w:r w:rsidRPr="00EE5E43">
              <w:rPr>
                <w:rFonts w:ascii="Arial" w:hAnsi="Arial" w:cs="Arial"/>
                <w:noProof/>
              </w:rPr>
              <w:t xml:space="preserve">Počet spínacích cyklů při Ima: </w:t>
            </w:r>
            <w:r w:rsidR="005B4B5A" w:rsidRPr="00195023">
              <w:rPr>
                <w:rFonts w:ascii="Arial" w:hAnsi="Arial" w:cs="Arial"/>
                <w:noProof/>
              </w:rPr>
              <w:t xml:space="preserve">Min. </w:t>
            </w:r>
            <w:r w:rsidRPr="00EE5E43">
              <w:rPr>
                <w:rFonts w:ascii="Arial" w:hAnsi="Arial" w:cs="Arial"/>
                <w:noProof/>
              </w:rPr>
              <w:t>5</w:t>
            </w:r>
          </w:p>
        </w:tc>
      </w:tr>
      <w:tr w:rsidR="00536002" w:rsidRPr="00EE5E43" w14:paraId="0C2632DE" w14:textId="77777777" w:rsidTr="0076458E">
        <w:tc>
          <w:tcPr>
            <w:tcW w:w="9780" w:type="dxa"/>
            <w:gridSpan w:val="4"/>
          </w:tcPr>
          <w:p w14:paraId="0C2632DD" w14:textId="77777777" w:rsidR="00536002" w:rsidRPr="00EE5E43" w:rsidRDefault="00536002" w:rsidP="0076458E">
            <w:pPr>
              <w:spacing w:before="60"/>
              <w:jc w:val="both"/>
              <w:rPr>
                <w:rFonts w:ascii="Arial" w:hAnsi="Arial" w:cs="Arial"/>
                <w:noProof/>
                <w:color w:val="FF0000"/>
              </w:rPr>
            </w:pPr>
          </w:p>
        </w:tc>
      </w:tr>
      <w:tr w:rsidR="00536002" w:rsidRPr="00EE5E43" w14:paraId="0C2632E0" w14:textId="77777777" w:rsidTr="0076458E">
        <w:tc>
          <w:tcPr>
            <w:tcW w:w="9780" w:type="dxa"/>
            <w:gridSpan w:val="4"/>
          </w:tcPr>
          <w:p w14:paraId="0C2632DF" w14:textId="77777777" w:rsidR="00536002" w:rsidRPr="00EE5E43" w:rsidRDefault="00536002" w:rsidP="0076458E">
            <w:pPr>
              <w:spacing w:before="60"/>
              <w:jc w:val="both"/>
              <w:rPr>
                <w:rFonts w:ascii="Arial" w:hAnsi="Arial" w:cs="Arial"/>
                <w:noProof/>
                <w:color w:val="FF0000"/>
              </w:rPr>
            </w:pPr>
            <w:r w:rsidRPr="00EE5E43">
              <w:rPr>
                <w:rFonts w:ascii="Arial" w:hAnsi="Arial" w:cs="Arial"/>
                <w:b/>
                <w:noProof/>
              </w:rPr>
              <w:t>Pojistkový spodek (zásobník)</w:t>
            </w:r>
          </w:p>
        </w:tc>
      </w:tr>
      <w:tr w:rsidR="00536002" w:rsidRPr="00EE5E43" w14:paraId="0C2632E3" w14:textId="77777777" w:rsidTr="00DB3590">
        <w:tc>
          <w:tcPr>
            <w:tcW w:w="5637" w:type="dxa"/>
          </w:tcPr>
          <w:p w14:paraId="0C2632E1" w14:textId="77777777" w:rsidR="00536002" w:rsidRPr="00EE5E43" w:rsidRDefault="006721E4" w:rsidP="0076458E">
            <w:pPr>
              <w:tabs>
                <w:tab w:val="left" w:pos="6096"/>
              </w:tabs>
              <w:spacing w:before="60"/>
              <w:jc w:val="both"/>
              <w:rPr>
                <w:rFonts w:ascii="Arial" w:hAnsi="Arial" w:cs="Arial"/>
                <w:noProof/>
              </w:rPr>
            </w:pPr>
            <w:r w:rsidRPr="00EE5E43">
              <w:rPr>
                <w:rFonts w:ascii="Arial" w:hAnsi="Arial" w:cs="Arial"/>
                <w:noProof/>
              </w:rPr>
              <w:t>Rozměr pojistkové vložky „e“</w:t>
            </w:r>
          </w:p>
        </w:tc>
        <w:tc>
          <w:tcPr>
            <w:tcW w:w="4143" w:type="dxa"/>
            <w:gridSpan w:val="3"/>
          </w:tcPr>
          <w:p w14:paraId="0C2632E2" w14:textId="77777777" w:rsidR="00536002" w:rsidRPr="00EE5E43" w:rsidRDefault="006721E4" w:rsidP="006721E4">
            <w:pPr>
              <w:tabs>
                <w:tab w:val="left" w:pos="6096"/>
              </w:tabs>
              <w:spacing w:before="60"/>
              <w:jc w:val="both"/>
              <w:rPr>
                <w:rFonts w:ascii="Arial" w:hAnsi="Arial" w:cs="Arial"/>
                <w:noProof/>
              </w:rPr>
            </w:pPr>
            <w:r w:rsidRPr="00EE5E43">
              <w:rPr>
                <w:rFonts w:ascii="Arial" w:hAnsi="Arial" w:cs="Arial"/>
                <w:noProof/>
              </w:rPr>
              <w:t>442 mm</w:t>
            </w:r>
          </w:p>
        </w:tc>
      </w:tr>
      <w:tr w:rsidR="00536002" w:rsidRPr="00EE5E43" w14:paraId="0C2632E6" w14:textId="77777777" w:rsidTr="00DB3590">
        <w:tc>
          <w:tcPr>
            <w:tcW w:w="5637" w:type="dxa"/>
          </w:tcPr>
          <w:p w14:paraId="0C2632E4" w14:textId="77777777" w:rsidR="00536002" w:rsidRPr="00EE5E43" w:rsidRDefault="006721E4" w:rsidP="0076458E">
            <w:pPr>
              <w:tabs>
                <w:tab w:val="left" w:pos="6096"/>
              </w:tabs>
              <w:spacing w:before="60"/>
              <w:jc w:val="both"/>
              <w:rPr>
                <w:rFonts w:ascii="Arial" w:hAnsi="Arial" w:cs="Arial"/>
                <w:noProof/>
              </w:rPr>
            </w:pPr>
            <w:r w:rsidRPr="00EE5E43">
              <w:rPr>
                <w:rFonts w:ascii="Arial" w:hAnsi="Arial" w:cs="Arial"/>
                <w:noProof/>
              </w:rPr>
              <w:t>Maximální jmenovitý proud pojistkové vložky</w:t>
            </w:r>
          </w:p>
        </w:tc>
        <w:tc>
          <w:tcPr>
            <w:tcW w:w="4143" w:type="dxa"/>
            <w:gridSpan w:val="3"/>
          </w:tcPr>
          <w:p w14:paraId="0C2632E5" w14:textId="77777777" w:rsidR="00536002" w:rsidRPr="00EE5E43" w:rsidRDefault="006721E4" w:rsidP="006721E4">
            <w:pPr>
              <w:tabs>
                <w:tab w:val="left" w:pos="6096"/>
              </w:tabs>
              <w:spacing w:before="60"/>
              <w:jc w:val="both"/>
              <w:rPr>
                <w:rFonts w:ascii="Arial" w:hAnsi="Arial" w:cs="Arial"/>
                <w:noProof/>
              </w:rPr>
            </w:pPr>
            <w:r w:rsidRPr="00EE5E43">
              <w:rPr>
                <w:rFonts w:ascii="Arial" w:hAnsi="Arial" w:cs="Arial"/>
                <w:noProof/>
              </w:rPr>
              <w:t>80 A</w:t>
            </w:r>
          </w:p>
        </w:tc>
      </w:tr>
      <w:tr w:rsidR="006721E4" w:rsidRPr="00EE5E43" w14:paraId="0C2632EA" w14:textId="77777777" w:rsidTr="00DB3590">
        <w:tc>
          <w:tcPr>
            <w:tcW w:w="5637" w:type="dxa"/>
          </w:tcPr>
          <w:p w14:paraId="0C2632E7" w14:textId="77777777" w:rsidR="006721E4" w:rsidRPr="00EE5E43" w:rsidRDefault="006721E4" w:rsidP="0076458E">
            <w:pPr>
              <w:tabs>
                <w:tab w:val="left" w:pos="6096"/>
              </w:tabs>
              <w:spacing w:before="60"/>
              <w:jc w:val="both"/>
              <w:rPr>
                <w:rFonts w:ascii="Arial" w:hAnsi="Arial" w:cs="Arial"/>
                <w:noProof/>
              </w:rPr>
            </w:pPr>
            <w:r w:rsidRPr="00EE5E43">
              <w:rPr>
                <w:rFonts w:ascii="Arial" w:hAnsi="Arial" w:cs="Arial"/>
                <w:noProof/>
              </w:rPr>
              <w:t>Typ vybavovacího zařízení pojistkové vložky</w:t>
            </w:r>
          </w:p>
        </w:tc>
        <w:tc>
          <w:tcPr>
            <w:tcW w:w="4143" w:type="dxa"/>
            <w:gridSpan w:val="3"/>
          </w:tcPr>
          <w:p w14:paraId="0C2632E8" w14:textId="77777777" w:rsidR="006721E4" w:rsidRPr="00EE5E43" w:rsidRDefault="000012D3" w:rsidP="006721E4">
            <w:pPr>
              <w:tabs>
                <w:tab w:val="left" w:pos="6096"/>
              </w:tabs>
              <w:spacing w:before="60"/>
              <w:jc w:val="both"/>
              <w:rPr>
                <w:rFonts w:ascii="Arial" w:hAnsi="Arial" w:cs="Arial"/>
                <w:noProof/>
              </w:rPr>
            </w:pPr>
            <w:r w:rsidRPr="00EE5E43">
              <w:rPr>
                <w:rFonts w:ascii="Arial" w:hAnsi="Arial" w:cs="Arial"/>
                <w:noProof/>
              </w:rPr>
              <w:t>„</w:t>
            </w:r>
            <w:r w:rsidR="006721E4" w:rsidRPr="00EE5E43">
              <w:rPr>
                <w:rFonts w:ascii="Arial" w:hAnsi="Arial" w:cs="Arial"/>
                <w:noProof/>
              </w:rPr>
              <w:t>Střední</w:t>
            </w:r>
            <w:r w:rsidRPr="00EE5E43">
              <w:rPr>
                <w:rFonts w:ascii="Arial" w:hAnsi="Arial" w:cs="Arial"/>
                <w:noProof/>
              </w:rPr>
              <w:t>“</w:t>
            </w:r>
            <w:r w:rsidR="006721E4" w:rsidRPr="00EE5E43">
              <w:rPr>
                <w:rFonts w:ascii="Arial" w:hAnsi="Arial" w:cs="Arial"/>
                <w:noProof/>
              </w:rPr>
              <w:t xml:space="preserve"> dle ČSN EN 60</w:t>
            </w:r>
            <w:r w:rsidRPr="00EE5E43">
              <w:rPr>
                <w:rFonts w:ascii="Arial" w:hAnsi="Arial" w:cs="Arial"/>
                <w:noProof/>
              </w:rPr>
              <w:t>282-1</w:t>
            </w:r>
          </w:p>
          <w:p w14:paraId="0C2632E9" w14:textId="77777777" w:rsidR="00600B8B" w:rsidRPr="00EE5E43" w:rsidRDefault="00600B8B" w:rsidP="006721E4">
            <w:pPr>
              <w:tabs>
                <w:tab w:val="left" w:pos="6096"/>
              </w:tabs>
              <w:spacing w:before="60"/>
              <w:jc w:val="both"/>
              <w:rPr>
                <w:rFonts w:ascii="Arial" w:hAnsi="Arial" w:cs="Arial"/>
                <w:noProof/>
              </w:rPr>
            </w:pPr>
            <w:r w:rsidRPr="00EE5E43">
              <w:rPr>
                <w:rFonts w:ascii="Arial" w:hAnsi="Arial" w:cs="Arial"/>
                <w:noProof/>
              </w:rPr>
              <w:t>(80 N, délka vybavovacího kolíku 30 mm)</w:t>
            </w:r>
          </w:p>
        </w:tc>
      </w:tr>
      <w:tr w:rsidR="000012D3" w:rsidRPr="00EE5E43" w14:paraId="0C2632ED" w14:textId="77777777" w:rsidTr="00DB3590">
        <w:tc>
          <w:tcPr>
            <w:tcW w:w="5637" w:type="dxa"/>
          </w:tcPr>
          <w:p w14:paraId="0C2632EB" w14:textId="77777777" w:rsidR="000012D3" w:rsidRPr="00EE5E43" w:rsidRDefault="000012D3" w:rsidP="0076458E">
            <w:pPr>
              <w:tabs>
                <w:tab w:val="left" w:pos="6096"/>
              </w:tabs>
              <w:spacing w:before="60"/>
              <w:jc w:val="both"/>
              <w:rPr>
                <w:rFonts w:ascii="Arial" w:hAnsi="Arial" w:cs="Arial"/>
                <w:noProof/>
              </w:rPr>
            </w:pPr>
            <w:r w:rsidRPr="00EE5E43">
              <w:rPr>
                <w:rFonts w:ascii="Arial" w:hAnsi="Arial" w:cs="Arial"/>
                <w:noProof/>
              </w:rPr>
              <w:t>Stupeň krytí (ve spojení s kovovým krytem rozvaděče)</w:t>
            </w:r>
          </w:p>
        </w:tc>
        <w:tc>
          <w:tcPr>
            <w:tcW w:w="4143" w:type="dxa"/>
            <w:gridSpan w:val="3"/>
          </w:tcPr>
          <w:p w14:paraId="0C2632EC" w14:textId="067C361C" w:rsidR="000012D3" w:rsidRPr="00EE5E43" w:rsidRDefault="000012D3" w:rsidP="006721E4">
            <w:pPr>
              <w:tabs>
                <w:tab w:val="left" w:pos="6096"/>
              </w:tabs>
              <w:spacing w:before="60"/>
              <w:jc w:val="both"/>
              <w:rPr>
                <w:rFonts w:ascii="Arial" w:hAnsi="Arial" w:cs="Arial"/>
                <w:noProof/>
              </w:rPr>
            </w:pPr>
            <w:r w:rsidRPr="00EE5E43">
              <w:rPr>
                <w:rFonts w:ascii="Arial" w:hAnsi="Arial" w:cs="Arial"/>
                <w:noProof/>
              </w:rPr>
              <w:t>≥ IP</w:t>
            </w:r>
            <w:r w:rsidR="000E5F15">
              <w:rPr>
                <w:rFonts w:ascii="Arial" w:hAnsi="Arial" w:cs="Arial"/>
                <w:noProof/>
              </w:rPr>
              <w:t>6</w:t>
            </w:r>
            <w:r w:rsidRPr="00EE5E43">
              <w:rPr>
                <w:rFonts w:ascii="Arial" w:hAnsi="Arial" w:cs="Arial"/>
                <w:noProof/>
              </w:rPr>
              <w:t>X</w:t>
            </w:r>
          </w:p>
        </w:tc>
      </w:tr>
    </w:tbl>
    <w:p w14:paraId="0C2632EE" w14:textId="77777777" w:rsidR="00C5297A" w:rsidRPr="00EE5E43" w:rsidRDefault="00C5297A" w:rsidP="00621C5E">
      <w:pPr>
        <w:spacing w:before="60"/>
        <w:jc w:val="both"/>
        <w:rPr>
          <w:rFonts w:ascii="Arial" w:hAnsi="Arial" w:cs="Arial"/>
          <w:noProof/>
        </w:rPr>
      </w:pPr>
    </w:p>
    <w:p w14:paraId="0C2632EF" w14:textId="77777777" w:rsidR="00DB3590" w:rsidRPr="00EE5E43" w:rsidRDefault="00DB3590" w:rsidP="00DB3590">
      <w:pPr>
        <w:spacing w:before="60"/>
        <w:jc w:val="both"/>
        <w:rPr>
          <w:rFonts w:ascii="Arial" w:hAnsi="Arial" w:cs="Arial"/>
          <w:noProof/>
        </w:rPr>
      </w:pPr>
      <w:r w:rsidRPr="00EE5E43">
        <w:rPr>
          <w:rFonts w:ascii="Arial" w:hAnsi="Arial" w:cs="Arial"/>
          <w:noProof/>
        </w:rPr>
        <w:t>*)</w:t>
      </w:r>
      <w:r w:rsidRPr="00EE5E43">
        <w:rPr>
          <w:rFonts w:ascii="Arial" w:hAnsi="Arial" w:cs="Arial"/>
          <w:noProof/>
        </w:rPr>
        <w:tab/>
        <w:t>Hodnota platí bez uvažování vložených pojistkových vložek IEC</w:t>
      </w:r>
    </w:p>
    <w:p w14:paraId="0C2632F0" w14:textId="7835FE0C" w:rsidR="000F233C" w:rsidRPr="00EE5E43" w:rsidRDefault="00DB3590" w:rsidP="000F233C">
      <w:pPr>
        <w:spacing w:before="60"/>
        <w:jc w:val="both"/>
        <w:rPr>
          <w:rFonts w:ascii="Arial" w:hAnsi="Arial" w:cs="Arial"/>
          <w:noProof/>
        </w:rPr>
      </w:pPr>
      <w:r w:rsidRPr="00EE5E43">
        <w:rPr>
          <w:rFonts w:ascii="Arial" w:hAnsi="Arial" w:cs="Arial"/>
          <w:noProof/>
        </w:rPr>
        <w:t>**)</w:t>
      </w:r>
      <w:r w:rsidRPr="00EE5E43">
        <w:rPr>
          <w:rFonts w:ascii="Arial" w:hAnsi="Arial" w:cs="Arial"/>
          <w:noProof/>
        </w:rPr>
        <w:tab/>
        <w:t>zatížitelnost uzemňovače při zohlednění maximálního jmenovitého výkonu transformátoru 1</w:t>
      </w:r>
      <w:r w:rsidR="000E5F15">
        <w:rPr>
          <w:rFonts w:ascii="Arial" w:hAnsi="Arial" w:cs="Arial"/>
          <w:noProof/>
        </w:rPr>
        <w:t>0</w:t>
      </w:r>
      <w:r w:rsidRPr="00EE5E43">
        <w:rPr>
          <w:rFonts w:ascii="Arial" w:hAnsi="Arial" w:cs="Arial"/>
          <w:noProof/>
        </w:rPr>
        <w:t>00 kVA</w:t>
      </w:r>
    </w:p>
    <w:p w14:paraId="0C2632F1" w14:textId="77777777" w:rsidR="000F233C" w:rsidRPr="00EE5E43" w:rsidRDefault="000F233C" w:rsidP="000F233C">
      <w:pPr>
        <w:spacing w:before="60"/>
        <w:jc w:val="both"/>
        <w:rPr>
          <w:rFonts w:ascii="Arial" w:hAnsi="Arial" w:cs="Arial"/>
          <w:noProof/>
        </w:rPr>
      </w:pPr>
    </w:p>
    <w:p w14:paraId="0C2632F2" w14:textId="77777777" w:rsidR="00FD021C" w:rsidRPr="00EE5E43" w:rsidRDefault="00FD021C" w:rsidP="000F233C">
      <w:pPr>
        <w:spacing w:before="60"/>
        <w:jc w:val="both"/>
        <w:rPr>
          <w:rFonts w:ascii="Arial" w:hAnsi="Arial" w:cs="Arial"/>
          <w:noProof/>
        </w:rPr>
      </w:pPr>
    </w:p>
    <w:p w14:paraId="0C2632F3" w14:textId="77777777" w:rsidR="002919A3" w:rsidRPr="00EE5E43" w:rsidRDefault="002919A3">
      <w:pPr>
        <w:rPr>
          <w:rFonts w:ascii="Arial" w:hAnsi="Arial" w:cs="Arial"/>
          <w:b/>
          <w:noProof/>
        </w:rPr>
      </w:pPr>
      <w:r w:rsidRPr="00EE5E43">
        <w:rPr>
          <w:rFonts w:ascii="Arial" w:hAnsi="Arial" w:cs="Arial"/>
          <w:b/>
          <w:noProof/>
        </w:rPr>
        <w:br w:type="page"/>
      </w:r>
    </w:p>
    <w:p w14:paraId="0C2632F4"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vypínačem do 630 A s funkcí opětného zapínání (kabelový vývod</w:t>
      </w:r>
      <w:r w:rsidR="004F7D63" w:rsidRPr="00EE5E43">
        <w:rPr>
          <w:rFonts w:ascii="Arial" w:hAnsi="Arial" w:cs="Arial"/>
          <w:b/>
          <w:noProof/>
        </w:rPr>
        <w:t xml:space="preserve"> – značeno L1</w:t>
      </w:r>
      <w:r w:rsidRPr="00EE5E43">
        <w:rPr>
          <w:rFonts w:ascii="Arial" w:hAnsi="Arial" w:cs="Arial"/>
          <w:b/>
          <w:noProof/>
        </w:rPr>
        <w:t>)</w:t>
      </w:r>
    </w:p>
    <w:p w14:paraId="0C2632F5"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FD021C" w:rsidRPr="00EE5E43" w14:paraId="0C2632F8" w14:textId="77777777" w:rsidTr="004F7D63">
        <w:tc>
          <w:tcPr>
            <w:tcW w:w="7479" w:type="dxa"/>
          </w:tcPr>
          <w:p w14:paraId="0C2632F6"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F7"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2FB" w14:textId="77777777" w:rsidTr="004F7D63">
        <w:tc>
          <w:tcPr>
            <w:tcW w:w="7479" w:type="dxa"/>
          </w:tcPr>
          <w:p w14:paraId="0C2632F9"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FA"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2FC"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092"/>
        <w:gridCol w:w="2251"/>
      </w:tblGrid>
      <w:tr w:rsidR="00FD021C" w:rsidRPr="00EE5E43" w14:paraId="0C2632FE" w14:textId="77777777" w:rsidTr="004F7D63">
        <w:tc>
          <w:tcPr>
            <w:tcW w:w="9630" w:type="dxa"/>
            <w:gridSpan w:val="3"/>
          </w:tcPr>
          <w:p w14:paraId="0C2632FD"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Vypínač (1x</w:t>
            </w:r>
            <w:r w:rsidR="002919A3" w:rsidRPr="00EE5E43">
              <w:rPr>
                <w:rFonts w:ascii="Arial" w:hAnsi="Arial" w:cs="Arial"/>
                <w:b/>
                <w:noProof/>
              </w:rPr>
              <w:t xml:space="preserve"> vakuový</w:t>
            </w:r>
            <w:r w:rsidRPr="00EE5E43">
              <w:rPr>
                <w:rFonts w:ascii="Arial" w:hAnsi="Arial" w:cs="Arial"/>
                <w:b/>
                <w:noProof/>
              </w:rPr>
              <w:t>)</w:t>
            </w:r>
          </w:p>
        </w:tc>
      </w:tr>
      <w:tr w:rsidR="00FD021C" w:rsidRPr="00EE5E43" w14:paraId="0C263301" w14:textId="77777777" w:rsidTr="004F7D63">
        <w:tc>
          <w:tcPr>
            <w:tcW w:w="7379" w:type="dxa"/>
            <w:gridSpan w:val="2"/>
          </w:tcPr>
          <w:p w14:paraId="0C2632F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00" w14:textId="4FE270FA" w:rsidR="00FD021C" w:rsidRPr="00EE5E43" w:rsidRDefault="00993D67" w:rsidP="004F7D63">
            <w:pPr>
              <w:spacing w:before="60" w:line="276" w:lineRule="auto"/>
              <w:jc w:val="both"/>
              <w:rPr>
                <w:rFonts w:ascii="Arial" w:hAnsi="Arial" w:cs="Arial"/>
                <w:noProof/>
              </w:rPr>
            </w:pPr>
            <w:r w:rsidRPr="00195023">
              <w:rPr>
                <w:rFonts w:ascii="Arial" w:hAnsi="Arial" w:cs="Arial"/>
                <w:noProof/>
              </w:rPr>
              <w:t xml:space="preserve">Min. </w:t>
            </w:r>
            <w:r w:rsidR="00FD021C" w:rsidRPr="00EE5E43">
              <w:rPr>
                <w:rFonts w:ascii="Arial" w:hAnsi="Arial" w:cs="Arial"/>
                <w:noProof/>
              </w:rPr>
              <w:t>630 A</w:t>
            </w:r>
          </w:p>
        </w:tc>
      </w:tr>
      <w:tr w:rsidR="00FD021C" w:rsidRPr="00EE5E43" w14:paraId="0C263304" w14:textId="77777777" w:rsidTr="004F7D63">
        <w:tc>
          <w:tcPr>
            <w:tcW w:w="7379" w:type="dxa"/>
            <w:gridSpan w:val="2"/>
          </w:tcPr>
          <w:p w14:paraId="0C263302"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03" w14:textId="63D71051" w:rsidR="00FD021C" w:rsidRPr="00EE5E43" w:rsidRDefault="00786A12" w:rsidP="004F7D63">
            <w:pPr>
              <w:spacing w:before="60" w:line="276" w:lineRule="auto"/>
              <w:jc w:val="both"/>
              <w:rPr>
                <w:rFonts w:ascii="Arial" w:hAnsi="Arial" w:cs="Arial"/>
                <w:noProof/>
              </w:rPr>
            </w:pPr>
            <w:r w:rsidRPr="00195023">
              <w:rPr>
                <w:rFonts w:ascii="Arial" w:hAnsi="Arial" w:cs="Arial"/>
                <w:noProof/>
              </w:rPr>
              <w:t xml:space="preserve">Min. </w:t>
            </w:r>
            <w:r w:rsidR="00FD021C" w:rsidRPr="00EE5E43">
              <w:rPr>
                <w:rFonts w:ascii="Arial" w:hAnsi="Arial" w:cs="Arial"/>
                <w:noProof/>
              </w:rPr>
              <w:t>20 kA</w:t>
            </w:r>
          </w:p>
        </w:tc>
      </w:tr>
      <w:tr w:rsidR="00FD021C" w:rsidRPr="00EE5E43" w14:paraId="0C263307" w14:textId="77777777" w:rsidTr="004F7D63">
        <w:tc>
          <w:tcPr>
            <w:tcW w:w="7379" w:type="dxa"/>
            <w:gridSpan w:val="2"/>
          </w:tcPr>
          <w:p w14:paraId="0C263305"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06" w14:textId="4709C13E"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0A" w14:textId="77777777" w:rsidTr="004F7D63">
        <w:tc>
          <w:tcPr>
            <w:tcW w:w="7379" w:type="dxa"/>
            <w:gridSpan w:val="2"/>
          </w:tcPr>
          <w:p w14:paraId="0C263308"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09" w14:textId="1D471ADB"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0D" w14:textId="77777777" w:rsidTr="004F7D63">
        <w:tc>
          <w:tcPr>
            <w:tcW w:w="7379" w:type="dxa"/>
            <w:gridSpan w:val="2"/>
          </w:tcPr>
          <w:p w14:paraId="0C26330B" w14:textId="77777777" w:rsidR="00FD021C" w:rsidRPr="00EE5E43" w:rsidRDefault="00FD021C" w:rsidP="004F7D63">
            <w:pPr>
              <w:tabs>
                <w:tab w:val="left" w:pos="6096"/>
              </w:tabs>
              <w:spacing w:before="60" w:line="276" w:lineRule="auto"/>
              <w:jc w:val="both"/>
              <w:rPr>
                <w:rFonts w:ascii="Arial" w:hAnsi="Arial" w:cs="Arial"/>
                <w:noProof/>
                <w:highlight w:val="yellow"/>
              </w:rPr>
            </w:pPr>
            <w:r w:rsidRPr="00EE5E43">
              <w:rPr>
                <w:rFonts w:ascii="Arial" w:hAnsi="Arial" w:cs="Arial"/>
                <w:noProof/>
              </w:rPr>
              <w:t>Jmenovitý zkratový vypínací proud</w:t>
            </w:r>
            <w:r w:rsidRPr="00EE5E43">
              <w:rPr>
                <w:rFonts w:ascii="Arial" w:hAnsi="Arial" w:cs="Arial"/>
                <w:noProof/>
              </w:rPr>
              <w:tab/>
              <w:t>Isc</w:t>
            </w:r>
          </w:p>
        </w:tc>
        <w:tc>
          <w:tcPr>
            <w:tcW w:w="2251" w:type="dxa"/>
          </w:tcPr>
          <w:p w14:paraId="0C26330C" w14:textId="32B9A2EF"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10" w14:textId="77777777" w:rsidTr="004F7D63">
        <w:tc>
          <w:tcPr>
            <w:tcW w:w="7379" w:type="dxa"/>
            <w:gridSpan w:val="2"/>
          </w:tcPr>
          <w:p w14:paraId="0C26330E" w14:textId="6AB2E3D9"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vypínací proud kabelu                                 Ic</w:t>
            </w:r>
          </w:p>
        </w:tc>
        <w:tc>
          <w:tcPr>
            <w:tcW w:w="2251" w:type="dxa"/>
          </w:tcPr>
          <w:p w14:paraId="0C26330F" w14:textId="1E589F9B"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25 A</w:t>
            </w:r>
          </w:p>
        </w:tc>
      </w:tr>
      <w:tr w:rsidR="00FD021C" w:rsidRPr="00EE5E43" w14:paraId="0C263312" w14:textId="77777777" w:rsidTr="004F7D63">
        <w:tc>
          <w:tcPr>
            <w:tcW w:w="9630" w:type="dxa"/>
            <w:gridSpan w:val="3"/>
          </w:tcPr>
          <w:p w14:paraId="0C263311" w14:textId="091E184C"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Klasifikace podle ČSN EN 62271-100 ed.</w:t>
            </w:r>
            <w:r w:rsidR="000E5F15">
              <w:rPr>
                <w:rFonts w:ascii="Arial" w:hAnsi="Arial" w:cs="Arial"/>
                <w:noProof/>
              </w:rPr>
              <w:t>3</w:t>
            </w:r>
          </w:p>
        </w:tc>
      </w:tr>
      <w:tr w:rsidR="00FD021C" w:rsidRPr="00EE5E43" w14:paraId="0C263315" w14:textId="77777777" w:rsidTr="004F7D63">
        <w:tc>
          <w:tcPr>
            <w:tcW w:w="6287" w:type="dxa"/>
          </w:tcPr>
          <w:p w14:paraId="0C263313" w14:textId="07212E10"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sidR="002665DB">
              <w:rPr>
                <w:rFonts w:ascii="Arial" w:hAnsi="Arial" w:cs="Arial"/>
                <w:noProof/>
              </w:rPr>
              <w:t>1</w:t>
            </w:r>
          </w:p>
        </w:tc>
        <w:tc>
          <w:tcPr>
            <w:tcW w:w="3343" w:type="dxa"/>
            <w:gridSpan w:val="2"/>
          </w:tcPr>
          <w:p w14:paraId="0C263314" w14:textId="0A3FCF66"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786A12" w:rsidRPr="00195023">
              <w:rPr>
                <w:rFonts w:ascii="Arial" w:hAnsi="Arial" w:cs="Arial"/>
                <w:noProof/>
              </w:rPr>
              <w:t xml:space="preserve">Min. </w:t>
            </w:r>
            <w:r w:rsidRPr="00EE5E43">
              <w:rPr>
                <w:rFonts w:ascii="Arial" w:hAnsi="Arial" w:cs="Arial"/>
                <w:noProof/>
              </w:rPr>
              <w:t>10 000</w:t>
            </w:r>
          </w:p>
        </w:tc>
      </w:tr>
      <w:tr w:rsidR="00FD021C" w:rsidRPr="00EE5E43" w14:paraId="0C263318" w14:textId="77777777" w:rsidTr="004F7D63">
        <w:tc>
          <w:tcPr>
            <w:tcW w:w="6287" w:type="dxa"/>
          </w:tcPr>
          <w:p w14:paraId="0C263316"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E2, C1</w:t>
            </w:r>
          </w:p>
        </w:tc>
        <w:tc>
          <w:tcPr>
            <w:tcW w:w="3343" w:type="dxa"/>
            <w:gridSpan w:val="2"/>
          </w:tcPr>
          <w:p w14:paraId="0C263317" w14:textId="77777777" w:rsidR="00FD021C" w:rsidRPr="00EE5E43" w:rsidRDefault="00FD021C" w:rsidP="004F7D63">
            <w:pPr>
              <w:spacing w:line="276" w:lineRule="auto"/>
              <w:jc w:val="both"/>
              <w:rPr>
                <w:rFonts w:ascii="Arial" w:hAnsi="Arial" w:cs="Arial"/>
                <w:noProof/>
              </w:rPr>
            </w:pPr>
          </w:p>
        </w:tc>
      </w:tr>
      <w:tr w:rsidR="00FD021C" w:rsidRPr="00EE5E43" w14:paraId="0C26331A" w14:textId="77777777" w:rsidTr="004F7D63">
        <w:tc>
          <w:tcPr>
            <w:tcW w:w="9630" w:type="dxa"/>
            <w:gridSpan w:val="3"/>
          </w:tcPr>
          <w:p w14:paraId="0C263319" w14:textId="4F53E800" w:rsidR="00FD021C" w:rsidRPr="00EE5E43" w:rsidRDefault="00FD021C" w:rsidP="004F7D63">
            <w:pPr>
              <w:spacing w:before="60" w:line="276" w:lineRule="auto"/>
              <w:jc w:val="both"/>
              <w:rPr>
                <w:rFonts w:ascii="Arial" w:hAnsi="Arial" w:cs="Arial"/>
                <w:noProof/>
              </w:rPr>
            </w:pPr>
            <w:r w:rsidRPr="00EE5E43">
              <w:rPr>
                <w:rFonts w:ascii="Arial" w:hAnsi="Arial" w:cs="Arial"/>
                <w:noProof/>
              </w:rPr>
              <w:t>Jmenovitý sled spínání podle ČSN EN 62271-100 ed.</w:t>
            </w:r>
            <w:r w:rsidR="000E5F15">
              <w:rPr>
                <w:rFonts w:ascii="Arial" w:hAnsi="Arial" w:cs="Arial"/>
                <w:noProof/>
              </w:rPr>
              <w:t>3</w:t>
            </w:r>
          </w:p>
        </w:tc>
      </w:tr>
      <w:tr w:rsidR="00FD021C" w:rsidRPr="00EE5E43" w14:paraId="0C26331D" w14:textId="77777777" w:rsidTr="004F7D63">
        <w:tc>
          <w:tcPr>
            <w:tcW w:w="6287" w:type="dxa"/>
          </w:tcPr>
          <w:p w14:paraId="0C26331B"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O – t – CO – t‘ – CO</w:t>
            </w:r>
          </w:p>
        </w:tc>
        <w:tc>
          <w:tcPr>
            <w:tcW w:w="3343" w:type="dxa"/>
            <w:gridSpan w:val="2"/>
          </w:tcPr>
          <w:p w14:paraId="0C26331C" w14:textId="4640C013"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O – 0,3 s – CO </w:t>
            </w:r>
            <w:r w:rsidRPr="0043592F">
              <w:rPr>
                <w:rFonts w:ascii="Arial" w:hAnsi="Arial" w:cs="Arial"/>
                <w:noProof/>
              </w:rPr>
              <w:t xml:space="preserve">– </w:t>
            </w:r>
            <w:r w:rsidR="00A963D0" w:rsidRPr="0043592F">
              <w:rPr>
                <w:rFonts w:ascii="Arial" w:hAnsi="Arial" w:cs="Arial"/>
                <w:noProof/>
              </w:rPr>
              <w:t>15 s</w:t>
            </w:r>
            <w:r w:rsidRPr="0043592F">
              <w:rPr>
                <w:rFonts w:ascii="Arial" w:hAnsi="Arial" w:cs="Arial"/>
                <w:noProof/>
              </w:rPr>
              <w:t xml:space="preserve"> - </w:t>
            </w:r>
            <w:r w:rsidRPr="00EE5E43">
              <w:rPr>
                <w:rFonts w:ascii="Arial" w:hAnsi="Arial" w:cs="Arial"/>
                <w:noProof/>
              </w:rPr>
              <w:t>CO</w:t>
            </w:r>
          </w:p>
        </w:tc>
      </w:tr>
      <w:tr w:rsidR="00FD021C" w:rsidRPr="00EE5E43" w14:paraId="0C26331F" w14:textId="77777777" w:rsidTr="004F7D63">
        <w:tc>
          <w:tcPr>
            <w:tcW w:w="9630" w:type="dxa"/>
            <w:gridSpan w:val="3"/>
          </w:tcPr>
          <w:p w14:paraId="0C26331E"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Odpojovač (1x)</w:t>
            </w:r>
          </w:p>
        </w:tc>
      </w:tr>
      <w:tr w:rsidR="00FD021C" w:rsidRPr="00EE5E43" w14:paraId="0C263322" w14:textId="77777777" w:rsidTr="004F7D63">
        <w:tc>
          <w:tcPr>
            <w:tcW w:w="7379" w:type="dxa"/>
            <w:gridSpan w:val="2"/>
          </w:tcPr>
          <w:p w14:paraId="0C263320"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21" w14:textId="5A451E2F" w:rsidR="00FD021C" w:rsidRPr="00EE5E43" w:rsidRDefault="00786A12" w:rsidP="004F7D63">
            <w:pPr>
              <w:spacing w:before="60" w:line="276" w:lineRule="auto"/>
              <w:jc w:val="both"/>
              <w:rPr>
                <w:rFonts w:ascii="Arial" w:hAnsi="Arial" w:cs="Arial"/>
                <w:noProof/>
              </w:rPr>
            </w:pPr>
            <w:r w:rsidRPr="00195023">
              <w:rPr>
                <w:rFonts w:ascii="Arial" w:hAnsi="Arial" w:cs="Arial"/>
                <w:noProof/>
              </w:rPr>
              <w:t xml:space="preserve">Min. </w:t>
            </w:r>
            <w:r w:rsidR="00FD021C" w:rsidRPr="00EE5E43">
              <w:rPr>
                <w:rFonts w:ascii="Arial" w:hAnsi="Arial" w:cs="Arial"/>
                <w:noProof/>
              </w:rPr>
              <w:t>630 A</w:t>
            </w:r>
          </w:p>
        </w:tc>
      </w:tr>
      <w:tr w:rsidR="00FD021C" w:rsidRPr="00EE5E43" w14:paraId="0C263325" w14:textId="77777777" w:rsidTr="004F7D63">
        <w:tc>
          <w:tcPr>
            <w:tcW w:w="7379" w:type="dxa"/>
            <w:gridSpan w:val="2"/>
          </w:tcPr>
          <w:p w14:paraId="0C263323"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24" w14:textId="3ED3196F"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28" w14:textId="77777777" w:rsidTr="004F7D63">
        <w:tc>
          <w:tcPr>
            <w:tcW w:w="7379" w:type="dxa"/>
            <w:gridSpan w:val="2"/>
          </w:tcPr>
          <w:p w14:paraId="0C263326"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27" w14:textId="107E7EEB"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2A" w14:textId="77777777" w:rsidTr="004F7D63">
        <w:tc>
          <w:tcPr>
            <w:tcW w:w="9630" w:type="dxa"/>
            <w:gridSpan w:val="3"/>
          </w:tcPr>
          <w:p w14:paraId="0C26332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podle ČSN EN 62271-102</w:t>
            </w:r>
          </w:p>
        </w:tc>
      </w:tr>
      <w:tr w:rsidR="00FD021C" w:rsidRPr="00EE5E43" w14:paraId="0C26332D" w14:textId="77777777" w:rsidTr="004F7D63">
        <w:tc>
          <w:tcPr>
            <w:tcW w:w="6287" w:type="dxa"/>
          </w:tcPr>
          <w:p w14:paraId="0C26332B"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M0</w:t>
            </w:r>
          </w:p>
        </w:tc>
        <w:tc>
          <w:tcPr>
            <w:tcW w:w="3343" w:type="dxa"/>
            <w:gridSpan w:val="2"/>
          </w:tcPr>
          <w:p w14:paraId="0C26332C" w14:textId="31BB17E9"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786A12" w:rsidRPr="00195023">
              <w:rPr>
                <w:rFonts w:ascii="Arial" w:hAnsi="Arial" w:cs="Arial"/>
                <w:noProof/>
              </w:rPr>
              <w:t xml:space="preserve">Min. </w:t>
            </w:r>
            <w:r w:rsidRPr="00EE5E43">
              <w:rPr>
                <w:rFonts w:ascii="Arial" w:hAnsi="Arial" w:cs="Arial"/>
                <w:noProof/>
              </w:rPr>
              <w:t>1000</w:t>
            </w:r>
          </w:p>
        </w:tc>
      </w:tr>
      <w:tr w:rsidR="00FD021C" w:rsidRPr="00EE5E43" w14:paraId="0C26332F" w14:textId="77777777" w:rsidTr="004F7D63">
        <w:tc>
          <w:tcPr>
            <w:tcW w:w="9630" w:type="dxa"/>
            <w:gridSpan w:val="3"/>
          </w:tcPr>
          <w:p w14:paraId="0C26332E"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Uzemňovač (1x)</w:t>
            </w:r>
          </w:p>
        </w:tc>
      </w:tr>
      <w:tr w:rsidR="00FD021C" w:rsidRPr="00EE5E43" w14:paraId="0C263332" w14:textId="77777777" w:rsidTr="004F7D63">
        <w:tc>
          <w:tcPr>
            <w:tcW w:w="7379" w:type="dxa"/>
            <w:gridSpan w:val="2"/>
          </w:tcPr>
          <w:p w14:paraId="0C263330"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31" w14:textId="16E00B5A"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35" w14:textId="77777777" w:rsidTr="004F7D63">
        <w:tc>
          <w:tcPr>
            <w:tcW w:w="7379" w:type="dxa"/>
            <w:gridSpan w:val="2"/>
          </w:tcPr>
          <w:p w14:paraId="0C263333"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34" w14:textId="49575828"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37" w14:textId="77777777" w:rsidTr="004F7D63">
        <w:tc>
          <w:tcPr>
            <w:tcW w:w="9630" w:type="dxa"/>
            <w:gridSpan w:val="3"/>
          </w:tcPr>
          <w:p w14:paraId="0C263336"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8A5AFA" w:rsidRPr="00EE5E43" w14:paraId="0C26333A" w14:textId="77777777" w:rsidTr="004F7D63">
        <w:tc>
          <w:tcPr>
            <w:tcW w:w="7379" w:type="dxa"/>
            <w:gridSpan w:val="2"/>
          </w:tcPr>
          <w:p w14:paraId="0C263338" w14:textId="587AD0F1" w:rsidR="008A5AFA" w:rsidRPr="00EE5E43" w:rsidRDefault="008A5AFA" w:rsidP="008A5AFA">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Pr="00786A12">
              <w:rPr>
                <w:rFonts w:ascii="Arial" w:hAnsi="Arial" w:cs="Arial"/>
                <w:noProof/>
              </w:rPr>
              <w:t>třída M</w:t>
            </w:r>
            <w:r w:rsidR="00ED4ED4" w:rsidRPr="0043592F">
              <w:rPr>
                <w:rFonts w:ascii="Arial" w:hAnsi="Arial" w:cs="Arial"/>
                <w:noProof/>
              </w:rPr>
              <w:t>0</w:t>
            </w:r>
          </w:p>
        </w:tc>
        <w:tc>
          <w:tcPr>
            <w:tcW w:w="2251" w:type="dxa"/>
          </w:tcPr>
          <w:p w14:paraId="0C263339" w14:textId="42D3D898" w:rsidR="008A5AFA" w:rsidRPr="00EE5E43" w:rsidRDefault="008A5AFA" w:rsidP="008A5AFA">
            <w:pPr>
              <w:spacing w:before="60"/>
              <w:jc w:val="both"/>
              <w:rPr>
                <w:rFonts w:ascii="Arial" w:hAnsi="Arial" w:cs="Arial"/>
                <w:noProof/>
              </w:rPr>
            </w:pPr>
            <w:r w:rsidRPr="00EE5E43">
              <w:rPr>
                <w:rFonts w:ascii="Arial" w:hAnsi="Arial" w:cs="Arial"/>
                <w:noProof/>
              </w:rPr>
              <w:t xml:space="preserve">Počet spínacích cyklů: </w:t>
            </w:r>
            <w:r w:rsidR="00786A12" w:rsidRPr="00195023">
              <w:rPr>
                <w:rFonts w:ascii="Arial" w:hAnsi="Arial" w:cs="Arial"/>
                <w:noProof/>
              </w:rPr>
              <w:t xml:space="preserve">Min. </w:t>
            </w:r>
            <w:r w:rsidRPr="00EE5E43">
              <w:rPr>
                <w:rFonts w:ascii="Arial" w:hAnsi="Arial" w:cs="Arial"/>
                <w:noProof/>
              </w:rPr>
              <w:t>1000</w:t>
            </w:r>
          </w:p>
        </w:tc>
      </w:tr>
      <w:tr w:rsidR="00FD021C" w:rsidRPr="00EE5E43" w14:paraId="0C26333D" w14:textId="77777777" w:rsidTr="004F7D63">
        <w:tc>
          <w:tcPr>
            <w:tcW w:w="7379" w:type="dxa"/>
            <w:gridSpan w:val="2"/>
          </w:tcPr>
          <w:p w14:paraId="0C26333B" w14:textId="15577FB8" w:rsidR="00FD021C" w:rsidRPr="00EE5E43" w:rsidRDefault="00FD021C" w:rsidP="008A5AFA">
            <w:pPr>
              <w:tabs>
                <w:tab w:val="left" w:pos="5560"/>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w:t>
            </w:r>
            <w:r w:rsidR="008A5AFA">
              <w:rPr>
                <w:rFonts w:ascii="Arial" w:hAnsi="Arial" w:cs="Arial"/>
                <w:noProof/>
              </w:rPr>
              <w:t>2</w:t>
            </w:r>
          </w:p>
        </w:tc>
        <w:tc>
          <w:tcPr>
            <w:tcW w:w="2251" w:type="dxa"/>
          </w:tcPr>
          <w:p w14:paraId="0C26333C" w14:textId="35588A22"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při Ima: </w:t>
            </w:r>
            <w:r w:rsidR="00786A12" w:rsidRPr="00195023">
              <w:rPr>
                <w:rFonts w:ascii="Arial" w:hAnsi="Arial" w:cs="Arial"/>
                <w:noProof/>
              </w:rPr>
              <w:t xml:space="preserve">Min. </w:t>
            </w:r>
            <w:r w:rsidRPr="00EE5E43">
              <w:rPr>
                <w:rFonts w:ascii="Arial" w:hAnsi="Arial" w:cs="Arial"/>
                <w:noProof/>
              </w:rPr>
              <w:t>5</w:t>
            </w:r>
          </w:p>
        </w:tc>
      </w:tr>
    </w:tbl>
    <w:p w14:paraId="0C26333E" w14:textId="77777777" w:rsidR="00FD021C" w:rsidRPr="00EE5E43" w:rsidRDefault="00FD021C" w:rsidP="00FD021C">
      <w:pPr>
        <w:spacing w:before="60"/>
        <w:jc w:val="both"/>
        <w:rPr>
          <w:rFonts w:ascii="Arial" w:hAnsi="Arial" w:cs="Arial"/>
          <w:noProof/>
        </w:rPr>
      </w:pPr>
    </w:p>
    <w:p w14:paraId="0C26333F" w14:textId="77777777" w:rsidR="002919A3" w:rsidRPr="00EE5E43" w:rsidRDefault="002919A3">
      <w:pPr>
        <w:rPr>
          <w:rFonts w:ascii="Arial" w:hAnsi="Arial" w:cs="Arial"/>
          <w:b/>
          <w:noProof/>
          <w:highlight w:val="yellow"/>
        </w:rPr>
      </w:pPr>
      <w:r w:rsidRPr="00EE5E43">
        <w:rPr>
          <w:rFonts w:ascii="Arial" w:hAnsi="Arial" w:cs="Arial"/>
          <w:b/>
          <w:noProof/>
          <w:highlight w:val="yellow"/>
        </w:rPr>
        <w:br w:type="page"/>
      </w:r>
    </w:p>
    <w:p w14:paraId="0C263340"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vypínačem do 630 A bez funkce opětného zapínání (kabelový vývod</w:t>
      </w:r>
      <w:r w:rsidR="004F7D63" w:rsidRPr="00EE5E43">
        <w:rPr>
          <w:rFonts w:ascii="Arial" w:hAnsi="Arial" w:cs="Arial"/>
          <w:b/>
          <w:noProof/>
        </w:rPr>
        <w:t xml:space="preserve"> – značeno L2</w:t>
      </w:r>
      <w:r w:rsidRPr="00EE5E43">
        <w:rPr>
          <w:rFonts w:ascii="Arial" w:hAnsi="Arial" w:cs="Arial"/>
          <w:b/>
          <w:noProof/>
        </w:rPr>
        <w:t>)</w:t>
      </w:r>
    </w:p>
    <w:p w14:paraId="0C263341"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FD021C" w:rsidRPr="00EE5E43" w14:paraId="0C263344" w14:textId="77777777" w:rsidTr="004F7D63">
        <w:tc>
          <w:tcPr>
            <w:tcW w:w="7479" w:type="dxa"/>
          </w:tcPr>
          <w:p w14:paraId="0C263342"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343"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347" w14:textId="77777777" w:rsidTr="004F7D63">
        <w:tc>
          <w:tcPr>
            <w:tcW w:w="7479" w:type="dxa"/>
          </w:tcPr>
          <w:p w14:paraId="0C263345"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346"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348"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092"/>
        <w:gridCol w:w="2251"/>
      </w:tblGrid>
      <w:tr w:rsidR="00FD021C" w:rsidRPr="00EE5E43" w14:paraId="0C26334A" w14:textId="77777777" w:rsidTr="004F7D63">
        <w:tc>
          <w:tcPr>
            <w:tcW w:w="9630" w:type="dxa"/>
            <w:gridSpan w:val="3"/>
          </w:tcPr>
          <w:p w14:paraId="0C263349"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Vypínač (1x)</w:t>
            </w:r>
          </w:p>
        </w:tc>
      </w:tr>
      <w:tr w:rsidR="00FD021C" w:rsidRPr="00EE5E43" w14:paraId="0C26334D" w14:textId="77777777" w:rsidTr="004F7D63">
        <w:tc>
          <w:tcPr>
            <w:tcW w:w="7379" w:type="dxa"/>
            <w:gridSpan w:val="2"/>
          </w:tcPr>
          <w:p w14:paraId="0C26334B"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4C" w14:textId="51FE8673" w:rsidR="00FD021C" w:rsidRPr="00EE5E43" w:rsidRDefault="00245A50" w:rsidP="004F7D63">
            <w:pPr>
              <w:spacing w:before="60" w:line="276" w:lineRule="auto"/>
              <w:jc w:val="both"/>
              <w:rPr>
                <w:rFonts w:ascii="Arial" w:hAnsi="Arial" w:cs="Arial"/>
                <w:noProof/>
              </w:rPr>
            </w:pPr>
            <w:r w:rsidRPr="00195023">
              <w:rPr>
                <w:rFonts w:ascii="Arial" w:hAnsi="Arial" w:cs="Arial"/>
                <w:noProof/>
              </w:rPr>
              <w:t xml:space="preserve">Min. </w:t>
            </w:r>
            <w:r w:rsidR="00FD021C" w:rsidRPr="00EE5E43">
              <w:rPr>
                <w:rFonts w:ascii="Arial" w:hAnsi="Arial" w:cs="Arial"/>
                <w:noProof/>
              </w:rPr>
              <w:t>630 A</w:t>
            </w:r>
          </w:p>
        </w:tc>
      </w:tr>
      <w:tr w:rsidR="00FD021C" w:rsidRPr="00EE5E43" w14:paraId="0C263350" w14:textId="77777777" w:rsidTr="004F7D63">
        <w:tc>
          <w:tcPr>
            <w:tcW w:w="7379" w:type="dxa"/>
            <w:gridSpan w:val="2"/>
          </w:tcPr>
          <w:p w14:paraId="0C26334E"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4F" w14:textId="53D5DABA" w:rsidR="00FD021C" w:rsidRPr="00EE5E43" w:rsidRDefault="00245A50"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53" w14:textId="77777777" w:rsidTr="004F7D63">
        <w:tc>
          <w:tcPr>
            <w:tcW w:w="7379" w:type="dxa"/>
            <w:gridSpan w:val="2"/>
          </w:tcPr>
          <w:p w14:paraId="0C263351"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52" w14:textId="5383FF44" w:rsidR="00FD021C" w:rsidRPr="00EE5E43" w:rsidRDefault="00245A50"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56" w14:textId="77777777" w:rsidTr="004F7D63">
        <w:tc>
          <w:tcPr>
            <w:tcW w:w="7379" w:type="dxa"/>
            <w:gridSpan w:val="2"/>
          </w:tcPr>
          <w:p w14:paraId="0C263354"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55" w14:textId="057D15DC" w:rsidR="00FD021C" w:rsidRPr="00EE5E43" w:rsidRDefault="00245A50"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59" w14:textId="77777777" w:rsidTr="004F7D63">
        <w:tc>
          <w:tcPr>
            <w:tcW w:w="7379" w:type="dxa"/>
            <w:gridSpan w:val="2"/>
          </w:tcPr>
          <w:p w14:paraId="0C263357" w14:textId="77777777" w:rsidR="00FD021C" w:rsidRPr="00EE5E43" w:rsidRDefault="00FD021C" w:rsidP="004F7D63">
            <w:pPr>
              <w:tabs>
                <w:tab w:val="left" w:pos="6096"/>
              </w:tabs>
              <w:spacing w:before="60" w:line="276" w:lineRule="auto"/>
              <w:jc w:val="both"/>
              <w:rPr>
                <w:rFonts w:ascii="Arial" w:hAnsi="Arial" w:cs="Arial"/>
                <w:noProof/>
                <w:highlight w:val="yellow"/>
              </w:rPr>
            </w:pPr>
            <w:r w:rsidRPr="00EE5E43">
              <w:rPr>
                <w:rFonts w:ascii="Arial" w:hAnsi="Arial" w:cs="Arial"/>
                <w:noProof/>
              </w:rPr>
              <w:t>Jmenovitý zkratový vypínací proud</w:t>
            </w:r>
            <w:r w:rsidRPr="00EE5E43">
              <w:rPr>
                <w:rFonts w:ascii="Arial" w:hAnsi="Arial" w:cs="Arial"/>
                <w:noProof/>
              </w:rPr>
              <w:tab/>
              <w:t>Isc</w:t>
            </w:r>
          </w:p>
        </w:tc>
        <w:tc>
          <w:tcPr>
            <w:tcW w:w="2251" w:type="dxa"/>
          </w:tcPr>
          <w:p w14:paraId="0C263358" w14:textId="3B6AE26A" w:rsidR="00FD021C" w:rsidRPr="00EE5E43" w:rsidRDefault="00245A50"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5C" w14:textId="77777777" w:rsidTr="004F7D63">
        <w:tc>
          <w:tcPr>
            <w:tcW w:w="7379" w:type="dxa"/>
            <w:gridSpan w:val="2"/>
          </w:tcPr>
          <w:p w14:paraId="0C26335A" w14:textId="6BDBE734" w:rsidR="00FD021C" w:rsidRPr="00EE5E43" w:rsidRDefault="00FD021C" w:rsidP="008A5AFA">
            <w:pPr>
              <w:tabs>
                <w:tab w:val="left" w:pos="6096"/>
              </w:tabs>
              <w:spacing w:before="60" w:line="276" w:lineRule="auto"/>
              <w:jc w:val="both"/>
              <w:rPr>
                <w:rFonts w:ascii="Arial" w:hAnsi="Arial" w:cs="Arial"/>
                <w:noProof/>
              </w:rPr>
            </w:pPr>
            <w:r w:rsidRPr="00EE5E43">
              <w:rPr>
                <w:rFonts w:ascii="Arial" w:hAnsi="Arial" w:cs="Arial"/>
                <w:noProof/>
              </w:rPr>
              <w:t xml:space="preserve">Jmenovitý vypínací proud kabelu                                </w:t>
            </w:r>
            <w:r w:rsidR="008A5AFA">
              <w:rPr>
                <w:rFonts w:ascii="Arial" w:hAnsi="Arial" w:cs="Arial"/>
                <w:noProof/>
              </w:rPr>
              <w:t xml:space="preserve">          </w:t>
            </w:r>
            <w:r w:rsidRPr="00EE5E43">
              <w:rPr>
                <w:rFonts w:ascii="Arial" w:hAnsi="Arial" w:cs="Arial"/>
                <w:noProof/>
              </w:rPr>
              <w:t xml:space="preserve"> Ic</w:t>
            </w:r>
          </w:p>
        </w:tc>
        <w:tc>
          <w:tcPr>
            <w:tcW w:w="2251" w:type="dxa"/>
          </w:tcPr>
          <w:p w14:paraId="0C26335B" w14:textId="66230031" w:rsidR="00FD021C" w:rsidRPr="00EE5E43" w:rsidRDefault="00245A50"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25 A</w:t>
            </w:r>
          </w:p>
        </w:tc>
      </w:tr>
      <w:tr w:rsidR="00FD021C" w:rsidRPr="00EE5E43" w14:paraId="0C26335E" w14:textId="77777777" w:rsidTr="004F7D63">
        <w:tc>
          <w:tcPr>
            <w:tcW w:w="9630" w:type="dxa"/>
            <w:gridSpan w:val="3"/>
          </w:tcPr>
          <w:p w14:paraId="0C26335D"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Klasifikace podle ČSN EN 62271-100 ed.2</w:t>
            </w:r>
          </w:p>
        </w:tc>
      </w:tr>
      <w:tr w:rsidR="00FD021C" w:rsidRPr="00EE5E43" w14:paraId="0C263361" w14:textId="77777777" w:rsidTr="004F7D63">
        <w:tc>
          <w:tcPr>
            <w:tcW w:w="6287" w:type="dxa"/>
          </w:tcPr>
          <w:p w14:paraId="0C26335F"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sidR="00D541FC" w:rsidRPr="00EE5E43">
              <w:rPr>
                <w:rFonts w:ascii="Arial" w:hAnsi="Arial" w:cs="Arial"/>
                <w:noProof/>
              </w:rPr>
              <w:t>1</w:t>
            </w:r>
          </w:p>
        </w:tc>
        <w:tc>
          <w:tcPr>
            <w:tcW w:w="3343" w:type="dxa"/>
            <w:gridSpan w:val="2"/>
          </w:tcPr>
          <w:p w14:paraId="0C263360" w14:textId="652445E0"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245A50" w:rsidRPr="00195023">
              <w:rPr>
                <w:rFonts w:ascii="Arial" w:hAnsi="Arial" w:cs="Arial"/>
                <w:noProof/>
              </w:rPr>
              <w:t xml:space="preserve">Min. </w:t>
            </w:r>
            <w:r w:rsidR="00D541FC" w:rsidRPr="00EE5E43">
              <w:rPr>
                <w:rFonts w:ascii="Arial" w:hAnsi="Arial" w:cs="Arial"/>
                <w:noProof/>
              </w:rPr>
              <w:t>2</w:t>
            </w:r>
            <w:r w:rsidRPr="00EE5E43">
              <w:rPr>
                <w:rFonts w:ascii="Arial" w:hAnsi="Arial" w:cs="Arial"/>
                <w:noProof/>
              </w:rPr>
              <w:t xml:space="preserve"> 000</w:t>
            </w:r>
          </w:p>
        </w:tc>
      </w:tr>
      <w:tr w:rsidR="00FD021C" w:rsidRPr="00EE5E43" w14:paraId="0C263364" w14:textId="77777777" w:rsidTr="004F7D63">
        <w:tc>
          <w:tcPr>
            <w:tcW w:w="6287" w:type="dxa"/>
          </w:tcPr>
          <w:p w14:paraId="0C263362"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E2, C1</w:t>
            </w:r>
          </w:p>
        </w:tc>
        <w:tc>
          <w:tcPr>
            <w:tcW w:w="3343" w:type="dxa"/>
            <w:gridSpan w:val="2"/>
          </w:tcPr>
          <w:p w14:paraId="0C263363" w14:textId="77777777" w:rsidR="00FD021C" w:rsidRPr="00EE5E43" w:rsidRDefault="00FD021C" w:rsidP="004F7D63">
            <w:pPr>
              <w:spacing w:line="276" w:lineRule="auto"/>
              <w:jc w:val="both"/>
              <w:rPr>
                <w:rFonts w:ascii="Arial" w:hAnsi="Arial" w:cs="Arial"/>
                <w:noProof/>
              </w:rPr>
            </w:pPr>
          </w:p>
        </w:tc>
      </w:tr>
      <w:tr w:rsidR="00FD021C" w:rsidRPr="00EE5E43" w14:paraId="0C263366" w14:textId="77777777" w:rsidTr="004F7D63">
        <w:tc>
          <w:tcPr>
            <w:tcW w:w="9630" w:type="dxa"/>
            <w:gridSpan w:val="3"/>
          </w:tcPr>
          <w:p w14:paraId="0C263365" w14:textId="199A26C1" w:rsidR="00FD021C" w:rsidRPr="00EE5E43" w:rsidRDefault="00FD021C" w:rsidP="004F7D63">
            <w:pPr>
              <w:spacing w:before="60" w:line="276" w:lineRule="auto"/>
              <w:jc w:val="both"/>
              <w:rPr>
                <w:rFonts w:ascii="Arial" w:hAnsi="Arial" w:cs="Arial"/>
                <w:noProof/>
              </w:rPr>
            </w:pPr>
            <w:r w:rsidRPr="00EE5E43">
              <w:rPr>
                <w:rFonts w:ascii="Arial" w:hAnsi="Arial" w:cs="Arial"/>
                <w:noProof/>
              </w:rPr>
              <w:t>Jmenovitý sled spínání podle ČSN EN 62271-100 ed.</w:t>
            </w:r>
            <w:r w:rsidR="008A5AFA">
              <w:rPr>
                <w:rFonts w:ascii="Arial" w:hAnsi="Arial" w:cs="Arial"/>
                <w:noProof/>
              </w:rPr>
              <w:t>3</w:t>
            </w:r>
          </w:p>
        </w:tc>
      </w:tr>
      <w:tr w:rsidR="00FD021C" w:rsidRPr="00EE5E43" w14:paraId="0C263369" w14:textId="77777777" w:rsidTr="004F7D63">
        <w:tc>
          <w:tcPr>
            <w:tcW w:w="6287" w:type="dxa"/>
          </w:tcPr>
          <w:p w14:paraId="0C263367"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O – t – CO – t‘ – CO</w:t>
            </w:r>
          </w:p>
        </w:tc>
        <w:tc>
          <w:tcPr>
            <w:tcW w:w="3343" w:type="dxa"/>
            <w:gridSpan w:val="2"/>
          </w:tcPr>
          <w:p w14:paraId="0C26336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O – </w:t>
            </w:r>
            <w:r w:rsidR="001E37B0" w:rsidRPr="00EE5E43">
              <w:rPr>
                <w:rFonts w:ascii="Arial" w:hAnsi="Arial" w:cs="Arial"/>
                <w:noProof/>
              </w:rPr>
              <w:t xml:space="preserve">3 min. </w:t>
            </w:r>
            <w:r w:rsidRPr="00EE5E43">
              <w:rPr>
                <w:rFonts w:ascii="Arial" w:hAnsi="Arial" w:cs="Arial"/>
                <w:noProof/>
              </w:rPr>
              <w:t>– CO – 3 min. - CO</w:t>
            </w:r>
          </w:p>
        </w:tc>
      </w:tr>
      <w:tr w:rsidR="00FD021C" w:rsidRPr="00EE5E43" w14:paraId="0C26336B" w14:textId="77777777" w:rsidTr="004F7D63">
        <w:tc>
          <w:tcPr>
            <w:tcW w:w="9630" w:type="dxa"/>
            <w:gridSpan w:val="3"/>
          </w:tcPr>
          <w:p w14:paraId="0C26336A"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Odpojovač (1x)</w:t>
            </w:r>
          </w:p>
        </w:tc>
      </w:tr>
      <w:tr w:rsidR="00FD021C" w:rsidRPr="00EE5E43" w14:paraId="0C26336E" w14:textId="77777777" w:rsidTr="004F7D63">
        <w:tc>
          <w:tcPr>
            <w:tcW w:w="7379" w:type="dxa"/>
            <w:gridSpan w:val="2"/>
          </w:tcPr>
          <w:p w14:paraId="0C26336C"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6D" w14:textId="1185BF3D" w:rsidR="00FD021C" w:rsidRPr="00EE5E43" w:rsidRDefault="00207079" w:rsidP="004F7D63">
            <w:pPr>
              <w:spacing w:before="60" w:line="276" w:lineRule="auto"/>
              <w:jc w:val="both"/>
              <w:rPr>
                <w:rFonts w:ascii="Arial" w:hAnsi="Arial" w:cs="Arial"/>
                <w:noProof/>
              </w:rPr>
            </w:pPr>
            <w:r w:rsidRPr="00195023">
              <w:rPr>
                <w:rFonts w:ascii="Arial" w:hAnsi="Arial" w:cs="Arial"/>
                <w:noProof/>
              </w:rPr>
              <w:t xml:space="preserve">Min. </w:t>
            </w:r>
            <w:r w:rsidR="00FD021C" w:rsidRPr="00EE5E43">
              <w:rPr>
                <w:rFonts w:ascii="Arial" w:hAnsi="Arial" w:cs="Arial"/>
                <w:noProof/>
              </w:rPr>
              <w:t>630 A</w:t>
            </w:r>
          </w:p>
        </w:tc>
      </w:tr>
      <w:tr w:rsidR="00FD021C" w:rsidRPr="00EE5E43" w14:paraId="0C263371" w14:textId="77777777" w:rsidTr="004F7D63">
        <w:tc>
          <w:tcPr>
            <w:tcW w:w="7379" w:type="dxa"/>
            <w:gridSpan w:val="2"/>
          </w:tcPr>
          <w:p w14:paraId="0C26336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70" w14:textId="5B810642" w:rsidR="00FD021C" w:rsidRPr="00EE5E43" w:rsidRDefault="00207079"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74" w14:textId="77777777" w:rsidTr="004F7D63">
        <w:tc>
          <w:tcPr>
            <w:tcW w:w="7379" w:type="dxa"/>
            <w:gridSpan w:val="2"/>
          </w:tcPr>
          <w:p w14:paraId="0C263372"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73" w14:textId="6A159517" w:rsidR="00FD021C" w:rsidRPr="00EE5E43" w:rsidRDefault="00207079"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76" w14:textId="77777777" w:rsidTr="004F7D63">
        <w:tc>
          <w:tcPr>
            <w:tcW w:w="9630" w:type="dxa"/>
            <w:gridSpan w:val="3"/>
          </w:tcPr>
          <w:p w14:paraId="0C263375"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podle ČSN EN 62271-102</w:t>
            </w:r>
          </w:p>
        </w:tc>
      </w:tr>
      <w:tr w:rsidR="00FD021C" w:rsidRPr="00EE5E43" w14:paraId="0C263379" w14:textId="77777777" w:rsidTr="004F7D63">
        <w:tc>
          <w:tcPr>
            <w:tcW w:w="6287" w:type="dxa"/>
          </w:tcPr>
          <w:p w14:paraId="0C263377" w14:textId="6C5938CA"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ins w:id="2" w:author="Kabele, Roman" w:date="2025-04-23T08:53:00Z" w16du:dateUtc="2025-04-23T06:53:00Z">
              <w:r w:rsidR="00C4424D">
                <w:rPr>
                  <w:rFonts w:ascii="Arial" w:hAnsi="Arial" w:cs="Arial"/>
                  <w:noProof/>
                </w:rPr>
                <w:t>0</w:t>
              </w:r>
            </w:ins>
            <w:del w:id="3" w:author="Kabele, Roman" w:date="2025-04-23T08:53:00Z" w16du:dateUtc="2025-04-23T06:53:00Z">
              <w:r w:rsidR="008A5AFA" w:rsidDel="00C4424D">
                <w:rPr>
                  <w:rFonts w:ascii="Arial" w:hAnsi="Arial" w:cs="Arial"/>
                  <w:noProof/>
                </w:rPr>
                <w:delText>1</w:delText>
              </w:r>
            </w:del>
          </w:p>
        </w:tc>
        <w:tc>
          <w:tcPr>
            <w:tcW w:w="3343" w:type="dxa"/>
            <w:gridSpan w:val="2"/>
          </w:tcPr>
          <w:p w14:paraId="0C263378" w14:textId="79BD4577"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207079" w:rsidRPr="00195023">
              <w:rPr>
                <w:rFonts w:ascii="Arial" w:hAnsi="Arial" w:cs="Arial"/>
                <w:noProof/>
              </w:rPr>
              <w:t xml:space="preserve">Min. </w:t>
            </w:r>
            <w:ins w:id="4" w:author="Kabele, Roman" w:date="2025-04-23T08:53:00Z" w16du:dateUtc="2025-04-23T06:53:00Z">
              <w:r w:rsidR="00C4424D">
                <w:rPr>
                  <w:rFonts w:ascii="Arial" w:hAnsi="Arial" w:cs="Arial"/>
                  <w:noProof/>
                </w:rPr>
                <w:t>1</w:t>
              </w:r>
            </w:ins>
            <w:del w:id="5" w:author="Kabele, Roman" w:date="2025-04-23T08:53:00Z" w16du:dateUtc="2025-04-23T06:53:00Z">
              <w:r w:rsidR="008A5AFA" w:rsidDel="00C4424D">
                <w:rPr>
                  <w:rFonts w:ascii="Arial" w:hAnsi="Arial" w:cs="Arial"/>
                  <w:noProof/>
                </w:rPr>
                <w:delText>2</w:delText>
              </w:r>
            </w:del>
            <w:r w:rsidRPr="00EE5E43">
              <w:rPr>
                <w:rFonts w:ascii="Arial" w:hAnsi="Arial" w:cs="Arial"/>
                <w:noProof/>
              </w:rPr>
              <w:t>000</w:t>
            </w:r>
          </w:p>
        </w:tc>
      </w:tr>
      <w:tr w:rsidR="00FD021C" w:rsidRPr="00EE5E43" w14:paraId="0C26337B" w14:textId="77777777" w:rsidTr="004F7D63">
        <w:tc>
          <w:tcPr>
            <w:tcW w:w="9630" w:type="dxa"/>
            <w:gridSpan w:val="3"/>
          </w:tcPr>
          <w:p w14:paraId="0C26337A"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Uzemňovač (1x)</w:t>
            </w:r>
          </w:p>
        </w:tc>
      </w:tr>
      <w:tr w:rsidR="00FD021C" w:rsidRPr="00EE5E43" w14:paraId="0C26337E" w14:textId="77777777" w:rsidTr="004F7D63">
        <w:tc>
          <w:tcPr>
            <w:tcW w:w="7379" w:type="dxa"/>
            <w:gridSpan w:val="2"/>
          </w:tcPr>
          <w:p w14:paraId="0C26337C"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7D" w14:textId="64E6C2BA" w:rsidR="00FD021C" w:rsidRPr="00EE5E43" w:rsidRDefault="00207079"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81" w14:textId="77777777" w:rsidTr="004F7D63">
        <w:tc>
          <w:tcPr>
            <w:tcW w:w="7379" w:type="dxa"/>
            <w:gridSpan w:val="2"/>
          </w:tcPr>
          <w:p w14:paraId="0C26337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80" w14:textId="425177EE" w:rsidR="00FD021C" w:rsidRPr="00EE5E43" w:rsidRDefault="00207079"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83" w14:textId="77777777" w:rsidTr="004F7D63">
        <w:tc>
          <w:tcPr>
            <w:tcW w:w="9630" w:type="dxa"/>
            <w:gridSpan w:val="3"/>
          </w:tcPr>
          <w:p w14:paraId="0C263382"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FD021C" w:rsidRPr="00EE5E43" w14:paraId="0C263386" w14:textId="77777777" w:rsidTr="004F7D63">
        <w:tc>
          <w:tcPr>
            <w:tcW w:w="7379" w:type="dxa"/>
            <w:gridSpan w:val="2"/>
          </w:tcPr>
          <w:p w14:paraId="0C263384" w14:textId="463091B0" w:rsidR="00FD021C" w:rsidRPr="00EE5E43" w:rsidRDefault="008A5AFA" w:rsidP="004F7D63">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sidR="00ED4ED4">
              <w:rPr>
                <w:rFonts w:ascii="Arial" w:hAnsi="Arial" w:cs="Arial"/>
                <w:noProof/>
              </w:rPr>
              <w:t>0</w:t>
            </w:r>
            <w:r w:rsidR="00FD021C" w:rsidRPr="00EE5E43">
              <w:rPr>
                <w:rFonts w:ascii="Arial" w:hAnsi="Arial" w:cs="Arial"/>
                <w:noProof/>
              </w:rPr>
              <w:tab/>
            </w:r>
          </w:p>
        </w:tc>
        <w:tc>
          <w:tcPr>
            <w:tcW w:w="2251" w:type="dxa"/>
          </w:tcPr>
          <w:p w14:paraId="0C263385" w14:textId="30C04BEF" w:rsidR="00FD021C" w:rsidRPr="00EE5E43" w:rsidRDefault="00FD021C" w:rsidP="004F7D63">
            <w:pPr>
              <w:spacing w:before="60"/>
              <w:jc w:val="both"/>
              <w:rPr>
                <w:rFonts w:ascii="Arial" w:hAnsi="Arial" w:cs="Arial"/>
                <w:noProof/>
              </w:rPr>
            </w:pPr>
            <w:r w:rsidRPr="00EE5E43">
              <w:rPr>
                <w:rFonts w:ascii="Arial" w:hAnsi="Arial" w:cs="Arial"/>
                <w:noProof/>
              </w:rPr>
              <w:t xml:space="preserve">Počet spínacích cyklů: </w:t>
            </w:r>
            <w:r w:rsidR="00207079" w:rsidRPr="00195023">
              <w:rPr>
                <w:rFonts w:ascii="Arial" w:hAnsi="Arial" w:cs="Arial"/>
                <w:noProof/>
              </w:rPr>
              <w:t xml:space="preserve">Min. </w:t>
            </w:r>
            <w:r w:rsidRPr="00EE5E43">
              <w:rPr>
                <w:rFonts w:ascii="Arial" w:hAnsi="Arial" w:cs="Arial"/>
                <w:noProof/>
              </w:rPr>
              <w:t>1000</w:t>
            </w:r>
          </w:p>
        </w:tc>
      </w:tr>
      <w:tr w:rsidR="00FD021C" w:rsidRPr="00EE5E43" w14:paraId="0C263389" w14:textId="77777777" w:rsidTr="004F7D63">
        <w:tc>
          <w:tcPr>
            <w:tcW w:w="7379" w:type="dxa"/>
            <w:gridSpan w:val="2"/>
          </w:tcPr>
          <w:p w14:paraId="0C263387" w14:textId="7633DF00" w:rsidR="00FD021C" w:rsidRPr="00EE5E43" w:rsidRDefault="00FD021C" w:rsidP="008A5AFA">
            <w:pPr>
              <w:tabs>
                <w:tab w:val="left" w:pos="5560"/>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w:t>
            </w:r>
            <w:r w:rsidR="008A5AFA">
              <w:rPr>
                <w:rFonts w:ascii="Arial" w:hAnsi="Arial" w:cs="Arial"/>
                <w:noProof/>
              </w:rPr>
              <w:t>2</w:t>
            </w:r>
          </w:p>
        </w:tc>
        <w:tc>
          <w:tcPr>
            <w:tcW w:w="2251" w:type="dxa"/>
          </w:tcPr>
          <w:p w14:paraId="0C263388" w14:textId="07D23263"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při Ima: </w:t>
            </w:r>
            <w:r w:rsidR="00207079" w:rsidRPr="00195023">
              <w:rPr>
                <w:rFonts w:ascii="Arial" w:hAnsi="Arial" w:cs="Arial"/>
                <w:noProof/>
              </w:rPr>
              <w:t xml:space="preserve">Min. </w:t>
            </w:r>
            <w:r w:rsidRPr="00EE5E43">
              <w:rPr>
                <w:rFonts w:ascii="Arial" w:hAnsi="Arial" w:cs="Arial"/>
                <w:noProof/>
              </w:rPr>
              <w:t>5</w:t>
            </w:r>
          </w:p>
        </w:tc>
      </w:tr>
    </w:tbl>
    <w:p w14:paraId="0C26338A" w14:textId="77777777" w:rsidR="00FD021C" w:rsidRPr="00EE5E43" w:rsidRDefault="00FD021C" w:rsidP="00FD021C">
      <w:pPr>
        <w:spacing w:before="60"/>
        <w:jc w:val="both"/>
        <w:rPr>
          <w:rFonts w:ascii="Arial" w:hAnsi="Arial" w:cs="Arial"/>
          <w:noProof/>
        </w:rPr>
      </w:pPr>
    </w:p>
    <w:p w14:paraId="0C26338B" w14:textId="77777777" w:rsidR="00FD021C" w:rsidRPr="00EE5E43" w:rsidRDefault="00FD021C" w:rsidP="00FD021C">
      <w:pPr>
        <w:spacing w:before="60"/>
        <w:jc w:val="both"/>
        <w:rPr>
          <w:rFonts w:ascii="Arial" w:hAnsi="Arial" w:cs="Arial"/>
          <w:noProof/>
        </w:rPr>
      </w:pPr>
    </w:p>
    <w:p w14:paraId="0C26338C" w14:textId="77777777" w:rsidR="002919A3" w:rsidRPr="00EE5E43" w:rsidRDefault="002919A3">
      <w:pPr>
        <w:rPr>
          <w:rFonts w:ascii="Arial" w:hAnsi="Arial" w:cs="Arial"/>
          <w:b/>
          <w:noProof/>
          <w:highlight w:val="yellow"/>
        </w:rPr>
      </w:pPr>
      <w:r w:rsidRPr="00EE5E43">
        <w:rPr>
          <w:rFonts w:ascii="Arial" w:hAnsi="Arial" w:cs="Arial"/>
          <w:b/>
          <w:noProof/>
          <w:highlight w:val="yellow"/>
        </w:rPr>
        <w:br w:type="page"/>
      </w:r>
    </w:p>
    <w:p w14:paraId="687FD565" w14:textId="20D1DE8D" w:rsidR="008D1C4C" w:rsidRDefault="008D1C4C" w:rsidP="00A17BF6">
      <w:pPr>
        <w:tabs>
          <w:tab w:val="left" w:pos="6521"/>
        </w:tabs>
        <w:spacing w:before="120" w:after="120"/>
        <w:rPr>
          <w:rFonts w:ascii="Arial" w:hAnsi="Arial" w:cs="Arial"/>
          <w:b/>
        </w:rPr>
      </w:pPr>
      <w:r>
        <w:rPr>
          <w:rFonts w:ascii="Arial" w:hAnsi="Arial" w:cs="Arial"/>
          <w:b/>
        </w:rPr>
        <w:lastRenderedPageBreak/>
        <w:t>Nepovinná položka:</w:t>
      </w:r>
    </w:p>
    <w:p w14:paraId="0C2633DD" w14:textId="11BF0718" w:rsidR="000F610D" w:rsidRPr="00EE5E43" w:rsidRDefault="000F610D" w:rsidP="000F610D">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uzemňovačem (značeno E)</w:t>
      </w:r>
    </w:p>
    <w:p w14:paraId="0C2633DE" w14:textId="77777777" w:rsidR="000F610D" w:rsidRPr="00EE5E43" w:rsidRDefault="000F610D" w:rsidP="000F610D">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0F610D" w:rsidRPr="00EE5E43" w14:paraId="0C2633E1" w14:textId="77777777" w:rsidTr="0012128D">
        <w:tc>
          <w:tcPr>
            <w:tcW w:w="7479" w:type="dxa"/>
          </w:tcPr>
          <w:p w14:paraId="0C2633DF" w14:textId="77777777" w:rsidR="000F610D" w:rsidRPr="00EE5E43" w:rsidRDefault="000F610D"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3E0" w14:textId="77777777" w:rsidR="000F610D" w:rsidRPr="00EE5E43" w:rsidRDefault="000F610D" w:rsidP="0012128D">
            <w:pPr>
              <w:spacing w:before="60"/>
              <w:jc w:val="both"/>
              <w:rPr>
                <w:rFonts w:ascii="Arial" w:hAnsi="Arial" w:cs="Arial"/>
                <w:noProof/>
              </w:rPr>
            </w:pPr>
            <w:r w:rsidRPr="00EE5E43">
              <w:rPr>
                <w:rFonts w:ascii="Arial" w:hAnsi="Arial" w:cs="Arial"/>
                <w:noProof/>
              </w:rPr>
              <w:t>25 kV</w:t>
            </w:r>
          </w:p>
        </w:tc>
      </w:tr>
      <w:tr w:rsidR="000F610D" w:rsidRPr="00EE5E43" w14:paraId="0C2633E4" w14:textId="77777777" w:rsidTr="0012128D">
        <w:tc>
          <w:tcPr>
            <w:tcW w:w="7479" w:type="dxa"/>
          </w:tcPr>
          <w:p w14:paraId="0C2633E2" w14:textId="77777777" w:rsidR="000F610D" w:rsidRPr="00EE5E43" w:rsidRDefault="000F610D"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3E3" w14:textId="77777777" w:rsidR="000F610D" w:rsidRPr="00EE5E43" w:rsidRDefault="000F610D" w:rsidP="0012128D">
            <w:pPr>
              <w:spacing w:before="60"/>
              <w:jc w:val="both"/>
              <w:rPr>
                <w:rFonts w:ascii="Arial" w:hAnsi="Arial" w:cs="Arial"/>
                <w:noProof/>
              </w:rPr>
            </w:pPr>
            <w:r w:rsidRPr="00EE5E43">
              <w:rPr>
                <w:rFonts w:ascii="Arial" w:hAnsi="Arial" w:cs="Arial"/>
                <w:noProof/>
              </w:rPr>
              <w:t>3</w:t>
            </w:r>
          </w:p>
        </w:tc>
      </w:tr>
    </w:tbl>
    <w:p w14:paraId="0C2633E5" w14:textId="77777777" w:rsidR="000F610D" w:rsidRPr="00EE5E43" w:rsidRDefault="000F610D" w:rsidP="000F610D">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0F610D" w:rsidRPr="00EE5E43" w14:paraId="0C2633E7" w14:textId="77777777" w:rsidTr="0012128D">
        <w:tc>
          <w:tcPr>
            <w:tcW w:w="9630" w:type="dxa"/>
            <w:gridSpan w:val="2"/>
          </w:tcPr>
          <w:p w14:paraId="0C2633E6" w14:textId="77777777" w:rsidR="000F610D" w:rsidRPr="00EE5E43" w:rsidRDefault="000F610D" w:rsidP="0012128D">
            <w:pPr>
              <w:spacing w:before="60" w:line="276" w:lineRule="auto"/>
              <w:jc w:val="both"/>
              <w:rPr>
                <w:rFonts w:ascii="Arial" w:hAnsi="Arial" w:cs="Arial"/>
                <w:b/>
                <w:noProof/>
              </w:rPr>
            </w:pPr>
            <w:r w:rsidRPr="00EE5E43">
              <w:rPr>
                <w:rFonts w:ascii="Arial" w:hAnsi="Arial" w:cs="Arial"/>
                <w:b/>
                <w:noProof/>
              </w:rPr>
              <w:t>Uzemňovač (1x)</w:t>
            </w:r>
          </w:p>
        </w:tc>
      </w:tr>
      <w:tr w:rsidR="000F610D" w:rsidRPr="00EE5E43" w14:paraId="0C2633EA" w14:textId="77777777" w:rsidTr="0012128D">
        <w:tc>
          <w:tcPr>
            <w:tcW w:w="7379" w:type="dxa"/>
          </w:tcPr>
          <w:p w14:paraId="0C2633E8" w14:textId="77777777" w:rsidR="000F610D" w:rsidRPr="00EE5E43" w:rsidRDefault="000F610D" w:rsidP="0012128D">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E9" w14:textId="78D54356" w:rsidR="000F610D" w:rsidRPr="00EE5E43" w:rsidRDefault="00685AF5" w:rsidP="0012128D">
            <w:pPr>
              <w:spacing w:before="60" w:line="276" w:lineRule="auto"/>
              <w:jc w:val="both"/>
              <w:rPr>
                <w:rFonts w:ascii="Arial" w:hAnsi="Arial" w:cs="Arial"/>
                <w:noProof/>
              </w:rPr>
            </w:pPr>
            <w:r>
              <w:rPr>
                <w:rFonts w:ascii="Arial" w:hAnsi="Arial" w:cs="Arial"/>
                <w:noProof/>
              </w:rPr>
              <w:t>M</w:t>
            </w:r>
            <w:r w:rsidR="000F610D" w:rsidRPr="00EE5E43">
              <w:rPr>
                <w:rFonts w:ascii="Arial" w:hAnsi="Arial" w:cs="Arial"/>
                <w:noProof/>
              </w:rPr>
              <w:t>in. 20 kA</w:t>
            </w:r>
          </w:p>
        </w:tc>
      </w:tr>
      <w:tr w:rsidR="000F610D" w:rsidRPr="00EE5E43" w14:paraId="0C2633ED" w14:textId="77777777" w:rsidTr="0012128D">
        <w:tc>
          <w:tcPr>
            <w:tcW w:w="7379" w:type="dxa"/>
          </w:tcPr>
          <w:p w14:paraId="0C2633EB" w14:textId="77777777" w:rsidR="000F610D" w:rsidRPr="00EE5E43" w:rsidRDefault="000F610D" w:rsidP="0012128D">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EC" w14:textId="7F453F55" w:rsidR="000F610D" w:rsidRPr="00EE5E43" w:rsidRDefault="00685AF5" w:rsidP="0012128D">
            <w:pPr>
              <w:spacing w:before="60" w:line="276" w:lineRule="auto"/>
              <w:jc w:val="both"/>
              <w:rPr>
                <w:rFonts w:ascii="Arial" w:hAnsi="Arial" w:cs="Arial"/>
                <w:noProof/>
              </w:rPr>
            </w:pPr>
            <w:r>
              <w:rPr>
                <w:rFonts w:ascii="Arial" w:hAnsi="Arial" w:cs="Arial"/>
                <w:noProof/>
              </w:rPr>
              <w:t>M</w:t>
            </w:r>
            <w:r w:rsidR="000F610D" w:rsidRPr="00EE5E43">
              <w:rPr>
                <w:rFonts w:ascii="Arial" w:hAnsi="Arial" w:cs="Arial"/>
                <w:noProof/>
              </w:rPr>
              <w:t>in. 50 kA</w:t>
            </w:r>
          </w:p>
        </w:tc>
      </w:tr>
      <w:tr w:rsidR="000F610D" w:rsidRPr="00EE5E43" w14:paraId="0C2633EF" w14:textId="77777777" w:rsidTr="0012128D">
        <w:tc>
          <w:tcPr>
            <w:tcW w:w="9630" w:type="dxa"/>
            <w:gridSpan w:val="2"/>
          </w:tcPr>
          <w:p w14:paraId="0C2633EE"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0F610D" w:rsidRPr="00EE5E43" w14:paraId="0C2633F2" w14:textId="77777777" w:rsidTr="0012128D">
        <w:tc>
          <w:tcPr>
            <w:tcW w:w="7379" w:type="dxa"/>
          </w:tcPr>
          <w:p w14:paraId="0C2633F0" w14:textId="141F9DEB" w:rsidR="000F610D" w:rsidRPr="00EE5E43" w:rsidRDefault="008A5AFA" w:rsidP="0012128D">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Pr="0043592F">
              <w:rPr>
                <w:rFonts w:ascii="Arial" w:hAnsi="Arial" w:cs="Arial"/>
                <w:noProof/>
              </w:rPr>
              <w:t>třída M</w:t>
            </w:r>
            <w:r w:rsidR="00ED4ED4" w:rsidRPr="0043592F">
              <w:rPr>
                <w:rFonts w:ascii="Arial" w:hAnsi="Arial" w:cs="Arial"/>
                <w:noProof/>
              </w:rPr>
              <w:t>0</w:t>
            </w:r>
            <w:r w:rsidR="000F610D" w:rsidRPr="0043592F">
              <w:rPr>
                <w:rFonts w:ascii="Arial" w:hAnsi="Arial" w:cs="Arial"/>
                <w:noProof/>
              </w:rPr>
              <w:tab/>
            </w:r>
          </w:p>
        </w:tc>
        <w:tc>
          <w:tcPr>
            <w:tcW w:w="2251" w:type="dxa"/>
          </w:tcPr>
          <w:p w14:paraId="0C2633F1" w14:textId="6F0A2509" w:rsidR="000F610D" w:rsidRPr="00EE5E43" w:rsidRDefault="000F610D" w:rsidP="0012128D">
            <w:pPr>
              <w:spacing w:before="60"/>
              <w:jc w:val="both"/>
              <w:rPr>
                <w:rFonts w:ascii="Arial" w:hAnsi="Arial" w:cs="Arial"/>
                <w:noProof/>
              </w:rPr>
            </w:pPr>
            <w:r w:rsidRPr="00EE5E43">
              <w:rPr>
                <w:rFonts w:ascii="Arial" w:hAnsi="Arial" w:cs="Arial"/>
                <w:noProof/>
              </w:rPr>
              <w:t xml:space="preserve">Počet spínacích cyklů: </w:t>
            </w:r>
            <w:r w:rsidR="00685AF5" w:rsidRPr="00195023">
              <w:rPr>
                <w:rFonts w:ascii="Arial" w:hAnsi="Arial" w:cs="Arial"/>
                <w:noProof/>
              </w:rPr>
              <w:t xml:space="preserve">Min. </w:t>
            </w:r>
            <w:r w:rsidRPr="00EE5E43">
              <w:rPr>
                <w:rFonts w:ascii="Arial" w:hAnsi="Arial" w:cs="Arial"/>
                <w:noProof/>
              </w:rPr>
              <w:t>1000</w:t>
            </w:r>
          </w:p>
        </w:tc>
      </w:tr>
      <w:tr w:rsidR="000F610D" w:rsidRPr="00EE5E43" w14:paraId="0C2633F5" w14:textId="77777777" w:rsidTr="0012128D">
        <w:tc>
          <w:tcPr>
            <w:tcW w:w="7379" w:type="dxa"/>
          </w:tcPr>
          <w:p w14:paraId="0C2633F3" w14:textId="0B36AD50" w:rsidR="000F610D" w:rsidRPr="00EE5E43" w:rsidRDefault="000F610D" w:rsidP="008A5AFA">
            <w:pPr>
              <w:tabs>
                <w:tab w:val="left" w:pos="5560"/>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w:t>
            </w:r>
            <w:r w:rsidR="008A5AFA">
              <w:rPr>
                <w:rFonts w:ascii="Arial" w:hAnsi="Arial" w:cs="Arial"/>
                <w:noProof/>
              </w:rPr>
              <w:t>2</w:t>
            </w:r>
          </w:p>
        </w:tc>
        <w:tc>
          <w:tcPr>
            <w:tcW w:w="2251" w:type="dxa"/>
          </w:tcPr>
          <w:p w14:paraId="0C2633F4" w14:textId="00D59111" w:rsidR="000F610D" w:rsidRPr="00EE5E43" w:rsidRDefault="000F610D" w:rsidP="0012128D">
            <w:pPr>
              <w:spacing w:before="60" w:line="276" w:lineRule="auto"/>
              <w:jc w:val="both"/>
              <w:rPr>
                <w:rFonts w:ascii="Arial" w:hAnsi="Arial" w:cs="Arial"/>
                <w:noProof/>
              </w:rPr>
            </w:pPr>
            <w:r w:rsidRPr="00EE5E43">
              <w:rPr>
                <w:rFonts w:ascii="Arial" w:hAnsi="Arial" w:cs="Arial"/>
                <w:noProof/>
              </w:rPr>
              <w:t xml:space="preserve">Počet spínacích cyklů při Ima: </w:t>
            </w:r>
            <w:r w:rsidR="00685AF5" w:rsidRPr="00195023">
              <w:rPr>
                <w:rFonts w:ascii="Arial" w:hAnsi="Arial" w:cs="Arial"/>
                <w:noProof/>
              </w:rPr>
              <w:t xml:space="preserve">Min. </w:t>
            </w:r>
            <w:r w:rsidRPr="00EE5E43">
              <w:rPr>
                <w:rFonts w:ascii="Arial" w:hAnsi="Arial" w:cs="Arial"/>
                <w:noProof/>
              </w:rPr>
              <w:t>5</w:t>
            </w:r>
          </w:p>
        </w:tc>
      </w:tr>
    </w:tbl>
    <w:p w14:paraId="0C2633F6" w14:textId="77777777" w:rsidR="000F610D" w:rsidRPr="00EE5E43" w:rsidRDefault="000F610D" w:rsidP="000F610D">
      <w:pPr>
        <w:spacing w:before="60"/>
        <w:jc w:val="both"/>
        <w:rPr>
          <w:rFonts w:ascii="Arial" w:hAnsi="Arial" w:cs="Arial"/>
          <w:noProof/>
        </w:rPr>
      </w:pPr>
    </w:p>
    <w:p w14:paraId="0C2633F7" w14:textId="77777777" w:rsidR="000F610D" w:rsidRPr="00EE5E43" w:rsidRDefault="000F610D" w:rsidP="000F610D">
      <w:pPr>
        <w:spacing w:before="60"/>
        <w:jc w:val="both"/>
        <w:rPr>
          <w:rFonts w:ascii="Arial" w:hAnsi="Arial" w:cs="Arial"/>
          <w:noProof/>
        </w:rPr>
      </w:pPr>
    </w:p>
    <w:p w14:paraId="0C2633F8" w14:textId="77777777" w:rsidR="000F233C" w:rsidRPr="00EE5E43" w:rsidRDefault="000F233C" w:rsidP="000F233C">
      <w:pPr>
        <w:spacing w:before="60"/>
        <w:jc w:val="both"/>
        <w:rPr>
          <w:rFonts w:ascii="Arial" w:hAnsi="Arial" w:cs="Arial"/>
          <w:noProof/>
        </w:rPr>
      </w:pPr>
    </w:p>
    <w:p w14:paraId="0C2633F9" w14:textId="77777777" w:rsidR="00A7746C" w:rsidRPr="00EE5E43" w:rsidRDefault="00A7746C">
      <w:pPr>
        <w:rPr>
          <w:rFonts w:ascii="Arial" w:hAnsi="Arial" w:cs="Arial"/>
          <w:b/>
        </w:rPr>
      </w:pPr>
      <w:r w:rsidRPr="00EE5E43">
        <w:rPr>
          <w:rFonts w:ascii="Arial" w:hAnsi="Arial" w:cs="Arial"/>
          <w:b/>
        </w:rPr>
        <w:br w:type="page"/>
      </w:r>
    </w:p>
    <w:p w14:paraId="0C2633FA" w14:textId="77777777" w:rsidR="00EA0AAF" w:rsidRPr="00EE5E43" w:rsidRDefault="00EA0AAF" w:rsidP="000F233C">
      <w:pPr>
        <w:pStyle w:val="Odstavecseseznamem"/>
        <w:numPr>
          <w:ilvl w:val="1"/>
          <w:numId w:val="2"/>
        </w:numPr>
        <w:spacing w:before="60" w:after="60"/>
        <w:rPr>
          <w:rFonts w:ascii="Arial" w:hAnsi="Arial" w:cs="Arial"/>
          <w:b/>
        </w:rPr>
      </w:pPr>
      <w:r w:rsidRPr="00EE5E43">
        <w:rPr>
          <w:rFonts w:ascii="Arial" w:hAnsi="Arial" w:cs="Arial"/>
          <w:b/>
        </w:rPr>
        <w:lastRenderedPageBreak/>
        <w:t>Konstrukce</w:t>
      </w:r>
    </w:p>
    <w:p w14:paraId="0C2633FB" w14:textId="77777777" w:rsidR="00EA0AAF" w:rsidRPr="00EE5E43" w:rsidRDefault="00EA0AAF" w:rsidP="000F233C">
      <w:pPr>
        <w:numPr>
          <w:ilvl w:val="2"/>
          <w:numId w:val="2"/>
        </w:numPr>
        <w:tabs>
          <w:tab w:val="left" w:pos="6521"/>
        </w:tabs>
        <w:spacing w:before="120" w:after="120"/>
        <w:rPr>
          <w:rFonts w:ascii="Arial" w:hAnsi="Arial" w:cs="Arial"/>
          <w:b/>
          <w:noProof/>
        </w:rPr>
      </w:pPr>
      <w:r w:rsidRPr="00EE5E43">
        <w:rPr>
          <w:rFonts w:ascii="Arial" w:hAnsi="Arial" w:cs="Arial"/>
          <w:b/>
          <w:noProof/>
        </w:rPr>
        <w:t>Hermeticky uzavřené tlakové soustavy (nádoba)</w:t>
      </w:r>
    </w:p>
    <w:p w14:paraId="0C2633FC" w14:textId="77777777" w:rsidR="00AD01D3" w:rsidRPr="00EE5E43" w:rsidRDefault="00E44C22" w:rsidP="00621C5E">
      <w:pPr>
        <w:spacing w:before="60"/>
        <w:jc w:val="both"/>
        <w:rPr>
          <w:rFonts w:ascii="Arial" w:hAnsi="Arial" w:cs="Arial"/>
          <w:noProof/>
        </w:rPr>
      </w:pPr>
      <w:r w:rsidRPr="00EE5E43">
        <w:rPr>
          <w:rFonts w:ascii="Arial" w:hAnsi="Arial" w:cs="Arial"/>
          <w:noProof/>
        </w:rPr>
        <w:t>Nádoba pro plyn musí být vyrobena z</w:t>
      </w:r>
      <w:r w:rsidR="000F233C" w:rsidRPr="00EE5E43">
        <w:rPr>
          <w:rFonts w:ascii="Arial" w:hAnsi="Arial" w:cs="Arial"/>
          <w:noProof/>
        </w:rPr>
        <w:t xml:space="preserve"> ušlechtilé </w:t>
      </w:r>
      <w:r w:rsidRPr="00EE5E43">
        <w:rPr>
          <w:rFonts w:ascii="Arial" w:hAnsi="Arial" w:cs="Arial"/>
          <w:noProof/>
        </w:rPr>
        <w:t xml:space="preserve">nerezové oceli s antikorózní ochranou. Volba materiálu musí zabezpečit, že ztráty vířivými proudy nezpůsobí nepřípustné oteplení. </w:t>
      </w:r>
    </w:p>
    <w:p w14:paraId="6289C378" w14:textId="7DCF5DF2" w:rsidR="008A5AFA" w:rsidRDefault="008A5AFA" w:rsidP="008A5AFA">
      <w:pPr>
        <w:spacing w:before="60"/>
        <w:jc w:val="both"/>
        <w:rPr>
          <w:rFonts w:ascii="Arial" w:hAnsi="Arial" w:cs="Arial"/>
          <w:noProof/>
        </w:rPr>
      </w:pPr>
      <w:r w:rsidRPr="008A5AFA">
        <w:rPr>
          <w:rFonts w:ascii="Arial" w:hAnsi="Arial" w:cs="Arial"/>
          <w:noProof/>
        </w:rPr>
        <w:t>Jako plnicí médium musí být použity plyny přírodního původu</w:t>
      </w:r>
      <w:r w:rsidR="0006138C">
        <w:rPr>
          <w:rFonts w:ascii="Arial" w:hAnsi="Arial" w:cs="Arial"/>
          <w:noProof/>
        </w:rPr>
        <w:t>, které nesmí obsahovat fluorované skleníkové plyny</w:t>
      </w:r>
      <w:r w:rsidR="007C597C">
        <w:rPr>
          <w:rFonts w:ascii="Arial" w:hAnsi="Arial" w:cs="Arial"/>
          <w:noProof/>
        </w:rPr>
        <w:t>, takzvané F-plyny.</w:t>
      </w:r>
      <w:r w:rsidRPr="008A5AFA">
        <w:rPr>
          <w:rFonts w:ascii="Arial" w:hAnsi="Arial" w:cs="Arial"/>
          <w:noProof/>
        </w:rPr>
        <w:t xml:space="preserve"> </w:t>
      </w:r>
      <w:r w:rsidR="007C597C">
        <w:rPr>
          <w:rFonts w:ascii="Arial" w:hAnsi="Arial" w:cs="Arial"/>
          <w:noProof/>
        </w:rPr>
        <w:t>A</w:t>
      </w:r>
      <w:r w:rsidRPr="008A5AFA">
        <w:rPr>
          <w:rFonts w:ascii="Arial" w:hAnsi="Arial" w:cs="Arial"/>
          <w:noProof/>
        </w:rPr>
        <w:t xml:space="preserve"> jejich</w:t>
      </w:r>
      <w:r w:rsidR="007C597C">
        <w:rPr>
          <w:rFonts w:ascii="Arial" w:hAnsi="Arial" w:cs="Arial"/>
          <w:noProof/>
        </w:rPr>
        <w:t>ž</w:t>
      </w:r>
      <w:r w:rsidRPr="008A5AFA">
        <w:rPr>
          <w:rFonts w:ascii="Arial" w:hAnsi="Arial" w:cs="Arial"/>
          <w:noProof/>
        </w:rPr>
        <w:t xml:space="preserve"> směsi </w:t>
      </w:r>
      <w:r>
        <w:rPr>
          <w:rFonts w:ascii="Arial" w:hAnsi="Arial" w:cs="Arial"/>
          <w:noProof/>
        </w:rPr>
        <w:t>odpovídají ČSN</w:t>
      </w:r>
      <w:r w:rsidRPr="008A5AFA">
        <w:rPr>
          <w:rFonts w:ascii="Arial" w:hAnsi="Arial" w:cs="Arial"/>
          <w:noProof/>
        </w:rPr>
        <w:t xml:space="preserve"> EN IEC 62271-4. </w:t>
      </w:r>
      <w:r w:rsidRPr="00EE5E43">
        <w:rPr>
          <w:rFonts w:ascii="Arial" w:hAnsi="Arial" w:cs="Arial"/>
          <w:noProof/>
        </w:rPr>
        <w:t xml:space="preserve">Musí být dodrženy předpisy a nařízení pro tlakové nádoby. Plnící tlak a objem musí být navržen tak, aby nebyly nutné žádné odborné kontroly nebo revize. </w:t>
      </w:r>
    </w:p>
    <w:p w14:paraId="0FC5CC1C" w14:textId="72F9DDDB" w:rsidR="0075327D" w:rsidRDefault="0075327D" w:rsidP="008C4BF2">
      <w:pPr>
        <w:jc w:val="both"/>
        <w:rPr>
          <w:rFonts w:ascii="Arial" w:hAnsi="Arial" w:cs="Arial"/>
        </w:rPr>
      </w:pPr>
      <w:bookmarkStart w:id="6" w:name="_Hlk152144804"/>
      <w:r w:rsidRPr="00855A5D">
        <w:rPr>
          <w:rFonts w:ascii="Arial" w:hAnsi="Arial" w:cs="Arial"/>
        </w:rPr>
        <w:t xml:space="preserve">Přesné chemické složení směsi plynů izolačního </w:t>
      </w:r>
      <w:r w:rsidR="008C4BF2" w:rsidRPr="00855A5D">
        <w:rPr>
          <w:rFonts w:ascii="Arial" w:hAnsi="Arial" w:cs="Arial"/>
        </w:rPr>
        <w:t>média a</w:t>
      </w:r>
      <w:r w:rsidRPr="00855A5D">
        <w:rPr>
          <w:rFonts w:ascii="Arial" w:hAnsi="Arial" w:cs="Arial"/>
        </w:rPr>
        <w:t xml:space="preserve"> hodnotu koeficientu GWP (Global warming potential) </w:t>
      </w:r>
      <w:r>
        <w:rPr>
          <w:rFonts w:ascii="Arial" w:hAnsi="Arial" w:cs="Arial"/>
        </w:rPr>
        <w:t xml:space="preserve">plynného izolačního média </w:t>
      </w:r>
      <w:r w:rsidRPr="00855A5D">
        <w:rPr>
          <w:rFonts w:ascii="Arial" w:hAnsi="Arial" w:cs="Arial"/>
        </w:rPr>
        <w:t xml:space="preserve">uvede </w:t>
      </w:r>
      <w:r w:rsidR="000821C7">
        <w:rPr>
          <w:rFonts w:ascii="Arial" w:hAnsi="Arial" w:cs="Arial"/>
        </w:rPr>
        <w:t>účastník</w:t>
      </w:r>
      <w:r w:rsidRPr="00855A5D">
        <w:rPr>
          <w:rFonts w:ascii="Arial" w:hAnsi="Arial" w:cs="Arial"/>
        </w:rPr>
        <w:t xml:space="preserve"> </w:t>
      </w:r>
      <w:bookmarkEnd w:id="6"/>
      <w:r>
        <w:rPr>
          <w:rFonts w:ascii="Arial" w:hAnsi="Arial" w:cs="Arial"/>
        </w:rPr>
        <w:t>v příloze 3 rámcové smlouvy,</w:t>
      </w:r>
      <w:r w:rsidRPr="00855A5D">
        <w:rPr>
          <w:rFonts w:ascii="Arial" w:hAnsi="Arial" w:cs="Arial"/>
        </w:rPr>
        <w:t xml:space="preserve"> dle nařízení evropského parlamentu a rady (EU) 2024/573 ze dne 7. února 2024 o fluorovaných skleníkových plynech, o změně směrnice (EU) 2019/1937 a o zrušení nařízení (EU) č. 517/2014.</w:t>
      </w:r>
    </w:p>
    <w:p w14:paraId="0C2633FD" w14:textId="234D0F74" w:rsidR="00792AF4" w:rsidRPr="00EE5E43" w:rsidRDefault="00E44C22" w:rsidP="008A5AFA">
      <w:pPr>
        <w:spacing w:before="60"/>
        <w:jc w:val="both"/>
        <w:rPr>
          <w:rFonts w:ascii="Arial" w:hAnsi="Arial" w:cs="Arial"/>
          <w:noProof/>
        </w:rPr>
      </w:pPr>
      <w:r w:rsidRPr="00EE5E43">
        <w:rPr>
          <w:rFonts w:ascii="Arial" w:hAnsi="Arial" w:cs="Arial"/>
          <w:noProof/>
        </w:rPr>
        <w:t xml:space="preserve">Provozní </w:t>
      </w:r>
      <w:r w:rsidR="00AD01D3" w:rsidRPr="00EE5E43">
        <w:rPr>
          <w:rFonts w:ascii="Arial" w:hAnsi="Arial" w:cs="Arial"/>
          <w:noProof/>
        </w:rPr>
        <w:t xml:space="preserve">a pracovní </w:t>
      </w:r>
      <w:r w:rsidRPr="00EE5E43">
        <w:rPr>
          <w:rFonts w:ascii="Arial" w:hAnsi="Arial" w:cs="Arial"/>
          <w:noProof/>
        </w:rPr>
        <w:t>podmínky pro vnitřní instalaci rozvaděčů odpovídají normě ČSN EN 62271-1.</w:t>
      </w:r>
      <w:r w:rsidR="00AD01D3" w:rsidRPr="00EE5E43">
        <w:rPr>
          <w:rFonts w:ascii="Arial" w:hAnsi="Arial" w:cs="Arial"/>
          <w:noProof/>
        </w:rPr>
        <w:t xml:space="preserve"> Průměrná relativní vlhkost vzduchu naměřená za 24 h nepřesáhne 95 %. Může nastat příležitostná kondenzace (rel. vlhkost vzduchu 100 %).</w:t>
      </w:r>
    </w:p>
    <w:p w14:paraId="0C263400" w14:textId="77777777" w:rsidR="003B0A3B" w:rsidRPr="00EE5E43" w:rsidRDefault="003B0A3B" w:rsidP="00621C5E">
      <w:pPr>
        <w:spacing w:before="60"/>
        <w:jc w:val="both"/>
        <w:rPr>
          <w:rFonts w:ascii="Arial" w:hAnsi="Arial" w:cs="Arial"/>
          <w:noProof/>
        </w:rPr>
      </w:pPr>
      <w:r w:rsidRPr="00EE5E43">
        <w:rPr>
          <w:rFonts w:ascii="Arial" w:hAnsi="Arial" w:cs="Arial"/>
          <w:noProof/>
        </w:rPr>
        <w:t xml:space="preserve">Musí být možné provést případné opravy uvnitř nádoby. </w:t>
      </w:r>
      <w:r w:rsidR="00497B19" w:rsidRPr="00EE5E43">
        <w:rPr>
          <w:rFonts w:ascii="Arial" w:hAnsi="Arial" w:cs="Arial"/>
          <w:noProof/>
        </w:rPr>
        <w:t>Všechny m</w:t>
      </w:r>
      <w:r w:rsidRPr="00EE5E43">
        <w:rPr>
          <w:rFonts w:ascii="Arial" w:hAnsi="Arial" w:cs="Arial"/>
          <w:noProof/>
        </w:rPr>
        <w:t xml:space="preserve">echanicky spojené součásti musí být zabezpečeny proti </w:t>
      </w:r>
      <w:r w:rsidR="00497B19" w:rsidRPr="00EE5E43">
        <w:rPr>
          <w:rFonts w:ascii="Arial" w:hAnsi="Arial" w:cs="Arial"/>
          <w:noProof/>
        </w:rPr>
        <w:t>otřesům</w:t>
      </w:r>
      <w:r w:rsidRPr="00EE5E43">
        <w:rPr>
          <w:rFonts w:ascii="Arial" w:hAnsi="Arial" w:cs="Arial"/>
          <w:noProof/>
        </w:rPr>
        <w:t>.</w:t>
      </w:r>
    </w:p>
    <w:p w14:paraId="0C263401" w14:textId="3ECCD98F" w:rsidR="00AD01D3" w:rsidRPr="00EE5E43" w:rsidRDefault="00497B19" w:rsidP="00621C5E">
      <w:pPr>
        <w:spacing w:before="60"/>
        <w:jc w:val="both"/>
        <w:rPr>
          <w:rFonts w:ascii="Arial" w:hAnsi="Arial" w:cs="Arial"/>
          <w:noProof/>
        </w:rPr>
      </w:pPr>
      <w:r w:rsidRPr="00EE5E43">
        <w:rPr>
          <w:rFonts w:ascii="Arial" w:hAnsi="Arial" w:cs="Arial"/>
          <w:noProof/>
        </w:rPr>
        <w:t xml:space="preserve">Výstražné značky se zákazem vrtání musí být umístěny na </w:t>
      </w:r>
      <w:r w:rsidR="00E81A03" w:rsidRPr="00EE5E43">
        <w:rPr>
          <w:rFonts w:ascii="Arial" w:hAnsi="Arial" w:cs="Arial"/>
          <w:noProof/>
        </w:rPr>
        <w:t xml:space="preserve">přístupné </w:t>
      </w:r>
      <w:r w:rsidR="000F233C" w:rsidRPr="00EE5E43">
        <w:rPr>
          <w:rFonts w:ascii="Arial" w:hAnsi="Arial" w:cs="Arial"/>
          <w:noProof/>
        </w:rPr>
        <w:t xml:space="preserve">plochy </w:t>
      </w:r>
      <w:r w:rsidR="00FE44FE" w:rsidRPr="00EE5E43">
        <w:rPr>
          <w:rFonts w:ascii="Arial" w:hAnsi="Arial" w:cs="Arial"/>
          <w:noProof/>
        </w:rPr>
        <w:t xml:space="preserve">nádoby plněné </w:t>
      </w:r>
      <w:r w:rsidR="000C1407">
        <w:rPr>
          <w:rFonts w:ascii="Arial" w:hAnsi="Arial" w:cs="Arial"/>
          <w:noProof/>
        </w:rPr>
        <w:t xml:space="preserve">izolačním </w:t>
      </w:r>
      <w:r w:rsidR="00FE44FE" w:rsidRPr="00EE5E43">
        <w:rPr>
          <w:rFonts w:ascii="Arial" w:hAnsi="Arial" w:cs="Arial"/>
          <w:noProof/>
        </w:rPr>
        <w:t>plynem.</w:t>
      </w:r>
    </w:p>
    <w:p w14:paraId="0C263402" w14:textId="53C31FA2" w:rsidR="00663100" w:rsidRPr="000C1407" w:rsidRDefault="00FE44FE" w:rsidP="00663100">
      <w:pPr>
        <w:spacing w:before="60"/>
        <w:jc w:val="both"/>
        <w:rPr>
          <w:rFonts w:ascii="Arial" w:hAnsi="Arial" w:cs="Arial"/>
          <w:bCs/>
          <w:noProof/>
        </w:rPr>
      </w:pPr>
      <w:r w:rsidRPr="00EE5E43">
        <w:rPr>
          <w:rFonts w:ascii="Arial" w:hAnsi="Arial" w:cs="Arial"/>
          <w:noProof/>
        </w:rPr>
        <w:t>Musí být zaručena taková těsnost, že jmenovitý provozní tlak v nádobě se udrží minimálně po dobu 40 let. Míra úniku plynu (relativní hodnota úniku) nesmí překročit 0,1 % za rok.</w:t>
      </w:r>
      <w:r w:rsidR="00663100" w:rsidRPr="00EE5E43">
        <w:rPr>
          <w:rFonts w:ascii="Arial" w:hAnsi="Arial" w:cs="Arial"/>
          <w:noProof/>
        </w:rPr>
        <w:t xml:space="preserve"> </w:t>
      </w:r>
      <w:r w:rsidR="00663100" w:rsidRPr="000C1407">
        <w:rPr>
          <w:rFonts w:ascii="Arial" w:hAnsi="Arial" w:cs="Arial"/>
          <w:bCs/>
          <w:noProof/>
        </w:rPr>
        <w:t>Rozvaděč musí být označen v souladu s Nařízením Komise (ES) č. 1497/2007 a Nařízení evropského parlamentu a rady (EU) č. 5</w:t>
      </w:r>
      <w:r w:rsidR="00743B37" w:rsidRPr="000C1407">
        <w:rPr>
          <w:rFonts w:ascii="Arial" w:hAnsi="Arial" w:cs="Arial"/>
          <w:bCs/>
          <w:noProof/>
        </w:rPr>
        <w:t>73</w:t>
      </w:r>
      <w:r w:rsidR="00663100" w:rsidRPr="000C1407">
        <w:rPr>
          <w:rFonts w:ascii="Arial" w:hAnsi="Arial" w:cs="Arial"/>
          <w:bCs/>
          <w:noProof/>
        </w:rPr>
        <w:t>/20</w:t>
      </w:r>
      <w:r w:rsidR="00743B37" w:rsidRPr="000C1407">
        <w:rPr>
          <w:rFonts w:ascii="Arial" w:hAnsi="Arial" w:cs="Arial"/>
          <w:bCs/>
          <w:noProof/>
        </w:rPr>
        <w:t>24</w:t>
      </w:r>
      <w:r w:rsidR="00663100" w:rsidRPr="000C1407">
        <w:rPr>
          <w:rFonts w:ascii="Arial" w:hAnsi="Arial" w:cs="Arial"/>
          <w:bCs/>
          <w:noProof/>
        </w:rPr>
        <w:t>.</w:t>
      </w:r>
    </w:p>
    <w:p w14:paraId="0C263403" w14:textId="5104F243" w:rsidR="00FE44FE" w:rsidRPr="00EE5E43" w:rsidRDefault="00743B37" w:rsidP="00743B37">
      <w:pPr>
        <w:spacing w:before="60"/>
        <w:jc w:val="both"/>
        <w:rPr>
          <w:rFonts w:ascii="Arial" w:hAnsi="Arial" w:cs="Arial"/>
          <w:noProof/>
        </w:rPr>
      </w:pPr>
      <w:r>
        <w:rPr>
          <w:rFonts w:ascii="Arial" w:hAnsi="Arial" w:cs="Arial"/>
          <w:noProof/>
        </w:rPr>
        <w:t>P</w:t>
      </w:r>
      <w:r w:rsidRPr="00743B37">
        <w:rPr>
          <w:rFonts w:ascii="Arial" w:hAnsi="Arial" w:cs="Arial"/>
          <w:noProof/>
        </w:rPr>
        <w:t xml:space="preserve">řipravenost </w:t>
      </w:r>
      <w:r>
        <w:rPr>
          <w:rFonts w:ascii="Arial" w:hAnsi="Arial" w:cs="Arial"/>
          <w:noProof/>
        </w:rPr>
        <w:t xml:space="preserve">k provozu a manipulacím </w:t>
      </w:r>
      <w:r w:rsidRPr="00743B37">
        <w:rPr>
          <w:rFonts w:ascii="Arial" w:hAnsi="Arial" w:cs="Arial"/>
          <w:noProof/>
        </w:rPr>
        <w:t>musí být kontrolov</w:t>
      </w:r>
      <w:r>
        <w:rPr>
          <w:rFonts w:ascii="Arial" w:hAnsi="Arial" w:cs="Arial"/>
          <w:noProof/>
        </w:rPr>
        <w:t>ate</w:t>
      </w:r>
      <w:r w:rsidR="00C17BC4">
        <w:rPr>
          <w:rFonts w:ascii="Arial" w:hAnsi="Arial" w:cs="Arial"/>
          <w:noProof/>
        </w:rPr>
        <w:t>l</w:t>
      </w:r>
      <w:r>
        <w:rPr>
          <w:rFonts w:ascii="Arial" w:hAnsi="Arial" w:cs="Arial"/>
          <w:noProof/>
        </w:rPr>
        <w:t xml:space="preserve">ná </w:t>
      </w:r>
      <w:r w:rsidRPr="00743B37">
        <w:rPr>
          <w:rFonts w:ascii="Arial" w:hAnsi="Arial" w:cs="Arial"/>
          <w:noProof/>
        </w:rPr>
        <w:t>bez jakýchkoli</w:t>
      </w:r>
      <w:r>
        <w:rPr>
          <w:rFonts w:ascii="Arial" w:hAnsi="Arial" w:cs="Arial"/>
          <w:noProof/>
        </w:rPr>
        <w:t>v</w:t>
      </w:r>
      <w:r w:rsidRPr="00743B37">
        <w:rPr>
          <w:rFonts w:ascii="Arial" w:hAnsi="Arial" w:cs="Arial"/>
          <w:noProof/>
        </w:rPr>
        <w:t xml:space="preserve"> pomůcek pomocí teplotně a/nebo tlakově kompenzovaných</w:t>
      </w:r>
      <w:r>
        <w:rPr>
          <w:rFonts w:ascii="Arial" w:hAnsi="Arial" w:cs="Arial"/>
          <w:noProof/>
        </w:rPr>
        <w:t xml:space="preserve"> </w:t>
      </w:r>
      <w:r w:rsidRPr="00743B37">
        <w:rPr>
          <w:rFonts w:ascii="Arial" w:hAnsi="Arial" w:cs="Arial"/>
          <w:noProof/>
        </w:rPr>
        <w:t xml:space="preserve">zobrazovacích systémů nebo </w:t>
      </w:r>
      <w:r>
        <w:rPr>
          <w:rFonts w:ascii="Arial" w:hAnsi="Arial" w:cs="Arial"/>
          <w:noProof/>
        </w:rPr>
        <w:t>manometrů</w:t>
      </w:r>
      <w:r w:rsidRPr="00743B37">
        <w:rPr>
          <w:rFonts w:ascii="Arial" w:hAnsi="Arial" w:cs="Arial"/>
          <w:noProof/>
        </w:rPr>
        <w:t>.</w:t>
      </w:r>
    </w:p>
    <w:p w14:paraId="0C263404" w14:textId="77777777" w:rsidR="00015328" w:rsidRPr="00EE5E43" w:rsidRDefault="00015328" w:rsidP="004C4C36">
      <w:pPr>
        <w:spacing w:before="60"/>
        <w:jc w:val="both"/>
        <w:rPr>
          <w:rFonts w:ascii="Arial" w:hAnsi="Arial" w:cs="Arial"/>
          <w:noProof/>
        </w:rPr>
      </w:pPr>
    </w:p>
    <w:p w14:paraId="0C263405" w14:textId="5BA03A25" w:rsidR="00015328" w:rsidRDefault="00015328" w:rsidP="00E81A03">
      <w:pPr>
        <w:numPr>
          <w:ilvl w:val="2"/>
          <w:numId w:val="2"/>
        </w:numPr>
        <w:tabs>
          <w:tab w:val="left" w:pos="6521"/>
        </w:tabs>
        <w:spacing w:before="120" w:after="120"/>
        <w:rPr>
          <w:rFonts w:ascii="Arial" w:hAnsi="Arial" w:cs="Arial"/>
          <w:b/>
          <w:noProof/>
        </w:rPr>
      </w:pPr>
      <w:r w:rsidRPr="00EE5E43">
        <w:rPr>
          <w:rFonts w:ascii="Arial" w:hAnsi="Arial" w:cs="Arial"/>
          <w:b/>
          <w:noProof/>
        </w:rPr>
        <w:t>Konfigurace zapojení rozvaděčů</w:t>
      </w:r>
    </w:p>
    <w:p w14:paraId="2CE37D47" w14:textId="7755B987" w:rsidR="00803F22" w:rsidRDefault="00803F22" w:rsidP="00803F22">
      <w:pPr>
        <w:tabs>
          <w:tab w:val="left" w:pos="6521"/>
        </w:tabs>
        <w:spacing w:before="120" w:after="120"/>
        <w:rPr>
          <w:rFonts w:ascii="Arial" w:hAnsi="Arial" w:cs="Arial"/>
          <w:noProof/>
        </w:rPr>
      </w:pPr>
      <w:r w:rsidRPr="002D406D">
        <w:rPr>
          <w:rFonts w:ascii="Arial" w:hAnsi="Arial" w:cs="Arial"/>
          <w:noProof/>
        </w:rPr>
        <w:t xml:space="preserve">V závislosti na </w:t>
      </w:r>
      <w:r w:rsidRPr="00814A87">
        <w:rPr>
          <w:rFonts w:ascii="Arial" w:hAnsi="Arial" w:cs="Arial"/>
          <w:noProof/>
        </w:rPr>
        <w:t xml:space="preserve">konkrétním zapojení </w:t>
      </w:r>
      <w:r w:rsidR="0065639A" w:rsidRPr="002D406D">
        <w:rPr>
          <w:rFonts w:ascii="Arial" w:hAnsi="Arial" w:cs="Arial"/>
          <w:noProof/>
        </w:rPr>
        <w:t>s</w:t>
      </w:r>
      <w:r w:rsidRPr="00814A87">
        <w:rPr>
          <w:rFonts w:ascii="Arial" w:hAnsi="Arial" w:cs="Arial"/>
          <w:noProof/>
        </w:rPr>
        <w:t xml:space="preserve">e </w:t>
      </w:r>
      <w:r w:rsidR="002A2D14" w:rsidRPr="00814A87">
        <w:rPr>
          <w:rFonts w:ascii="Arial" w:hAnsi="Arial" w:cs="Arial"/>
          <w:noProof/>
        </w:rPr>
        <w:t xml:space="preserve">systém skládá z jednotlivých modulů umístěných vedle sebe a/nebo  z bloku obsahujícího více polí (kompakt). </w:t>
      </w:r>
    </w:p>
    <w:p w14:paraId="25EC736E" w14:textId="0D8329E9" w:rsidR="00743B37" w:rsidRDefault="00743B37" w:rsidP="00803F22">
      <w:pPr>
        <w:tabs>
          <w:tab w:val="left" w:pos="6521"/>
        </w:tabs>
        <w:spacing w:before="120" w:after="120"/>
        <w:rPr>
          <w:rFonts w:ascii="Arial" w:hAnsi="Arial" w:cs="Arial"/>
          <w:noProof/>
        </w:rPr>
      </w:pPr>
      <w:r>
        <w:rPr>
          <w:rFonts w:ascii="Arial" w:hAnsi="Arial" w:cs="Arial"/>
          <w:noProof/>
        </w:rPr>
        <w:t xml:space="preserve">Kompaktní rozvaděče </w:t>
      </w:r>
      <w:r w:rsidRPr="00743B37">
        <w:rPr>
          <w:rFonts w:ascii="Arial" w:hAnsi="Arial" w:cs="Arial"/>
          <w:noProof/>
        </w:rPr>
        <w:t>musí být možné zvednout v jednom kuse pomocí zvedacích ok.</w:t>
      </w:r>
    </w:p>
    <w:p w14:paraId="13EC68C0" w14:textId="06A731CC" w:rsidR="00743B37" w:rsidRPr="00743B37" w:rsidRDefault="00743B37" w:rsidP="00743B37">
      <w:pPr>
        <w:tabs>
          <w:tab w:val="left" w:pos="6521"/>
        </w:tabs>
        <w:spacing w:before="120" w:after="120"/>
        <w:rPr>
          <w:rFonts w:ascii="Arial" w:hAnsi="Arial" w:cs="Arial"/>
          <w:noProof/>
        </w:rPr>
      </w:pPr>
      <w:r w:rsidRPr="00743B37">
        <w:rPr>
          <w:rFonts w:ascii="Arial" w:hAnsi="Arial" w:cs="Arial"/>
          <w:noProof/>
        </w:rPr>
        <w:t xml:space="preserve">Základní konstrukce </w:t>
      </w:r>
      <w:r>
        <w:rPr>
          <w:rFonts w:ascii="Arial" w:hAnsi="Arial" w:cs="Arial"/>
          <w:noProof/>
        </w:rPr>
        <w:t xml:space="preserve">rozvaděče </w:t>
      </w:r>
      <w:r w:rsidRPr="00743B37">
        <w:rPr>
          <w:rFonts w:ascii="Arial" w:hAnsi="Arial" w:cs="Arial"/>
          <w:noProof/>
        </w:rPr>
        <w:t>a kryt kabelového prostoru se skládá z ocelového plechu chráněného proti korozi</w:t>
      </w:r>
      <w:r>
        <w:rPr>
          <w:rFonts w:ascii="Arial" w:hAnsi="Arial" w:cs="Arial"/>
          <w:noProof/>
        </w:rPr>
        <w:t xml:space="preserve"> (pozinkovaný plech, atd.).</w:t>
      </w:r>
    </w:p>
    <w:p w14:paraId="2C61ACC7" w14:textId="77777777" w:rsidR="00743B37" w:rsidRDefault="00743B37" w:rsidP="00551D77">
      <w:pPr>
        <w:tabs>
          <w:tab w:val="left" w:pos="6521"/>
        </w:tabs>
        <w:spacing w:before="120" w:after="120"/>
        <w:rPr>
          <w:rFonts w:ascii="Arial" w:hAnsi="Arial" w:cs="Arial"/>
          <w:b/>
          <w:noProof/>
        </w:rPr>
      </w:pPr>
    </w:p>
    <w:p w14:paraId="0C263406" w14:textId="354ED582" w:rsidR="001C172D" w:rsidRPr="00EE5E43" w:rsidRDefault="001C172D" w:rsidP="00551D77">
      <w:pPr>
        <w:tabs>
          <w:tab w:val="left" w:pos="6521"/>
        </w:tabs>
        <w:spacing w:before="120" w:after="120"/>
        <w:rPr>
          <w:rFonts w:ascii="Arial" w:hAnsi="Arial" w:cs="Arial"/>
          <w:b/>
          <w:noProof/>
        </w:rPr>
      </w:pPr>
      <w:r w:rsidRPr="00EE5E43">
        <w:rPr>
          <w:rFonts w:ascii="Arial" w:hAnsi="Arial" w:cs="Arial"/>
          <w:b/>
          <w:noProof/>
        </w:rPr>
        <w:t>Kompaktní nerozšiřitelné rozvaděče</w:t>
      </w:r>
    </w:p>
    <w:p w14:paraId="0C263407" w14:textId="015E6649"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 xml:space="preserve">Zapojení </w:t>
      </w:r>
      <w:r w:rsidR="000F610D" w:rsidRPr="00EE5E43">
        <w:rPr>
          <w:rFonts w:ascii="Arial" w:hAnsi="Arial" w:cs="Arial"/>
          <w:noProof/>
        </w:rPr>
        <w:t>E</w:t>
      </w:r>
      <w:r w:rsidRPr="00EE5E43">
        <w:rPr>
          <w:rFonts w:ascii="Arial" w:hAnsi="Arial" w:cs="Arial"/>
          <w:noProof/>
        </w:rPr>
        <w:t>T</w:t>
      </w:r>
      <w:r w:rsidR="004D6DB2">
        <w:rPr>
          <w:rFonts w:ascii="Arial" w:hAnsi="Arial" w:cs="Arial"/>
          <w:noProof/>
        </w:rPr>
        <w:t xml:space="preserve"> nebo KT</w:t>
      </w:r>
      <w:r w:rsidRPr="00EE5E43">
        <w:rPr>
          <w:rFonts w:ascii="Arial" w:hAnsi="Arial" w:cs="Arial"/>
          <w:noProof/>
        </w:rPr>
        <w:t>, nerozšiřitelné</w:t>
      </w:r>
    </w:p>
    <w:p w14:paraId="0C263408" w14:textId="77777777"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KKT, nerozšiřitelné</w:t>
      </w:r>
    </w:p>
    <w:p w14:paraId="0C263409" w14:textId="77777777"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KKKT, nerozšiřitelné</w:t>
      </w:r>
    </w:p>
    <w:p w14:paraId="0A2527D3" w14:textId="77777777" w:rsidR="00463A71" w:rsidRPr="002D406D" w:rsidRDefault="000F610D" w:rsidP="00EC4467">
      <w:pPr>
        <w:pStyle w:val="Odstavecseseznamem"/>
        <w:numPr>
          <w:ilvl w:val="0"/>
          <w:numId w:val="3"/>
        </w:numPr>
        <w:spacing w:before="60"/>
        <w:jc w:val="both"/>
        <w:rPr>
          <w:rFonts w:ascii="Arial" w:hAnsi="Arial" w:cs="Arial"/>
          <w:noProof/>
        </w:rPr>
      </w:pPr>
      <w:r w:rsidRPr="00814A87">
        <w:rPr>
          <w:rFonts w:ascii="Arial" w:hAnsi="Arial" w:cs="Arial"/>
          <w:noProof/>
        </w:rPr>
        <w:t>Zapojení KKTT, nerozšiřitelné</w:t>
      </w:r>
      <w:r w:rsidR="00463A71" w:rsidRPr="00814A87">
        <w:rPr>
          <w:rFonts w:ascii="Arial" w:hAnsi="Arial" w:cs="Arial"/>
          <w:noProof/>
        </w:rPr>
        <w:t xml:space="preserve"> </w:t>
      </w:r>
      <w:r w:rsidR="00463A71" w:rsidRPr="002D406D">
        <w:rPr>
          <w:rFonts w:ascii="Arial" w:hAnsi="Arial" w:cs="Arial"/>
          <w:noProof/>
          <w:vertAlign w:val="superscript"/>
        </w:rPr>
        <w:t>*)</w:t>
      </w:r>
    </w:p>
    <w:p w14:paraId="0C26340B"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KKKTT, nerozšiřitelné</w:t>
      </w:r>
    </w:p>
    <w:p w14:paraId="0C26340C" w14:textId="77777777" w:rsidR="0012128D" w:rsidRPr="00EE5E43" w:rsidRDefault="0012128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KKKKT, nerozšiřitelné</w:t>
      </w:r>
    </w:p>
    <w:p w14:paraId="0C26340D"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 nerozšiřitelné</w:t>
      </w:r>
    </w:p>
    <w:p w14:paraId="0C26340E"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 nerozšiřitelné</w:t>
      </w:r>
    </w:p>
    <w:p w14:paraId="0C26340F"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KKKK, nerozšiřitelné</w:t>
      </w:r>
    </w:p>
    <w:p w14:paraId="0C263411" w14:textId="77777777" w:rsidR="00304399" w:rsidRPr="00EE5E43" w:rsidRDefault="00304399" w:rsidP="007C7F76">
      <w:pPr>
        <w:pStyle w:val="Odstavecseseznamem"/>
        <w:numPr>
          <w:ilvl w:val="0"/>
          <w:numId w:val="3"/>
        </w:numPr>
        <w:spacing w:before="60"/>
        <w:jc w:val="both"/>
        <w:rPr>
          <w:rFonts w:ascii="Arial" w:hAnsi="Arial" w:cs="Arial"/>
          <w:noProof/>
        </w:rPr>
      </w:pPr>
      <w:r w:rsidRPr="00EE5E43">
        <w:rPr>
          <w:rFonts w:ascii="Arial" w:hAnsi="Arial" w:cs="Arial"/>
          <w:noProof/>
        </w:rPr>
        <w:t>Rozšíření kompaktního rozvaděče z jedné strany (viz. zapojení výše)</w:t>
      </w:r>
    </w:p>
    <w:p w14:paraId="0C263412" w14:textId="77777777" w:rsidR="00304399" w:rsidRPr="00EE5E43" w:rsidRDefault="00304399" w:rsidP="007C7F76">
      <w:pPr>
        <w:pStyle w:val="Odstavecseseznamem"/>
        <w:numPr>
          <w:ilvl w:val="0"/>
          <w:numId w:val="3"/>
        </w:numPr>
        <w:spacing w:before="60"/>
        <w:jc w:val="both"/>
        <w:rPr>
          <w:rFonts w:ascii="Arial" w:hAnsi="Arial" w:cs="Arial"/>
          <w:noProof/>
        </w:rPr>
      </w:pPr>
      <w:r w:rsidRPr="00EE5E43">
        <w:rPr>
          <w:rFonts w:ascii="Arial" w:hAnsi="Arial" w:cs="Arial"/>
          <w:noProof/>
        </w:rPr>
        <w:t>Rozšíření kompaktního rozvaděče z obou stran (viz. zapojení výše)</w:t>
      </w:r>
    </w:p>
    <w:p w14:paraId="0C263413" w14:textId="610C7DD8" w:rsidR="000F610D" w:rsidRDefault="000F610D" w:rsidP="000F531E">
      <w:pPr>
        <w:spacing w:before="60"/>
        <w:ind w:left="360"/>
        <w:jc w:val="both"/>
        <w:rPr>
          <w:rFonts w:ascii="Arial" w:hAnsi="Arial" w:cs="Arial"/>
          <w:noProof/>
        </w:rPr>
      </w:pPr>
    </w:p>
    <w:p w14:paraId="50D6CB99" w14:textId="06760C63" w:rsidR="00463A71" w:rsidRPr="002D406D" w:rsidRDefault="00463A71" w:rsidP="002D406D">
      <w:pPr>
        <w:spacing w:before="60"/>
        <w:jc w:val="both"/>
        <w:rPr>
          <w:rFonts w:ascii="Arial" w:hAnsi="Arial" w:cs="Arial"/>
          <w:noProof/>
        </w:rPr>
      </w:pPr>
      <w:r w:rsidRPr="002D406D">
        <w:rPr>
          <w:rFonts w:ascii="Arial" w:hAnsi="Arial" w:cs="Arial"/>
          <w:noProof/>
        </w:rPr>
        <w:t>*) upřednostňované rozmístění polí je TKKT</w:t>
      </w:r>
    </w:p>
    <w:p w14:paraId="3744ADAC" w14:textId="77777777" w:rsidR="00463A71" w:rsidRPr="00EE5E43" w:rsidRDefault="00463A71" w:rsidP="000F531E">
      <w:pPr>
        <w:spacing w:before="60"/>
        <w:ind w:left="360"/>
        <w:jc w:val="both"/>
        <w:rPr>
          <w:rFonts w:ascii="Arial" w:hAnsi="Arial" w:cs="Arial"/>
          <w:noProof/>
        </w:rPr>
      </w:pPr>
    </w:p>
    <w:p w14:paraId="0C263414" w14:textId="77777777" w:rsidR="000F610D" w:rsidRPr="00EE5E43" w:rsidRDefault="000F610D" w:rsidP="000F610D">
      <w:pPr>
        <w:tabs>
          <w:tab w:val="left" w:pos="6521"/>
        </w:tabs>
        <w:spacing w:before="120" w:after="120"/>
        <w:rPr>
          <w:rFonts w:ascii="Arial" w:hAnsi="Arial" w:cs="Arial"/>
          <w:b/>
          <w:noProof/>
        </w:rPr>
      </w:pPr>
      <w:r w:rsidRPr="00EE5E43">
        <w:rPr>
          <w:rFonts w:ascii="Arial" w:hAnsi="Arial" w:cs="Arial"/>
          <w:b/>
          <w:noProof/>
        </w:rPr>
        <w:t>Modulární rozšiřitelné rozvaděče</w:t>
      </w:r>
    </w:p>
    <w:p w14:paraId="0C263415" w14:textId="6CE26F6A"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 xml:space="preserve">Zapojení K, rozšiřitelné </w:t>
      </w:r>
      <w:r w:rsidR="00214506">
        <w:rPr>
          <w:rFonts w:ascii="Arial" w:hAnsi="Arial" w:cs="Arial"/>
          <w:noProof/>
        </w:rPr>
        <w:t xml:space="preserve">z </w:t>
      </w:r>
      <w:r w:rsidRPr="00EE5E43">
        <w:rPr>
          <w:rFonts w:ascii="Arial" w:hAnsi="Arial" w:cs="Arial"/>
          <w:noProof/>
        </w:rPr>
        <w:t>obou stran</w:t>
      </w:r>
    </w:p>
    <w:p w14:paraId="0C263416" w14:textId="60CD0758"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 xml:space="preserve">Zapojení T, rozšiřitelné </w:t>
      </w:r>
      <w:r w:rsidR="00214506">
        <w:rPr>
          <w:rFonts w:ascii="Arial" w:hAnsi="Arial" w:cs="Arial"/>
          <w:noProof/>
        </w:rPr>
        <w:t>z</w:t>
      </w:r>
      <w:r w:rsidRPr="00EE5E43">
        <w:rPr>
          <w:rFonts w:ascii="Arial" w:hAnsi="Arial" w:cs="Arial"/>
          <w:noProof/>
        </w:rPr>
        <w:t xml:space="preserve"> obou stran</w:t>
      </w:r>
    </w:p>
    <w:p w14:paraId="0C263418" w14:textId="45D931AA"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 xml:space="preserve">Zapojení L1, rozšiřitelné </w:t>
      </w:r>
      <w:r w:rsidR="00214506">
        <w:rPr>
          <w:rFonts w:ascii="Arial" w:hAnsi="Arial" w:cs="Arial"/>
          <w:noProof/>
        </w:rPr>
        <w:t>z</w:t>
      </w:r>
      <w:r w:rsidRPr="00EE5E43">
        <w:rPr>
          <w:rFonts w:ascii="Arial" w:hAnsi="Arial" w:cs="Arial"/>
          <w:noProof/>
        </w:rPr>
        <w:t xml:space="preserve"> obou stran</w:t>
      </w:r>
    </w:p>
    <w:p w14:paraId="0C263419" w14:textId="38531FD9"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 xml:space="preserve">Zapojení L2, rozšiřitelné </w:t>
      </w:r>
      <w:r w:rsidR="00214506">
        <w:rPr>
          <w:rFonts w:ascii="Arial" w:hAnsi="Arial" w:cs="Arial"/>
          <w:noProof/>
        </w:rPr>
        <w:t>z</w:t>
      </w:r>
      <w:r w:rsidRPr="00EE5E43">
        <w:rPr>
          <w:rFonts w:ascii="Arial" w:hAnsi="Arial" w:cs="Arial"/>
          <w:noProof/>
        </w:rPr>
        <w:t xml:space="preserve"> obou stran</w:t>
      </w:r>
    </w:p>
    <w:p w14:paraId="70E85F86" w14:textId="77777777" w:rsidR="00CE5C79" w:rsidRDefault="00CE5C79" w:rsidP="005A3CD0">
      <w:pPr>
        <w:pStyle w:val="Odstavecseseznamem"/>
        <w:spacing w:before="60"/>
        <w:jc w:val="both"/>
        <w:rPr>
          <w:rFonts w:ascii="Arial" w:hAnsi="Arial" w:cs="Arial"/>
          <w:noProof/>
        </w:rPr>
      </w:pPr>
    </w:p>
    <w:p w14:paraId="76151D14" w14:textId="23096C86" w:rsidR="004D6DB2" w:rsidRDefault="004D6DB2" w:rsidP="005A3CD0">
      <w:pPr>
        <w:pStyle w:val="Odstavecseseznamem"/>
        <w:spacing w:before="60"/>
        <w:jc w:val="both"/>
        <w:rPr>
          <w:rFonts w:ascii="Arial" w:hAnsi="Arial" w:cs="Arial"/>
          <w:noProof/>
        </w:rPr>
      </w:pPr>
    </w:p>
    <w:p w14:paraId="213E9E18" w14:textId="77777777" w:rsidR="004D6DB2" w:rsidRPr="00EE5E43" w:rsidRDefault="004D6DB2" w:rsidP="005A3CD0">
      <w:pPr>
        <w:pStyle w:val="Odstavecseseznamem"/>
        <w:spacing w:before="60"/>
        <w:jc w:val="both"/>
        <w:rPr>
          <w:rFonts w:ascii="Arial" w:hAnsi="Arial" w:cs="Arial"/>
          <w:noProof/>
        </w:rPr>
      </w:pPr>
    </w:p>
    <w:p w14:paraId="2E6D5A55" w14:textId="5C5524CC" w:rsidR="00DF6ED3" w:rsidRDefault="00DF6ED3" w:rsidP="00AB7B9D">
      <w:pPr>
        <w:tabs>
          <w:tab w:val="left" w:pos="6521"/>
        </w:tabs>
        <w:spacing w:before="120" w:after="120"/>
        <w:rPr>
          <w:rFonts w:ascii="Arial" w:hAnsi="Arial" w:cs="Arial"/>
          <w:b/>
          <w:noProof/>
          <w:highlight w:val="yellow"/>
        </w:rPr>
      </w:pPr>
    </w:p>
    <w:p w14:paraId="497189C4" w14:textId="48493CB0" w:rsidR="002D406D" w:rsidRPr="004B74E7" w:rsidRDefault="002D406D" w:rsidP="00AB7B9D">
      <w:pPr>
        <w:tabs>
          <w:tab w:val="left" w:pos="6521"/>
        </w:tabs>
        <w:spacing w:before="120" w:after="120"/>
        <w:rPr>
          <w:rFonts w:ascii="Arial" w:hAnsi="Arial" w:cs="Arial"/>
          <w:b/>
          <w:noProof/>
        </w:rPr>
      </w:pPr>
      <w:r w:rsidRPr="004B74E7">
        <w:rPr>
          <w:rFonts w:ascii="Arial" w:hAnsi="Arial" w:cs="Arial"/>
          <w:b/>
          <w:noProof/>
        </w:rPr>
        <w:t>Nepovinná položka:</w:t>
      </w:r>
    </w:p>
    <w:p w14:paraId="38C3752D" w14:textId="77777777" w:rsidR="00214506" w:rsidRPr="008C4BF2" w:rsidRDefault="00214506" w:rsidP="00214506">
      <w:pPr>
        <w:pStyle w:val="Odstavecseseznamem"/>
        <w:numPr>
          <w:ilvl w:val="0"/>
          <w:numId w:val="38"/>
        </w:numPr>
        <w:spacing w:before="60"/>
        <w:jc w:val="both"/>
        <w:rPr>
          <w:rFonts w:ascii="Arial" w:hAnsi="Arial" w:cs="Arial"/>
          <w:noProof/>
        </w:rPr>
      </w:pPr>
      <w:r w:rsidRPr="008C4BF2">
        <w:rPr>
          <w:rFonts w:ascii="Arial" w:hAnsi="Arial" w:cs="Arial"/>
          <w:noProof/>
        </w:rPr>
        <w:t>Zapojení KK PS/ PS KK (dva kabelové přívody a pole podélné spojky), rozvaděč rozšiřitelný o navazující pole měření do levé nebo pravé strany.</w:t>
      </w:r>
    </w:p>
    <w:p w14:paraId="007C26AC" w14:textId="6E70EE4D" w:rsidR="00214506" w:rsidRPr="008C4BF2" w:rsidRDefault="00214506" w:rsidP="00214506">
      <w:pPr>
        <w:pStyle w:val="Odstavecseseznamem"/>
        <w:numPr>
          <w:ilvl w:val="0"/>
          <w:numId w:val="38"/>
        </w:numPr>
        <w:spacing w:before="60"/>
        <w:jc w:val="both"/>
        <w:rPr>
          <w:rFonts w:ascii="Arial" w:hAnsi="Arial" w:cs="Arial"/>
          <w:noProof/>
        </w:rPr>
      </w:pPr>
      <w:r w:rsidRPr="008C4BF2">
        <w:rPr>
          <w:rFonts w:ascii="Arial" w:hAnsi="Arial" w:cs="Arial"/>
          <w:noProof/>
        </w:rPr>
        <w:t>Zapojení PS, rozšiřitelné  z obou stran (podélná spojka přípojnic s odpínačem)</w:t>
      </w:r>
    </w:p>
    <w:p w14:paraId="35E4530D" w14:textId="7D72FDA0" w:rsidR="00214506" w:rsidRDefault="00214506" w:rsidP="00214506">
      <w:pPr>
        <w:pStyle w:val="Odstavecseseznamem"/>
        <w:numPr>
          <w:ilvl w:val="0"/>
          <w:numId w:val="38"/>
        </w:numPr>
        <w:spacing w:before="60"/>
        <w:jc w:val="both"/>
        <w:rPr>
          <w:rFonts w:ascii="Arial" w:hAnsi="Arial" w:cs="Arial"/>
          <w:noProof/>
        </w:rPr>
      </w:pPr>
      <w:r w:rsidRPr="008C4BF2">
        <w:rPr>
          <w:rFonts w:ascii="Arial" w:hAnsi="Arial" w:cs="Arial"/>
          <w:noProof/>
        </w:rPr>
        <w:t>Zapojení H, rozšiřitelné z obou stran (přechodové pole při použití podélné spojky přípojnic)</w:t>
      </w:r>
    </w:p>
    <w:p w14:paraId="2D61B73C" w14:textId="5DC8FCA9" w:rsidR="008826B4" w:rsidRDefault="008826B4" w:rsidP="008826B4">
      <w:pPr>
        <w:pStyle w:val="Odstavecseseznamem"/>
        <w:numPr>
          <w:ilvl w:val="0"/>
          <w:numId w:val="38"/>
        </w:numPr>
        <w:spacing w:before="60"/>
        <w:jc w:val="both"/>
        <w:rPr>
          <w:rFonts w:ascii="Arial" w:hAnsi="Arial" w:cs="Arial"/>
          <w:noProof/>
        </w:rPr>
      </w:pPr>
      <w:r w:rsidRPr="008C4BF2">
        <w:rPr>
          <w:rFonts w:ascii="Arial" w:hAnsi="Arial" w:cs="Arial"/>
          <w:noProof/>
        </w:rPr>
        <w:t>Zapojení E, rozšiřitelné z obou stran (uzemňovač přípojnic)</w:t>
      </w:r>
    </w:p>
    <w:p w14:paraId="6D2969C9" w14:textId="1ED5D16E" w:rsidR="00E269CA" w:rsidRPr="00EE5E43" w:rsidRDefault="00E269CA" w:rsidP="00E269CA">
      <w:pPr>
        <w:pStyle w:val="Odstavecseseznamem"/>
        <w:numPr>
          <w:ilvl w:val="0"/>
          <w:numId w:val="38"/>
        </w:numPr>
        <w:spacing w:before="60"/>
        <w:jc w:val="both"/>
        <w:rPr>
          <w:rFonts w:ascii="Arial" w:hAnsi="Arial" w:cs="Arial"/>
          <w:noProof/>
        </w:rPr>
      </w:pPr>
      <w:r w:rsidRPr="00EE5E43">
        <w:rPr>
          <w:rFonts w:ascii="Arial" w:hAnsi="Arial" w:cs="Arial"/>
          <w:noProof/>
        </w:rPr>
        <w:t>Zapojení M</w:t>
      </w:r>
      <w:r>
        <w:rPr>
          <w:rFonts w:ascii="Arial" w:hAnsi="Arial" w:cs="Arial"/>
          <w:noProof/>
        </w:rPr>
        <w:t>1</w:t>
      </w:r>
      <w:r w:rsidRPr="00EE5E43">
        <w:rPr>
          <w:rFonts w:ascii="Arial" w:hAnsi="Arial" w:cs="Arial"/>
        </w:rPr>
        <w:t>,</w:t>
      </w:r>
      <w:r w:rsidRPr="00EE5E43">
        <w:rPr>
          <w:rFonts w:ascii="Arial" w:hAnsi="Arial" w:cs="Arial"/>
          <w:noProof/>
        </w:rPr>
        <w:t xml:space="preserve"> vzduchem izolovaný </w:t>
      </w:r>
      <w:r w:rsidRPr="00EE5E43">
        <w:rPr>
          <w:rFonts w:ascii="Arial" w:hAnsi="Arial" w:cs="Arial"/>
        </w:rPr>
        <w:t>prostor pro montáž MTN a MTP</w:t>
      </w:r>
      <w:r w:rsidRPr="00EE5E43">
        <w:rPr>
          <w:rFonts w:ascii="Arial" w:hAnsi="Arial" w:cs="Arial"/>
          <w:noProof/>
        </w:rPr>
        <w:t xml:space="preserve"> (pole měření),</w:t>
      </w:r>
    </w:p>
    <w:p w14:paraId="68CC3D07" w14:textId="77777777" w:rsidR="00E269CA" w:rsidRPr="00EE5E43" w:rsidRDefault="00E269CA" w:rsidP="00E269CA">
      <w:pPr>
        <w:pStyle w:val="Odstavecseseznamem"/>
        <w:spacing w:before="60"/>
        <w:jc w:val="both"/>
        <w:rPr>
          <w:rFonts w:ascii="Arial" w:hAnsi="Arial" w:cs="Arial"/>
          <w:noProof/>
        </w:rPr>
      </w:pPr>
      <w:r w:rsidRPr="00EE5E43">
        <w:rPr>
          <w:rFonts w:ascii="Arial" w:hAnsi="Arial" w:cs="Arial"/>
          <w:noProof/>
        </w:rPr>
        <w:t>Přívod kabelem, odvod na přípojnice (vlevo nebo</w:t>
      </w:r>
      <w:r>
        <w:rPr>
          <w:rFonts w:ascii="Arial" w:hAnsi="Arial" w:cs="Arial"/>
          <w:noProof/>
        </w:rPr>
        <w:t xml:space="preserve">/a </w:t>
      </w:r>
      <w:r w:rsidRPr="00EE5E43">
        <w:rPr>
          <w:rFonts w:ascii="Arial" w:hAnsi="Arial" w:cs="Arial"/>
          <w:noProof/>
        </w:rPr>
        <w:t>vpravo)</w:t>
      </w:r>
    </w:p>
    <w:p w14:paraId="7E4E1CDE" w14:textId="77777777" w:rsidR="00E269CA" w:rsidRPr="00EE5E43" w:rsidRDefault="00E269CA" w:rsidP="00E269CA">
      <w:pPr>
        <w:pStyle w:val="Odstavecseseznamem"/>
        <w:numPr>
          <w:ilvl w:val="0"/>
          <w:numId w:val="38"/>
        </w:numPr>
        <w:spacing w:before="60"/>
        <w:jc w:val="both"/>
        <w:rPr>
          <w:rFonts w:ascii="Arial" w:hAnsi="Arial" w:cs="Arial"/>
          <w:noProof/>
        </w:rPr>
      </w:pPr>
      <w:r w:rsidRPr="00EE5E43">
        <w:rPr>
          <w:rFonts w:ascii="Arial" w:hAnsi="Arial" w:cs="Arial"/>
          <w:noProof/>
        </w:rPr>
        <w:t>Zapojení M</w:t>
      </w:r>
      <w:r>
        <w:rPr>
          <w:rFonts w:ascii="Arial" w:hAnsi="Arial" w:cs="Arial"/>
          <w:noProof/>
        </w:rPr>
        <w:t>2</w:t>
      </w:r>
      <w:r w:rsidRPr="00EE5E43">
        <w:rPr>
          <w:rFonts w:ascii="Arial" w:hAnsi="Arial" w:cs="Arial"/>
        </w:rPr>
        <w:t xml:space="preserve">, </w:t>
      </w:r>
      <w:r w:rsidRPr="00EE5E43">
        <w:rPr>
          <w:rFonts w:ascii="Arial" w:hAnsi="Arial" w:cs="Arial"/>
          <w:noProof/>
        </w:rPr>
        <w:t xml:space="preserve">vzduchem izolovaný </w:t>
      </w:r>
      <w:r w:rsidRPr="00EE5E43">
        <w:rPr>
          <w:rFonts w:ascii="Arial" w:hAnsi="Arial" w:cs="Arial"/>
        </w:rPr>
        <w:t>prostor pro montáž MTN a MTP </w:t>
      </w:r>
      <w:r w:rsidRPr="00EE5E43">
        <w:rPr>
          <w:rFonts w:ascii="Arial" w:hAnsi="Arial" w:cs="Arial"/>
          <w:noProof/>
        </w:rPr>
        <w:t>(pole měření),</w:t>
      </w:r>
    </w:p>
    <w:p w14:paraId="216FB19F" w14:textId="30F98209" w:rsidR="00E269CA" w:rsidRPr="00A17BF6" w:rsidRDefault="00E269CA" w:rsidP="00A17BF6">
      <w:pPr>
        <w:pStyle w:val="Odstavecseseznamem"/>
        <w:spacing w:before="60"/>
        <w:jc w:val="both"/>
        <w:rPr>
          <w:rFonts w:ascii="Arial" w:hAnsi="Arial" w:cs="Arial"/>
          <w:noProof/>
        </w:rPr>
      </w:pPr>
      <w:r w:rsidRPr="00EE5E43">
        <w:rPr>
          <w:rFonts w:ascii="Arial" w:hAnsi="Arial" w:cs="Arial"/>
          <w:noProof/>
        </w:rPr>
        <w:t>Přívod na přípojnice, odvod na přípojnice</w:t>
      </w:r>
    </w:p>
    <w:p w14:paraId="4767393E" w14:textId="77777777" w:rsidR="00E47DD9" w:rsidRPr="00EE5E43" w:rsidRDefault="00E47DD9" w:rsidP="00E47DD9">
      <w:pPr>
        <w:spacing w:before="60"/>
        <w:jc w:val="both"/>
        <w:rPr>
          <w:rFonts w:ascii="Arial" w:hAnsi="Arial" w:cs="Arial"/>
          <w:i/>
          <w:noProof/>
        </w:rPr>
      </w:pPr>
      <w:r w:rsidRPr="00EE5E43">
        <w:rPr>
          <w:rFonts w:ascii="Arial" w:hAnsi="Arial" w:cs="Arial"/>
          <w:i/>
          <w:noProof/>
        </w:rPr>
        <w:t>Poznámka:</w:t>
      </w:r>
    </w:p>
    <w:p w14:paraId="5E0BD610" w14:textId="77777777" w:rsidR="00E47DD9" w:rsidRDefault="00E47DD9" w:rsidP="00E47DD9">
      <w:pPr>
        <w:spacing w:before="60"/>
        <w:jc w:val="both"/>
        <w:rPr>
          <w:rFonts w:ascii="Arial" w:hAnsi="Arial" w:cs="Arial"/>
          <w:noProof/>
        </w:rPr>
      </w:pPr>
      <w:r w:rsidRPr="00EE5E43">
        <w:rPr>
          <w:rFonts w:ascii="Arial" w:hAnsi="Arial" w:cs="Arial"/>
          <w:i/>
          <w:noProof/>
        </w:rPr>
        <w:t>Pole měření je bez MTP a MTN</w:t>
      </w:r>
      <w:r w:rsidRPr="00EE5E43">
        <w:rPr>
          <w:rFonts w:ascii="Arial" w:hAnsi="Arial" w:cs="Arial"/>
          <w:noProof/>
        </w:rPr>
        <w:t>.</w:t>
      </w:r>
    </w:p>
    <w:p w14:paraId="5E9D1247" w14:textId="77777777" w:rsidR="002D406D" w:rsidRDefault="002D406D" w:rsidP="00AB7B9D">
      <w:pPr>
        <w:tabs>
          <w:tab w:val="left" w:pos="6521"/>
        </w:tabs>
        <w:spacing w:before="120" w:after="120"/>
        <w:rPr>
          <w:rFonts w:ascii="Arial" w:hAnsi="Arial" w:cs="Arial"/>
          <w:b/>
          <w:noProof/>
          <w:highlight w:val="yellow"/>
        </w:rPr>
      </w:pPr>
    </w:p>
    <w:p w14:paraId="3E78EF9F" w14:textId="17D05584" w:rsidR="00AB7B9D" w:rsidRPr="0065639A" w:rsidRDefault="00AB7B9D" w:rsidP="00AB7B9D">
      <w:pPr>
        <w:tabs>
          <w:tab w:val="left" w:pos="6521"/>
        </w:tabs>
        <w:spacing w:before="120" w:after="120"/>
        <w:rPr>
          <w:rFonts w:ascii="Arial" w:hAnsi="Arial" w:cs="Arial"/>
          <w:b/>
          <w:noProof/>
        </w:rPr>
      </w:pPr>
      <w:r w:rsidRPr="0065639A">
        <w:rPr>
          <w:rFonts w:ascii="Arial" w:hAnsi="Arial" w:cs="Arial"/>
          <w:b/>
          <w:noProof/>
        </w:rPr>
        <w:t>SMART rozvaděče</w:t>
      </w:r>
    </w:p>
    <w:p w14:paraId="408D7A9B" w14:textId="65B6AA8B" w:rsidR="00AB7B9D" w:rsidRPr="0065639A" w:rsidRDefault="00AB7B9D" w:rsidP="002D406D">
      <w:pPr>
        <w:pStyle w:val="Odstavecseseznamem"/>
        <w:numPr>
          <w:ilvl w:val="0"/>
          <w:numId w:val="3"/>
        </w:numPr>
        <w:spacing w:before="60"/>
        <w:jc w:val="both"/>
        <w:rPr>
          <w:rFonts w:ascii="Arial" w:hAnsi="Arial" w:cs="Arial"/>
          <w:noProof/>
        </w:rPr>
      </w:pPr>
      <w:r w:rsidRPr="0065639A">
        <w:rPr>
          <w:rFonts w:ascii="Arial" w:hAnsi="Arial" w:cs="Arial"/>
          <w:noProof/>
        </w:rPr>
        <w:t>Zapojení KKT</w:t>
      </w:r>
    </w:p>
    <w:p w14:paraId="0EA56FF7" w14:textId="2E7FAABF" w:rsidR="00AB7B9D" w:rsidRPr="0065639A" w:rsidRDefault="00AB7B9D" w:rsidP="002D406D">
      <w:pPr>
        <w:pStyle w:val="Odstavecseseznamem"/>
        <w:numPr>
          <w:ilvl w:val="0"/>
          <w:numId w:val="3"/>
        </w:numPr>
        <w:spacing w:before="60"/>
        <w:jc w:val="both"/>
        <w:rPr>
          <w:rFonts w:ascii="Arial" w:hAnsi="Arial" w:cs="Arial"/>
          <w:noProof/>
        </w:rPr>
      </w:pPr>
      <w:r w:rsidRPr="0065639A">
        <w:rPr>
          <w:rFonts w:ascii="Arial" w:hAnsi="Arial" w:cs="Arial"/>
          <w:noProof/>
        </w:rPr>
        <w:t>Zapojení KKKT</w:t>
      </w:r>
    </w:p>
    <w:p w14:paraId="14E8835B" w14:textId="7500327E" w:rsidR="00E85E42" w:rsidRPr="002D406D" w:rsidRDefault="00515233" w:rsidP="00E85E42">
      <w:pPr>
        <w:pStyle w:val="Odstavecseseznamem"/>
        <w:numPr>
          <w:ilvl w:val="0"/>
          <w:numId w:val="3"/>
        </w:numPr>
        <w:spacing w:before="60"/>
        <w:jc w:val="both"/>
        <w:rPr>
          <w:rFonts w:ascii="Arial" w:hAnsi="Arial" w:cs="Arial"/>
          <w:noProof/>
        </w:rPr>
      </w:pPr>
      <w:r w:rsidRPr="002D406D">
        <w:rPr>
          <w:rFonts w:ascii="Arial" w:hAnsi="Arial" w:cs="Arial"/>
          <w:noProof/>
        </w:rPr>
        <w:t>Zapojení KKTT</w:t>
      </w:r>
      <w:r w:rsidR="00463A71" w:rsidRPr="002D406D">
        <w:rPr>
          <w:rFonts w:ascii="Arial" w:hAnsi="Arial" w:cs="Arial"/>
          <w:noProof/>
        </w:rPr>
        <w:t xml:space="preserve"> </w:t>
      </w:r>
      <w:r w:rsidR="00E85E42" w:rsidRPr="002D406D">
        <w:rPr>
          <w:rFonts w:ascii="Arial" w:hAnsi="Arial" w:cs="Arial"/>
          <w:noProof/>
        </w:rPr>
        <w:t>(řazení TKKT)</w:t>
      </w:r>
    </w:p>
    <w:p w14:paraId="7F0E8337" w14:textId="7AEEDE01" w:rsidR="00515233" w:rsidRPr="002D406D" w:rsidRDefault="00515233">
      <w:pPr>
        <w:pStyle w:val="Odstavecseseznamem"/>
        <w:numPr>
          <w:ilvl w:val="0"/>
          <w:numId w:val="3"/>
        </w:numPr>
        <w:spacing w:before="60"/>
        <w:jc w:val="both"/>
        <w:rPr>
          <w:rFonts w:ascii="Arial" w:hAnsi="Arial" w:cs="Arial"/>
          <w:noProof/>
        </w:rPr>
      </w:pPr>
      <w:r w:rsidRPr="002D406D">
        <w:rPr>
          <w:rFonts w:ascii="Arial" w:hAnsi="Arial" w:cs="Arial"/>
          <w:noProof/>
        </w:rPr>
        <w:t>Zapojení KKKTT</w:t>
      </w:r>
    </w:p>
    <w:p w14:paraId="2456D821" w14:textId="77777777" w:rsidR="00F77C86" w:rsidRPr="002D406D" w:rsidRDefault="00F77C86" w:rsidP="002D406D">
      <w:pPr>
        <w:pStyle w:val="Odstavecseseznamem"/>
        <w:rPr>
          <w:rFonts w:ascii="Arial" w:hAnsi="Arial" w:cs="Arial"/>
          <w:noProof/>
          <w:highlight w:val="yellow"/>
        </w:rPr>
      </w:pPr>
    </w:p>
    <w:p w14:paraId="25744D61" w14:textId="7E72D9C9"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KKK (bez vlastní spotřeby)</w:t>
      </w:r>
    </w:p>
    <w:p w14:paraId="3AFE3289" w14:textId="77777777"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KKKKT</w:t>
      </w:r>
    </w:p>
    <w:p w14:paraId="2C4E14CF" w14:textId="3DF3236F" w:rsidR="003B50E9" w:rsidRPr="00A17BF6" w:rsidRDefault="00F77C86" w:rsidP="007B2580">
      <w:pPr>
        <w:pStyle w:val="Odstavecseseznamem"/>
        <w:numPr>
          <w:ilvl w:val="0"/>
          <w:numId w:val="3"/>
        </w:numPr>
        <w:spacing w:before="60"/>
        <w:jc w:val="both"/>
        <w:rPr>
          <w:rFonts w:ascii="Arial" w:hAnsi="Arial" w:cs="Arial"/>
          <w:noProof/>
        </w:rPr>
      </w:pPr>
      <w:r w:rsidRPr="002D406D">
        <w:rPr>
          <w:rFonts w:ascii="Arial" w:hAnsi="Arial" w:cs="Arial"/>
          <w:noProof/>
        </w:rPr>
        <w:t>Zapojení KKKKKT</w:t>
      </w:r>
    </w:p>
    <w:p w14:paraId="5FE35629" w14:textId="77FEE975" w:rsidR="00EC4467" w:rsidRDefault="00EC4467" w:rsidP="00EC4467">
      <w:pPr>
        <w:spacing w:before="60"/>
        <w:jc w:val="both"/>
        <w:rPr>
          <w:rFonts w:ascii="Arial" w:hAnsi="Arial" w:cs="Arial"/>
          <w:noProof/>
        </w:rPr>
      </w:pPr>
    </w:p>
    <w:p w14:paraId="094F325B" w14:textId="7BA187C9" w:rsidR="00EC4467" w:rsidRPr="004B74E7" w:rsidRDefault="00EC4467" w:rsidP="002D406D">
      <w:pPr>
        <w:spacing w:before="60"/>
        <w:jc w:val="both"/>
        <w:rPr>
          <w:rFonts w:ascii="Arial" w:hAnsi="Arial" w:cs="Arial"/>
          <w:b/>
          <w:bCs/>
          <w:noProof/>
        </w:rPr>
      </w:pPr>
      <w:r w:rsidRPr="004B74E7">
        <w:rPr>
          <w:rFonts w:ascii="Arial" w:hAnsi="Arial" w:cs="Arial"/>
          <w:b/>
          <w:bCs/>
          <w:noProof/>
        </w:rPr>
        <w:t>Nepovinné pole</w:t>
      </w:r>
      <w:r w:rsidR="002D406D" w:rsidRPr="004B74E7">
        <w:rPr>
          <w:rFonts w:ascii="Arial" w:hAnsi="Arial" w:cs="Arial"/>
          <w:b/>
          <w:bCs/>
          <w:noProof/>
        </w:rPr>
        <w:t xml:space="preserve"> – SMART rozvaděče</w:t>
      </w:r>
      <w:r w:rsidRPr="004B74E7">
        <w:rPr>
          <w:rFonts w:ascii="Arial" w:hAnsi="Arial" w:cs="Arial"/>
          <w:b/>
          <w:bCs/>
          <w:noProof/>
        </w:rPr>
        <w:t>:</w:t>
      </w:r>
    </w:p>
    <w:p w14:paraId="34455977" w14:textId="77777777" w:rsidR="00305049" w:rsidRPr="008C4BF2" w:rsidRDefault="00305049" w:rsidP="00305049">
      <w:pPr>
        <w:pStyle w:val="Odstavecseseznamem"/>
        <w:numPr>
          <w:ilvl w:val="0"/>
          <w:numId w:val="40"/>
        </w:numPr>
        <w:spacing w:before="60"/>
        <w:jc w:val="both"/>
        <w:rPr>
          <w:rFonts w:ascii="Arial" w:hAnsi="Arial" w:cs="Arial"/>
          <w:noProof/>
        </w:rPr>
      </w:pPr>
      <w:r w:rsidRPr="008C4BF2">
        <w:rPr>
          <w:rFonts w:ascii="Arial" w:hAnsi="Arial" w:cs="Arial"/>
          <w:noProof/>
        </w:rPr>
        <w:t>Zapojení KKPSKKT</w:t>
      </w:r>
    </w:p>
    <w:p w14:paraId="1AD8075E" w14:textId="3EEF4978" w:rsidR="00305049" w:rsidRDefault="00305049" w:rsidP="00305049">
      <w:pPr>
        <w:pStyle w:val="Odstavecseseznamem"/>
        <w:numPr>
          <w:ilvl w:val="0"/>
          <w:numId w:val="40"/>
        </w:numPr>
        <w:spacing w:before="60"/>
        <w:jc w:val="both"/>
        <w:rPr>
          <w:rFonts w:ascii="Arial" w:hAnsi="Arial" w:cs="Arial"/>
          <w:noProof/>
        </w:rPr>
      </w:pPr>
      <w:r w:rsidRPr="002D406D">
        <w:rPr>
          <w:rFonts w:ascii="Arial" w:hAnsi="Arial" w:cs="Arial"/>
          <w:noProof/>
        </w:rPr>
        <w:t>Zapojení</w:t>
      </w:r>
      <w:r w:rsidRPr="00A75D8C">
        <w:rPr>
          <w:rFonts w:ascii="Arial" w:hAnsi="Arial" w:cs="Arial"/>
          <w:noProof/>
        </w:rPr>
        <w:t xml:space="preserve"> KK PS </w:t>
      </w:r>
      <w:r w:rsidRPr="002D406D">
        <w:rPr>
          <w:rFonts w:ascii="Arial" w:hAnsi="Arial" w:cs="Arial"/>
          <w:noProof/>
        </w:rPr>
        <w:t>(bez vlastní spotřeby)</w:t>
      </w:r>
    </w:p>
    <w:p w14:paraId="3961604F" w14:textId="16D70597" w:rsidR="00FD5564" w:rsidRPr="00A17BF6" w:rsidRDefault="00FD5564" w:rsidP="00FD5564">
      <w:pPr>
        <w:pStyle w:val="Odstavecseseznamem"/>
        <w:numPr>
          <w:ilvl w:val="0"/>
          <w:numId w:val="40"/>
        </w:numPr>
        <w:spacing w:before="60"/>
        <w:jc w:val="both"/>
        <w:rPr>
          <w:rFonts w:ascii="Arial" w:hAnsi="Arial" w:cs="Arial"/>
          <w:noProof/>
        </w:rPr>
      </w:pPr>
      <w:r>
        <w:rPr>
          <w:rFonts w:ascii="Arial" w:hAnsi="Arial" w:cs="Arial"/>
          <w:noProof/>
        </w:rPr>
        <w:t>Zapojení KKKM1 (MTN varianta b) pro vlastní spotřebu)</w:t>
      </w:r>
    </w:p>
    <w:p w14:paraId="3B705536" w14:textId="5F81CD6F" w:rsidR="002D406D" w:rsidRDefault="002D406D" w:rsidP="002D406D">
      <w:pPr>
        <w:pStyle w:val="Odstavecseseznamem"/>
        <w:spacing w:before="60"/>
        <w:jc w:val="both"/>
        <w:rPr>
          <w:rFonts w:ascii="Arial" w:hAnsi="Arial" w:cs="Arial"/>
          <w:noProof/>
        </w:rPr>
      </w:pPr>
    </w:p>
    <w:p w14:paraId="11B30CD8" w14:textId="77777777" w:rsidR="002D406D" w:rsidRPr="00EC4467" w:rsidRDefault="002D406D" w:rsidP="002D406D">
      <w:pPr>
        <w:pStyle w:val="Odstavecseseznamem"/>
        <w:spacing w:before="60"/>
        <w:jc w:val="both"/>
        <w:rPr>
          <w:rFonts w:ascii="Arial" w:hAnsi="Arial" w:cs="Arial"/>
          <w:noProof/>
          <w:highlight w:val="yellow"/>
        </w:rPr>
      </w:pPr>
    </w:p>
    <w:p w14:paraId="3322FC90" w14:textId="279D5CB3" w:rsidR="00AB7B9D" w:rsidRPr="0065639A" w:rsidRDefault="00AB7B9D" w:rsidP="001C172D">
      <w:pPr>
        <w:spacing w:before="60"/>
        <w:jc w:val="both"/>
        <w:rPr>
          <w:rFonts w:ascii="Arial" w:hAnsi="Arial" w:cs="Arial"/>
          <w:noProof/>
        </w:rPr>
      </w:pPr>
      <w:r w:rsidRPr="0065639A">
        <w:rPr>
          <w:rFonts w:ascii="Arial" w:hAnsi="Arial" w:cs="Arial"/>
          <w:noProof/>
        </w:rPr>
        <w:t>Součástí dodávky SMART rozvaděčů je:</w:t>
      </w:r>
    </w:p>
    <w:p w14:paraId="3ADA1B28" w14:textId="66038423"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Dálkové ovládání (viz. bod 3.4.2)</w:t>
      </w:r>
    </w:p>
    <w:p w14:paraId="730DD555" w14:textId="4D61D94C" w:rsidR="00AB7B9D" w:rsidRPr="0065639A" w:rsidRDefault="00AB7B9D" w:rsidP="00AB7B9D">
      <w:pPr>
        <w:pStyle w:val="Odstavecseseznamem"/>
        <w:numPr>
          <w:ilvl w:val="1"/>
          <w:numId w:val="32"/>
        </w:numPr>
        <w:spacing w:before="60"/>
        <w:jc w:val="both"/>
        <w:rPr>
          <w:rFonts w:ascii="Arial" w:hAnsi="Arial" w:cs="Arial"/>
          <w:noProof/>
        </w:rPr>
      </w:pPr>
      <w:r w:rsidRPr="0065639A">
        <w:rPr>
          <w:rFonts w:ascii="Arial" w:hAnsi="Arial" w:cs="Arial"/>
          <w:noProof/>
        </w:rPr>
        <w:t>pole kabelového vývodu s odpínačem a to 24 V DC</w:t>
      </w:r>
    </w:p>
    <w:p w14:paraId="03EC96ED" w14:textId="5635E1E2" w:rsidR="00AB7B9D" w:rsidRPr="0065639A" w:rsidRDefault="00AB7B9D" w:rsidP="002D406D">
      <w:pPr>
        <w:pStyle w:val="Odstavecseseznamem"/>
        <w:numPr>
          <w:ilvl w:val="1"/>
          <w:numId w:val="32"/>
        </w:numPr>
        <w:spacing w:before="60"/>
        <w:jc w:val="both"/>
        <w:rPr>
          <w:rFonts w:ascii="Arial" w:hAnsi="Arial" w:cs="Arial"/>
          <w:noProof/>
        </w:rPr>
      </w:pPr>
      <w:r w:rsidRPr="0065639A">
        <w:rPr>
          <w:rFonts w:ascii="Arial" w:hAnsi="Arial" w:cs="Arial"/>
          <w:noProof/>
        </w:rPr>
        <w:t>pole transformátoru s odpínačem a pojistkami (signalizace spínacích prvků, vybavení pojistky, atd.)</w:t>
      </w:r>
    </w:p>
    <w:p w14:paraId="63E75DFF" w14:textId="6FDFF1C8"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Nadstavbová skříň NN (viz. bod 3.4.3)</w:t>
      </w:r>
    </w:p>
    <w:p w14:paraId="72B285D3" w14:textId="1C711AD9" w:rsidR="00AB7B9D" w:rsidRPr="0065639A" w:rsidRDefault="00AB7B9D" w:rsidP="002D406D">
      <w:pPr>
        <w:pStyle w:val="Odstavecseseznamem"/>
        <w:numPr>
          <w:ilvl w:val="1"/>
          <w:numId w:val="32"/>
        </w:numPr>
        <w:spacing w:before="60"/>
        <w:jc w:val="both"/>
        <w:rPr>
          <w:rFonts w:ascii="Arial" w:hAnsi="Arial" w:cs="Arial"/>
          <w:noProof/>
        </w:rPr>
      </w:pPr>
      <w:r w:rsidRPr="0065639A">
        <w:rPr>
          <w:rFonts w:ascii="Arial" w:hAnsi="Arial" w:cs="Arial"/>
          <w:noProof/>
        </w:rPr>
        <w:t>Nadstavbová skříň nad celým rozvaděčem VN, výška 90 cm</w:t>
      </w:r>
    </w:p>
    <w:p w14:paraId="3C24BCF8" w14:textId="7DAF6A1A"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Vydrátování nadstavby (viz. bod 3.4.4)</w:t>
      </w:r>
      <w:r w:rsidR="00525133" w:rsidRPr="002D406D">
        <w:rPr>
          <w:rFonts w:ascii="Arial" w:hAnsi="Arial" w:cs="Arial"/>
          <w:noProof/>
        </w:rPr>
        <w:t xml:space="preserve"> včetně instalace RTU, zdroje a baterie 24 V</w:t>
      </w:r>
      <w:r w:rsidR="001314E2" w:rsidRPr="002D406D">
        <w:rPr>
          <w:rFonts w:ascii="Arial" w:hAnsi="Arial" w:cs="Arial"/>
          <w:noProof/>
        </w:rPr>
        <w:t> </w:t>
      </w:r>
      <w:r w:rsidR="00525133" w:rsidRPr="002D406D">
        <w:rPr>
          <w:rFonts w:ascii="Arial" w:hAnsi="Arial" w:cs="Arial"/>
          <w:noProof/>
        </w:rPr>
        <w:t>DC</w:t>
      </w:r>
      <w:r w:rsidR="001314E2" w:rsidRPr="002D406D">
        <w:rPr>
          <w:rFonts w:ascii="Arial" w:hAnsi="Arial" w:cs="Arial"/>
          <w:noProof/>
        </w:rPr>
        <w:t xml:space="preserve"> </w:t>
      </w:r>
      <w:r w:rsidR="00463A71" w:rsidRPr="002D406D">
        <w:rPr>
          <w:rFonts w:ascii="Arial" w:hAnsi="Arial" w:cs="Arial"/>
          <w:noProof/>
          <w:vertAlign w:val="superscript"/>
        </w:rPr>
        <w:t>*</w:t>
      </w:r>
      <w:r w:rsidR="001314E2" w:rsidRPr="002D406D">
        <w:rPr>
          <w:rFonts w:ascii="Arial" w:hAnsi="Arial" w:cs="Arial"/>
          <w:noProof/>
          <w:vertAlign w:val="superscript"/>
        </w:rPr>
        <w:t>)</w:t>
      </w:r>
    </w:p>
    <w:p w14:paraId="723F11F4" w14:textId="283DF84B" w:rsidR="005227C6" w:rsidRPr="0065639A" w:rsidRDefault="005227C6" w:rsidP="005227C6">
      <w:pPr>
        <w:pStyle w:val="Odstavecseseznamem"/>
        <w:numPr>
          <w:ilvl w:val="1"/>
          <w:numId w:val="32"/>
        </w:numPr>
        <w:spacing w:before="60"/>
        <w:jc w:val="both"/>
        <w:rPr>
          <w:rFonts w:ascii="Arial" w:hAnsi="Arial" w:cs="Arial"/>
          <w:noProof/>
        </w:rPr>
      </w:pPr>
      <w:r w:rsidRPr="0065639A">
        <w:rPr>
          <w:rFonts w:ascii="Arial" w:hAnsi="Arial" w:cs="Arial"/>
          <w:noProof/>
        </w:rPr>
        <w:t>Vydrátování pole K</w:t>
      </w:r>
    </w:p>
    <w:p w14:paraId="6C6B2857" w14:textId="50EE0C54" w:rsidR="005227C6" w:rsidRDefault="005227C6" w:rsidP="002D406D">
      <w:pPr>
        <w:pStyle w:val="Odstavecseseznamem"/>
        <w:numPr>
          <w:ilvl w:val="1"/>
          <w:numId w:val="32"/>
        </w:numPr>
        <w:spacing w:before="60"/>
        <w:jc w:val="both"/>
        <w:rPr>
          <w:rFonts w:ascii="Arial" w:hAnsi="Arial" w:cs="Arial"/>
          <w:noProof/>
        </w:rPr>
      </w:pPr>
      <w:r w:rsidRPr="0065639A">
        <w:rPr>
          <w:rFonts w:ascii="Arial" w:hAnsi="Arial" w:cs="Arial"/>
          <w:noProof/>
        </w:rPr>
        <w:t>Vydrátování pole T</w:t>
      </w:r>
    </w:p>
    <w:p w14:paraId="575BDB0A" w14:textId="50251818" w:rsidR="003B50E9" w:rsidRPr="0065639A" w:rsidRDefault="003B50E9" w:rsidP="002D406D">
      <w:pPr>
        <w:pStyle w:val="Odstavecseseznamem"/>
        <w:numPr>
          <w:ilvl w:val="1"/>
          <w:numId w:val="32"/>
        </w:numPr>
        <w:spacing w:before="60"/>
        <w:jc w:val="both"/>
        <w:rPr>
          <w:rFonts w:ascii="Arial" w:hAnsi="Arial" w:cs="Arial"/>
          <w:noProof/>
        </w:rPr>
      </w:pPr>
      <w:r w:rsidRPr="7238362C">
        <w:rPr>
          <w:rFonts w:ascii="Arial" w:hAnsi="Arial" w:cs="Arial"/>
          <w:noProof/>
        </w:rPr>
        <w:t xml:space="preserve">Vydrátování </w:t>
      </w:r>
      <w:r w:rsidR="005930B9" w:rsidRPr="7238362C">
        <w:rPr>
          <w:rFonts w:ascii="Arial" w:hAnsi="Arial" w:cs="Arial"/>
          <w:noProof/>
        </w:rPr>
        <w:t>pole M</w:t>
      </w:r>
      <w:r w:rsidR="007B2580">
        <w:rPr>
          <w:rFonts w:ascii="Arial" w:hAnsi="Arial" w:cs="Arial"/>
          <w:noProof/>
        </w:rPr>
        <w:t xml:space="preserve"> </w:t>
      </w:r>
      <w:r w:rsidR="007B2580" w:rsidRPr="00A17BF6">
        <w:rPr>
          <w:rFonts w:ascii="Arial" w:hAnsi="Arial" w:cs="Arial"/>
          <w:i/>
          <w:iCs/>
          <w:noProof/>
        </w:rPr>
        <w:t>(v případě, že bude součástí nabídky)</w:t>
      </w:r>
    </w:p>
    <w:p w14:paraId="21798202" w14:textId="1CC158D6" w:rsidR="005227C6" w:rsidRPr="0065639A" w:rsidRDefault="005227C6" w:rsidP="005227C6">
      <w:pPr>
        <w:pStyle w:val="Odstavecseseznamem"/>
        <w:numPr>
          <w:ilvl w:val="0"/>
          <w:numId w:val="32"/>
        </w:numPr>
        <w:rPr>
          <w:rFonts w:ascii="Arial" w:hAnsi="Arial" w:cs="Arial"/>
          <w:noProof/>
        </w:rPr>
      </w:pPr>
      <w:r w:rsidRPr="0065639A">
        <w:rPr>
          <w:rFonts w:ascii="Arial" w:hAnsi="Arial" w:cs="Arial"/>
          <w:noProof/>
        </w:rPr>
        <w:t>Systém detekce napětí - dálková signalizace (viz. bod 3.4.6)</w:t>
      </w:r>
    </w:p>
    <w:p w14:paraId="7D5186E0" w14:textId="6E7D64EE" w:rsidR="00FE2886" w:rsidRPr="002D406D" w:rsidRDefault="00055A11" w:rsidP="00FE2886">
      <w:pPr>
        <w:pStyle w:val="Odstavecseseznamem"/>
        <w:numPr>
          <w:ilvl w:val="0"/>
          <w:numId w:val="32"/>
        </w:numPr>
        <w:rPr>
          <w:rFonts w:ascii="Arial" w:hAnsi="Arial" w:cs="Arial"/>
          <w:noProof/>
        </w:rPr>
      </w:pPr>
      <w:r w:rsidRPr="002D406D">
        <w:rPr>
          <w:rFonts w:ascii="Arial" w:hAnsi="Arial" w:cs="Arial"/>
          <w:noProof/>
        </w:rPr>
        <w:t xml:space="preserve">Protažení vodičů od </w:t>
      </w:r>
      <w:r w:rsidR="00FE2886" w:rsidRPr="002D406D">
        <w:rPr>
          <w:rFonts w:ascii="Arial" w:hAnsi="Arial" w:cs="Arial"/>
          <w:noProof/>
        </w:rPr>
        <w:t>senzorů napětí</w:t>
      </w:r>
      <w:r w:rsidR="003215A7" w:rsidRPr="002D406D">
        <w:rPr>
          <w:rFonts w:ascii="Arial" w:hAnsi="Arial" w:cs="Arial"/>
          <w:noProof/>
        </w:rPr>
        <w:t xml:space="preserve"> z nástavby NN (včetně zapojení do příslušné karty RTU) do kabelového prostoru rozvaděče VN,</w:t>
      </w:r>
      <w:r w:rsidR="00FE2886" w:rsidRPr="002D406D">
        <w:rPr>
          <w:rFonts w:ascii="Arial" w:hAnsi="Arial" w:cs="Arial"/>
          <w:noProof/>
        </w:rPr>
        <w:t xml:space="preserve"> příp. </w:t>
      </w:r>
      <w:r w:rsidR="003215A7" w:rsidRPr="002D406D">
        <w:rPr>
          <w:rFonts w:ascii="Arial" w:hAnsi="Arial" w:cs="Arial"/>
          <w:noProof/>
        </w:rPr>
        <w:t xml:space="preserve">zapojení </w:t>
      </w:r>
      <w:r w:rsidR="00FE2886" w:rsidRPr="002D406D">
        <w:rPr>
          <w:rFonts w:ascii="Arial" w:hAnsi="Arial" w:cs="Arial"/>
          <w:noProof/>
        </w:rPr>
        <w:t>MTN pro vlastní spotřebu</w:t>
      </w:r>
    </w:p>
    <w:p w14:paraId="4FC21274" w14:textId="13CF0D0C" w:rsidR="003B50E9" w:rsidRPr="00022FB3" w:rsidRDefault="003215A7" w:rsidP="005930B9">
      <w:pPr>
        <w:pStyle w:val="Odstavecseseznamem"/>
        <w:numPr>
          <w:ilvl w:val="0"/>
          <w:numId w:val="32"/>
        </w:numPr>
        <w:rPr>
          <w:rFonts w:ascii="Arial" w:hAnsi="Arial" w:cs="Arial"/>
          <w:noProof/>
        </w:rPr>
      </w:pPr>
      <w:r w:rsidRPr="002D406D">
        <w:rPr>
          <w:rFonts w:ascii="Arial" w:hAnsi="Arial" w:cs="Arial"/>
          <w:noProof/>
        </w:rPr>
        <w:t>Instalace a zapojení proudových senzorů včetně propojovacích vodičů</w:t>
      </w:r>
      <w:r w:rsidR="00A054AD">
        <w:rPr>
          <w:rFonts w:ascii="Arial" w:hAnsi="Arial" w:cs="Arial"/>
          <w:noProof/>
        </w:rPr>
        <w:t>.</w:t>
      </w:r>
      <w:r w:rsidR="00A10F8F">
        <w:rPr>
          <w:rFonts w:ascii="Arial" w:hAnsi="Arial" w:cs="Arial"/>
          <w:noProof/>
        </w:rPr>
        <w:t xml:space="preserve"> </w:t>
      </w:r>
      <w:r w:rsidR="00A054AD">
        <w:rPr>
          <w:rFonts w:ascii="Arial" w:hAnsi="Arial" w:cs="Arial"/>
          <w:noProof/>
        </w:rPr>
        <w:t xml:space="preserve">V případě, že nebudou senzory proudu ve VN rozvaděči trvale připevněny i bez instalovaných kabelových koncovek, budou nasazeny na průchodky VN rozvaděče a provizorně pro přepravu upevněny. </w:t>
      </w:r>
    </w:p>
    <w:p w14:paraId="7D3BE1C7" w14:textId="77777777" w:rsidR="00FE2886" w:rsidRDefault="00FE2886" w:rsidP="001C172D">
      <w:pPr>
        <w:spacing w:before="60"/>
        <w:jc w:val="both"/>
        <w:rPr>
          <w:rFonts w:ascii="Arial" w:hAnsi="Arial" w:cs="Arial"/>
          <w:noProof/>
        </w:rPr>
      </w:pPr>
    </w:p>
    <w:p w14:paraId="4CDDEECC" w14:textId="2B7E6EDB" w:rsidR="001314E2" w:rsidRPr="002D406D" w:rsidRDefault="001314E2" w:rsidP="001C172D">
      <w:pPr>
        <w:spacing w:before="60"/>
        <w:jc w:val="both"/>
        <w:rPr>
          <w:rFonts w:ascii="Arial" w:hAnsi="Arial" w:cs="Arial"/>
          <w:i/>
          <w:iCs/>
          <w:noProof/>
        </w:rPr>
      </w:pPr>
      <w:r w:rsidRPr="002D406D">
        <w:rPr>
          <w:rFonts w:ascii="Arial" w:hAnsi="Arial" w:cs="Arial"/>
          <w:i/>
          <w:iCs/>
          <w:noProof/>
        </w:rPr>
        <w:t>*)</w:t>
      </w:r>
      <w:r w:rsidRPr="002D406D">
        <w:rPr>
          <w:rFonts w:ascii="Arial" w:hAnsi="Arial" w:cs="Arial"/>
          <w:i/>
          <w:iCs/>
          <w:noProof/>
        </w:rPr>
        <w:tab/>
        <w:t>…</w:t>
      </w:r>
      <w:r w:rsidRPr="002D406D">
        <w:rPr>
          <w:rFonts w:ascii="Arial" w:hAnsi="Arial" w:cs="Arial"/>
          <w:i/>
          <w:iCs/>
          <w:noProof/>
        </w:rPr>
        <w:tab/>
        <w:t>RTU,</w:t>
      </w:r>
      <w:r w:rsidR="006E4CC4" w:rsidRPr="002D406D">
        <w:rPr>
          <w:rFonts w:ascii="Arial" w:hAnsi="Arial" w:cs="Arial"/>
          <w:i/>
          <w:iCs/>
          <w:noProof/>
        </w:rPr>
        <w:t xml:space="preserve"> senzory,</w:t>
      </w:r>
      <w:r w:rsidRPr="002D406D">
        <w:rPr>
          <w:rFonts w:ascii="Arial" w:hAnsi="Arial" w:cs="Arial"/>
          <w:i/>
          <w:iCs/>
          <w:noProof/>
        </w:rPr>
        <w:t xml:space="preserve"> zdroj a baterie ne</w:t>
      </w:r>
      <w:r w:rsidR="003215A7" w:rsidRPr="002D406D">
        <w:rPr>
          <w:rFonts w:ascii="Arial" w:hAnsi="Arial" w:cs="Arial"/>
          <w:i/>
          <w:iCs/>
          <w:noProof/>
        </w:rPr>
        <w:t>jsou</w:t>
      </w:r>
      <w:r w:rsidRPr="002D406D">
        <w:rPr>
          <w:rFonts w:ascii="Arial" w:hAnsi="Arial" w:cs="Arial"/>
          <w:i/>
          <w:iCs/>
          <w:noProof/>
        </w:rPr>
        <w:t xml:space="preserve"> předmětem dodávky</w:t>
      </w:r>
    </w:p>
    <w:p w14:paraId="5E869108" w14:textId="77777777" w:rsidR="001314E2" w:rsidRDefault="001314E2" w:rsidP="001C172D">
      <w:pPr>
        <w:spacing w:before="60"/>
        <w:jc w:val="both"/>
        <w:rPr>
          <w:rFonts w:ascii="Arial" w:hAnsi="Arial" w:cs="Arial"/>
          <w:noProof/>
        </w:rPr>
      </w:pPr>
    </w:p>
    <w:p w14:paraId="0A2B3124" w14:textId="5582E06F" w:rsidR="00D13C51" w:rsidRPr="002D406D" w:rsidRDefault="00D13C51" w:rsidP="00D13C51">
      <w:pPr>
        <w:tabs>
          <w:tab w:val="left" w:pos="6521"/>
        </w:tabs>
        <w:spacing w:before="120" w:after="120"/>
        <w:rPr>
          <w:rFonts w:ascii="Arial" w:hAnsi="Arial" w:cs="Arial"/>
          <w:b/>
          <w:noProof/>
        </w:rPr>
      </w:pPr>
      <w:r w:rsidRPr="002D406D">
        <w:rPr>
          <w:rFonts w:ascii="Arial" w:hAnsi="Arial" w:cs="Arial"/>
          <w:b/>
          <w:noProof/>
        </w:rPr>
        <w:t>AJB rozvaděče</w:t>
      </w:r>
    </w:p>
    <w:p w14:paraId="3608DA8A" w14:textId="77777777" w:rsidR="00D13C51" w:rsidRPr="002D406D" w:rsidRDefault="00D13C51" w:rsidP="002D406D">
      <w:pPr>
        <w:pStyle w:val="Odstavecseseznamem"/>
        <w:numPr>
          <w:ilvl w:val="0"/>
          <w:numId w:val="33"/>
        </w:numPr>
        <w:spacing w:before="60"/>
        <w:jc w:val="both"/>
        <w:rPr>
          <w:rFonts w:ascii="Arial" w:hAnsi="Arial" w:cs="Arial"/>
          <w:noProof/>
        </w:rPr>
      </w:pPr>
      <w:r w:rsidRPr="002D406D">
        <w:rPr>
          <w:rFonts w:ascii="Arial" w:hAnsi="Arial" w:cs="Arial"/>
          <w:noProof/>
        </w:rPr>
        <w:t>Zapojení KKT</w:t>
      </w:r>
    </w:p>
    <w:p w14:paraId="0CB4BD46" w14:textId="77777777" w:rsidR="00D13C51" w:rsidRPr="002D406D" w:rsidRDefault="00D13C51" w:rsidP="002D406D">
      <w:pPr>
        <w:pStyle w:val="Odstavecseseznamem"/>
        <w:numPr>
          <w:ilvl w:val="0"/>
          <w:numId w:val="33"/>
        </w:numPr>
        <w:spacing w:before="60"/>
        <w:jc w:val="both"/>
        <w:rPr>
          <w:rFonts w:ascii="Arial" w:hAnsi="Arial" w:cs="Arial"/>
          <w:noProof/>
        </w:rPr>
      </w:pPr>
      <w:r w:rsidRPr="002D406D">
        <w:rPr>
          <w:rFonts w:ascii="Arial" w:hAnsi="Arial" w:cs="Arial"/>
          <w:noProof/>
        </w:rPr>
        <w:t>Zapojení KKKT</w:t>
      </w:r>
    </w:p>
    <w:p w14:paraId="6DF85637" w14:textId="23A31922" w:rsidR="00D13C51" w:rsidRPr="002D406D" w:rsidRDefault="00D13C51" w:rsidP="00D13C51">
      <w:pPr>
        <w:spacing w:before="60"/>
        <w:jc w:val="both"/>
        <w:rPr>
          <w:rFonts w:ascii="Arial" w:hAnsi="Arial" w:cs="Arial"/>
          <w:noProof/>
        </w:rPr>
      </w:pPr>
      <w:r w:rsidRPr="002D406D">
        <w:rPr>
          <w:rFonts w:ascii="Arial" w:hAnsi="Arial" w:cs="Arial"/>
          <w:noProof/>
        </w:rPr>
        <w:t>Součástí dodávky AJB rozvaděčů je:</w:t>
      </w:r>
    </w:p>
    <w:p w14:paraId="6B107C68" w14:textId="76B47089"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lastRenderedPageBreak/>
        <w:t>Signalizace stavů spínacích prvků</w:t>
      </w:r>
    </w:p>
    <w:p w14:paraId="72818881" w14:textId="32BDCEAB" w:rsidR="00D13C51" w:rsidRPr="002D406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pole kabelového vývodu (</w:t>
      </w:r>
      <w:ins w:id="7" w:author="Kabele, Roman" w:date="2025-04-23T09:11:00Z" w16du:dateUtc="2025-04-23T07:11:00Z">
        <w:r w:rsidR="005D5148">
          <w:rPr>
            <w:rFonts w:ascii="Arial" w:hAnsi="Arial" w:cs="Arial"/>
            <w:noProof/>
          </w:rPr>
          <w:t>2</w:t>
        </w:r>
      </w:ins>
      <w:del w:id="8" w:author="Kabele, Roman" w:date="2025-04-23T09:11:00Z" w16du:dateUtc="2025-04-23T07:11:00Z">
        <w:r w:rsidRPr="002D406D" w:rsidDel="005D5148">
          <w:rPr>
            <w:rFonts w:ascii="Arial" w:hAnsi="Arial" w:cs="Arial"/>
            <w:noProof/>
          </w:rPr>
          <w:delText>3</w:delText>
        </w:r>
      </w:del>
      <w:r w:rsidRPr="002D406D">
        <w:rPr>
          <w:rFonts w:ascii="Arial" w:hAnsi="Arial" w:cs="Arial"/>
          <w:noProof/>
        </w:rPr>
        <w:t>ZAP/</w:t>
      </w:r>
      <w:ins w:id="9" w:author="Kabele, Roman" w:date="2025-04-23T09:11:00Z" w16du:dateUtc="2025-04-23T07:11:00Z">
        <w:r w:rsidR="005D5148">
          <w:rPr>
            <w:rFonts w:ascii="Arial" w:hAnsi="Arial" w:cs="Arial"/>
            <w:noProof/>
          </w:rPr>
          <w:t>2</w:t>
        </w:r>
      </w:ins>
      <w:del w:id="10" w:author="Kabele, Roman" w:date="2025-04-23T09:11:00Z" w16du:dateUtc="2025-04-23T07:11:00Z">
        <w:r w:rsidRPr="002D406D" w:rsidDel="005D5148">
          <w:rPr>
            <w:rFonts w:ascii="Arial" w:hAnsi="Arial" w:cs="Arial"/>
            <w:noProof/>
          </w:rPr>
          <w:delText>3</w:delText>
        </w:r>
      </w:del>
      <w:r w:rsidRPr="002D406D">
        <w:rPr>
          <w:rFonts w:ascii="Arial" w:hAnsi="Arial" w:cs="Arial"/>
          <w:noProof/>
        </w:rPr>
        <w:t>VYP u odpínače, 2ZAP/2VYP u zkratovače)</w:t>
      </w:r>
    </w:p>
    <w:p w14:paraId="6E5EBE43" w14:textId="2652B67C" w:rsidR="00D13C51" w:rsidRPr="002D406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 xml:space="preserve">pole transformátoru s odpínačem a pojistkami (signalizace spínacích prvků, vybavení pojistky, přítomnosti </w:t>
      </w:r>
      <w:r w:rsidR="000C1407">
        <w:rPr>
          <w:rFonts w:ascii="Arial" w:hAnsi="Arial" w:cs="Arial"/>
          <w:noProof/>
        </w:rPr>
        <w:t xml:space="preserve">tlaku izolačního </w:t>
      </w:r>
      <w:r w:rsidRPr="002D406D">
        <w:rPr>
          <w:rFonts w:ascii="Arial" w:hAnsi="Arial" w:cs="Arial"/>
          <w:noProof/>
        </w:rPr>
        <w:t>plynu)</w:t>
      </w:r>
    </w:p>
    <w:p w14:paraId="43B604DA" w14:textId="77777777"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t>Nadstavbová skříň NN (viz. bod 3.4.3)</w:t>
      </w:r>
    </w:p>
    <w:p w14:paraId="38E50A6B" w14:textId="2AA4C03E" w:rsidR="00D13C51" w:rsidRPr="00D1263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 xml:space="preserve">Nadstavbová skříň nad celým rozvaděčem VN, výška </w:t>
      </w:r>
      <w:r w:rsidRPr="00D1263D">
        <w:rPr>
          <w:rFonts w:ascii="Arial" w:hAnsi="Arial" w:cs="Arial"/>
          <w:noProof/>
        </w:rPr>
        <w:t>30</w:t>
      </w:r>
      <w:r w:rsidR="00010E4E" w:rsidRPr="00D1263D">
        <w:rPr>
          <w:rFonts w:ascii="Arial" w:hAnsi="Arial" w:cs="Arial"/>
          <w:noProof/>
        </w:rPr>
        <w:t xml:space="preserve"> až 40</w:t>
      </w:r>
      <w:r w:rsidRPr="00D1263D">
        <w:rPr>
          <w:rFonts w:ascii="Arial" w:hAnsi="Arial" w:cs="Arial"/>
          <w:noProof/>
        </w:rPr>
        <w:t xml:space="preserve"> cm</w:t>
      </w:r>
      <w:r w:rsidR="00010E4E" w:rsidRPr="00D1263D">
        <w:rPr>
          <w:rFonts w:ascii="Arial" w:hAnsi="Arial" w:cs="Arial"/>
          <w:noProof/>
        </w:rPr>
        <w:t xml:space="preserve"> včetně</w:t>
      </w:r>
    </w:p>
    <w:p w14:paraId="45CD81F0" w14:textId="15230902"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t>Vydrátování nadstavby</w:t>
      </w:r>
    </w:p>
    <w:p w14:paraId="7010B89A" w14:textId="494236C8" w:rsidR="00D13C51" w:rsidRPr="00242102" w:rsidRDefault="00D13C51">
      <w:pPr>
        <w:pStyle w:val="Odstavecseseznamem"/>
        <w:spacing w:before="60"/>
        <w:jc w:val="both"/>
        <w:rPr>
          <w:rFonts w:ascii="Arial" w:hAnsi="Arial" w:cs="Arial"/>
          <w:b/>
          <w:bCs/>
          <w:noProof/>
        </w:rPr>
      </w:pPr>
    </w:p>
    <w:p w14:paraId="0C3C6808" w14:textId="4D6DD547" w:rsidR="00A47B0E" w:rsidRDefault="00A47B0E">
      <w:pPr>
        <w:pStyle w:val="Odstavecseseznamem"/>
        <w:spacing w:before="60"/>
        <w:jc w:val="both"/>
        <w:rPr>
          <w:rFonts w:ascii="Arial" w:hAnsi="Arial" w:cs="Arial"/>
          <w:b/>
          <w:bCs/>
          <w:noProof/>
        </w:rPr>
      </w:pPr>
      <w:r w:rsidRPr="00242102">
        <w:rPr>
          <w:rFonts w:ascii="Arial" w:hAnsi="Arial" w:cs="Arial"/>
          <w:b/>
          <w:bCs/>
          <w:noProof/>
        </w:rPr>
        <w:t>Varianta:</w:t>
      </w:r>
    </w:p>
    <w:p w14:paraId="12A2DB10" w14:textId="765452BD" w:rsidR="00BC45B6" w:rsidRPr="00242102" w:rsidRDefault="00BC45B6">
      <w:pPr>
        <w:pStyle w:val="Odstavecseseznamem"/>
        <w:spacing w:before="60"/>
        <w:jc w:val="both"/>
        <w:rPr>
          <w:rFonts w:ascii="Arial" w:hAnsi="Arial" w:cs="Arial"/>
          <w:b/>
          <w:bCs/>
          <w:noProof/>
        </w:rPr>
      </w:pPr>
      <w:r>
        <w:rPr>
          <w:rFonts w:ascii="Arial" w:hAnsi="Arial" w:cs="Arial"/>
          <w:b/>
          <w:bCs/>
          <w:noProof/>
        </w:rPr>
        <w:t>Nepovinná položka:</w:t>
      </w:r>
    </w:p>
    <w:p w14:paraId="099BDEEF" w14:textId="77777777" w:rsidR="00A47B0E" w:rsidRPr="002D406D" w:rsidRDefault="00A47B0E">
      <w:pPr>
        <w:pStyle w:val="Odstavecseseznamem"/>
        <w:spacing w:before="60"/>
        <w:jc w:val="both"/>
        <w:rPr>
          <w:rFonts w:ascii="Arial" w:hAnsi="Arial" w:cs="Arial"/>
          <w:noProof/>
        </w:rPr>
      </w:pPr>
    </w:p>
    <w:p w14:paraId="36B5EE32" w14:textId="136A43EC" w:rsidR="00A47B0E" w:rsidRPr="002D406D" w:rsidRDefault="00A47B0E" w:rsidP="00A47B0E">
      <w:pPr>
        <w:pStyle w:val="Odstavecseseznamem"/>
        <w:numPr>
          <w:ilvl w:val="0"/>
          <w:numId w:val="33"/>
        </w:numPr>
        <w:spacing w:before="60"/>
        <w:jc w:val="both"/>
        <w:rPr>
          <w:rFonts w:ascii="Arial" w:hAnsi="Arial" w:cs="Arial"/>
          <w:noProof/>
        </w:rPr>
      </w:pPr>
      <w:r w:rsidRPr="002D406D">
        <w:rPr>
          <w:rFonts w:ascii="Arial" w:hAnsi="Arial" w:cs="Arial"/>
          <w:noProof/>
        </w:rPr>
        <w:t>Zapojení KKT včetně typově odzkoušeného absorbéru přetlaku s uvolněním tlaku směrem dozadu nebo nahoru</w:t>
      </w:r>
    </w:p>
    <w:p w14:paraId="4BCBBEBD" w14:textId="46CC9F4F" w:rsidR="00A47B0E" w:rsidRPr="002D406D" w:rsidRDefault="00A47B0E" w:rsidP="00A47B0E">
      <w:pPr>
        <w:pStyle w:val="Odstavecseseznamem"/>
        <w:numPr>
          <w:ilvl w:val="0"/>
          <w:numId w:val="33"/>
        </w:numPr>
        <w:spacing w:before="60"/>
        <w:jc w:val="both"/>
        <w:rPr>
          <w:rFonts w:ascii="Arial" w:hAnsi="Arial" w:cs="Arial"/>
          <w:noProof/>
        </w:rPr>
      </w:pPr>
      <w:r w:rsidRPr="002D406D">
        <w:rPr>
          <w:rFonts w:ascii="Arial" w:hAnsi="Arial" w:cs="Arial"/>
          <w:noProof/>
        </w:rPr>
        <w:t>Zapojení KKKT včetně typově odzkoušeného absorbéru přetlaku s uvolněním tlaku směrem dozadu nebo nahoru</w:t>
      </w:r>
    </w:p>
    <w:p w14:paraId="7C7FC9CE" w14:textId="626138CB" w:rsidR="00A47B0E" w:rsidRPr="004643D9" w:rsidRDefault="00A47B0E" w:rsidP="002D406D">
      <w:pPr>
        <w:pStyle w:val="Odstavecseseznamem"/>
        <w:spacing w:before="60"/>
        <w:jc w:val="both"/>
        <w:rPr>
          <w:rFonts w:ascii="Arial" w:hAnsi="Arial" w:cs="Arial"/>
          <w:noProof/>
          <w:highlight w:val="yellow"/>
        </w:rPr>
      </w:pPr>
    </w:p>
    <w:p w14:paraId="1DCC0192" w14:textId="77777777" w:rsidR="00A47B0E" w:rsidRPr="004643D9" w:rsidRDefault="00A47B0E" w:rsidP="002D406D">
      <w:pPr>
        <w:pStyle w:val="Odstavecseseznamem"/>
        <w:spacing w:before="60"/>
        <w:jc w:val="both"/>
        <w:rPr>
          <w:rFonts w:ascii="Arial" w:hAnsi="Arial" w:cs="Arial"/>
          <w:noProof/>
          <w:highlight w:val="yellow"/>
        </w:rPr>
      </w:pPr>
    </w:p>
    <w:p w14:paraId="46B7E201" w14:textId="2251479B" w:rsidR="00EB2BEA" w:rsidRPr="00814A87" w:rsidRDefault="00EB2BEA" w:rsidP="00EB2BEA">
      <w:pPr>
        <w:numPr>
          <w:ilvl w:val="2"/>
          <w:numId w:val="2"/>
        </w:numPr>
        <w:tabs>
          <w:tab w:val="left" w:pos="6521"/>
        </w:tabs>
        <w:spacing w:before="120" w:after="120"/>
        <w:rPr>
          <w:rFonts w:ascii="Arial" w:hAnsi="Arial" w:cs="Arial"/>
          <w:b/>
          <w:noProof/>
        </w:rPr>
      </w:pPr>
      <w:r w:rsidRPr="00814A87">
        <w:rPr>
          <w:rFonts w:ascii="Arial" w:hAnsi="Arial" w:cs="Arial"/>
          <w:b/>
          <w:noProof/>
        </w:rPr>
        <w:t>Doručení, instalace</w:t>
      </w:r>
    </w:p>
    <w:p w14:paraId="3FCBDF3C" w14:textId="3A990A07" w:rsidR="00EB2BEA" w:rsidRPr="00814A87" w:rsidRDefault="00EB2BEA" w:rsidP="00EB2BEA">
      <w:pPr>
        <w:tabs>
          <w:tab w:val="left" w:pos="6521"/>
        </w:tabs>
        <w:spacing w:before="120" w:after="120"/>
        <w:rPr>
          <w:rFonts w:ascii="Arial" w:hAnsi="Arial" w:cs="Arial"/>
          <w:noProof/>
        </w:rPr>
      </w:pPr>
      <w:r w:rsidRPr="002D406D">
        <w:rPr>
          <w:rFonts w:ascii="Arial" w:hAnsi="Arial" w:cs="Arial"/>
          <w:noProof/>
        </w:rPr>
        <w:t xml:space="preserve">V případě dodávky sestavy rozvaděčů, bude </w:t>
      </w:r>
      <w:r w:rsidRPr="00814A87">
        <w:rPr>
          <w:rFonts w:ascii="Arial" w:hAnsi="Arial" w:cs="Arial"/>
          <w:noProof/>
        </w:rPr>
        <w:t xml:space="preserve">rozvaděč </w:t>
      </w:r>
      <w:r w:rsidRPr="002D406D">
        <w:rPr>
          <w:rFonts w:ascii="Arial" w:hAnsi="Arial" w:cs="Arial"/>
          <w:noProof/>
        </w:rPr>
        <w:t xml:space="preserve">dodán již navzájem spojený. </w:t>
      </w:r>
      <w:r w:rsidRPr="00814A87">
        <w:rPr>
          <w:rFonts w:ascii="Arial" w:hAnsi="Arial" w:cs="Arial"/>
          <w:noProof/>
        </w:rPr>
        <w:t>Sestavu rozvaděčů musí být pak možné zvednout pomocí zdvihacích ok.</w:t>
      </w:r>
    </w:p>
    <w:p w14:paraId="46E20496" w14:textId="215167C6" w:rsidR="00EB2BEA" w:rsidRPr="00814A87" w:rsidRDefault="00EB2BEA" w:rsidP="00EB2BEA">
      <w:pPr>
        <w:spacing w:before="60"/>
        <w:jc w:val="both"/>
        <w:rPr>
          <w:rFonts w:ascii="Arial" w:hAnsi="Arial" w:cs="Arial"/>
          <w:noProof/>
        </w:rPr>
      </w:pPr>
      <w:r w:rsidRPr="002D406D">
        <w:rPr>
          <w:rFonts w:ascii="Arial" w:hAnsi="Arial" w:cs="Arial"/>
          <w:noProof/>
        </w:rPr>
        <w:t>V případě dodávky více samostatných polí</w:t>
      </w:r>
      <w:r w:rsidR="000F0466">
        <w:rPr>
          <w:rFonts w:ascii="Arial" w:hAnsi="Arial" w:cs="Arial"/>
          <w:noProof/>
        </w:rPr>
        <w:t xml:space="preserve"> (např. z důvodu větších rozměrů sestavy)</w:t>
      </w:r>
      <w:r w:rsidRPr="002D406D">
        <w:rPr>
          <w:rFonts w:ascii="Arial" w:hAnsi="Arial" w:cs="Arial"/>
          <w:noProof/>
        </w:rPr>
        <w:t xml:space="preserve"> je součástí dodávky i šéfmontáž v místě instalace.</w:t>
      </w:r>
    </w:p>
    <w:p w14:paraId="70DA4BAC" w14:textId="11A3C989" w:rsidR="00EB2BEA" w:rsidRPr="002D406D" w:rsidRDefault="00EB2BEA" w:rsidP="002D406D">
      <w:pPr>
        <w:spacing w:before="60"/>
        <w:jc w:val="both"/>
        <w:rPr>
          <w:rFonts w:ascii="Arial" w:hAnsi="Arial" w:cs="Arial"/>
          <w:noProof/>
        </w:rPr>
      </w:pPr>
      <w:r w:rsidRPr="00814A87">
        <w:rPr>
          <w:rFonts w:ascii="Arial" w:hAnsi="Arial" w:cs="Arial"/>
          <w:noProof/>
        </w:rPr>
        <w:t xml:space="preserve">U dodávek SMART rozvaděčů </w:t>
      </w:r>
      <w:r w:rsidR="00DF6ED3" w:rsidRPr="00814A87">
        <w:rPr>
          <w:rFonts w:ascii="Arial" w:hAnsi="Arial" w:cs="Arial"/>
          <w:noProof/>
        </w:rPr>
        <w:t>je součástí dodávky i případná demontáž a montáž nadstavby NN</w:t>
      </w:r>
      <w:r w:rsidR="000F0466">
        <w:rPr>
          <w:rFonts w:ascii="Arial" w:hAnsi="Arial" w:cs="Arial"/>
          <w:noProof/>
        </w:rPr>
        <w:t xml:space="preserve"> v místě instalace</w:t>
      </w:r>
      <w:r w:rsidR="00DF6ED3" w:rsidRPr="00814A87">
        <w:rPr>
          <w:rFonts w:ascii="Arial" w:hAnsi="Arial" w:cs="Arial"/>
          <w:noProof/>
        </w:rPr>
        <w:t xml:space="preserve"> např. z důvodu přístupu do stávající trafostanice (</w:t>
      </w:r>
      <w:r w:rsidR="00DF6ED3" w:rsidRPr="002D406D">
        <w:rPr>
          <w:rFonts w:ascii="Arial" w:hAnsi="Arial" w:cs="Arial"/>
          <w:noProof/>
        </w:rPr>
        <w:t xml:space="preserve">výška </w:t>
      </w:r>
      <w:r w:rsidR="00DF6ED3" w:rsidRPr="00814A87">
        <w:rPr>
          <w:rFonts w:ascii="Arial" w:hAnsi="Arial" w:cs="Arial"/>
          <w:noProof/>
        </w:rPr>
        <w:t>dveř</w:t>
      </w:r>
      <w:r w:rsidR="00DF6ED3" w:rsidRPr="002D406D">
        <w:rPr>
          <w:rFonts w:ascii="Arial" w:hAnsi="Arial" w:cs="Arial"/>
          <w:noProof/>
        </w:rPr>
        <w:t>í</w:t>
      </w:r>
      <w:r w:rsidR="00DF6ED3" w:rsidRPr="00814A87">
        <w:rPr>
          <w:rFonts w:ascii="Arial" w:hAnsi="Arial" w:cs="Arial"/>
          <w:noProof/>
        </w:rPr>
        <w:t>, atd.).</w:t>
      </w:r>
      <w:r w:rsidR="00DF6ED3">
        <w:rPr>
          <w:rFonts w:ascii="Arial" w:hAnsi="Arial" w:cs="Arial"/>
          <w:noProof/>
        </w:rPr>
        <w:t xml:space="preserve"> </w:t>
      </w:r>
    </w:p>
    <w:p w14:paraId="67847E3F" w14:textId="77777777" w:rsidR="00EB2BEA" w:rsidRPr="00EE5E43" w:rsidRDefault="00EB2BEA" w:rsidP="001C172D">
      <w:pPr>
        <w:spacing w:before="60"/>
        <w:jc w:val="both"/>
        <w:rPr>
          <w:rFonts w:ascii="Arial" w:hAnsi="Arial" w:cs="Arial"/>
          <w:noProof/>
        </w:rPr>
      </w:pPr>
    </w:p>
    <w:p w14:paraId="0C263425" w14:textId="1E78A8A1" w:rsidR="00435A6F" w:rsidRPr="00EE5E43" w:rsidRDefault="00435A6F" w:rsidP="00E81A03">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Zařízení pro plnění </w:t>
      </w:r>
      <w:r w:rsidR="00CE25E6">
        <w:rPr>
          <w:rFonts w:ascii="Arial" w:hAnsi="Arial" w:cs="Arial"/>
          <w:b/>
          <w:noProof/>
        </w:rPr>
        <w:t xml:space="preserve">izolačním </w:t>
      </w:r>
      <w:r w:rsidRPr="00EE5E43">
        <w:rPr>
          <w:rFonts w:ascii="Arial" w:hAnsi="Arial" w:cs="Arial"/>
          <w:b/>
          <w:noProof/>
        </w:rPr>
        <w:t>plynem</w:t>
      </w:r>
    </w:p>
    <w:p w14:paraId="0C263426" w14:textId="764154DE" w:rsidR="001C172D" w:rsidRPr="00EE5E43" w:rsidRDefault="00B33382" w:rsidP="001C172D">
      <w:pPr>
        <w:spacing w:before="60"/>
        <w:jc w:val="both"/>
        <w:rPr>
          <w:rFonts w:ascii="Arial" w:hAnsi="Arial" w:cs="Arial"/>
          <w:noProof/>
        </w:rPr>
      </w:pPr>
      <w:r w:rsidRPr="00EE5E43">
        <w:rPr>
          <w:rFonts w:ascii="Arial" w:hAnsi="Arial" w:cs="Arial"/>
          <w:noProof/>
        </w:rPr>
        <w:t>Plnění nádoby</w:t>
      </w:r>
      <w:r w:rsidR="00CE25E6">
        <w:rPr>
          <w:rFonts w:ascii="Arial" w:hAnsi="Arial" w:cs="Arial"/>
          <w:noProof/>
        </w:rPr>
        <w:t xml:space="preserve"> izolačním</w:t>
      </w:r>
      <w:r w:rsidRPr="00EE5E43">
        <w:rPr>
          <w:rFonts w:ascii="Arial" w:hAnsi="Arial" w:cs="Arial"/>
          <w:noProof/>
        </w:rPr>
        <w:t xml:space="preserve"> plynem je prováděno pomocí ventilu (např. </w:t>
      </w:r>
      <w:r w:rsidR="00E81A03" w:rsidRPr="00EE5E43">
        <w:rPr>
          <w:rFonts w:ascii="Arial" w:hAnsi="Arial" w:cs="Arial"/>
          <w:noProof/>
        </w:rPr>
        <w:t>DILO</w:t>
      </w:r>
      <w:r w:rsidRPr="00EE5E43">
        <w:rPr>
          <w:rFonts w:ascii="Arial" w:hAnsi="Arial" w:cs="Arial"/>
          <w:noProof/>
        </w:rPr>
        <w:t xml:space="preserve"> ventil) nebo prostřednictvím stlačitelné plnící hubice. Pokud je použit ventil, musí být umístěn na straně obsluhy rozvaděče.</w:t>
      </w:r>
    </w:p>
    <w:p w14:paraId="0C263427" w14:textId="591277D2" w:rsidR="00B33382" w:rsidRDefault="00B33382" w:rsidP="001C172D">
      <w:pPr>
        <w:spacing w:before="60"/>
        <w:jc w:val="both"/>
        <w:rPr>
          <w:rFonts w:ascii="Arial" w:hAnsi="Arial" w:cs="Arial"/>
          <w:noProof/>
        </w:rPr>
      </w:pPr>
      <w:r w:rsidRPr="00EE5E43">
        <w:rPr>
          <w:rFonts w:ascii="Arial" w:hAnsi="Arial" w:cs="Arial"/>
          <w:noProof/>
        </w:rPr>
        <w:t>P</w:t>
      </w:r>
      <w:r w:rsidR="00E81A03" w:rsidRPr="00EE5E43">
        <w:rPr>
          <w:rFonts w:ascii="Arial" w:hAnsi="Arial" w:cs="Arial"/>
          <w:noProof/>
        </w:rPr>
        <w:t>ř</w:t>
      </w:r>
      <w:r w:rsidRPr="00EE5E43">
        <w:rPr>
          <w:rFonts w:ascii="Arial" w:hAnsi="Arial" w:cs="Arial"/>
          <w:noProof/>
        </w:rPr>
        <w:t>ed naplněním nádoby izolačním médiem, musí být z nádoby odstraněna případná vlhkost. Za účelem absorbování zbytkové vlhkosti je přípustné použití sušicích činidel v nádrži.</w:t>
      </w:r>
    </w:p>
    <w:p w14:paraId="138AC2C8" w14:textId="77777777" w:rsidR="00743B37" w:rsidRPr="00EE5E43" w:rsidRDefault="00743B37" w:rsidP="001C172D">
      <w:pPr>
        <w:spacing w:before="60"/>
        <w:jc w:val="both"/>
        <w:rPr>
          <w:rFonts w:ascii="Arial" w:hAnsi="Arial" w:cs="Arial"/>
          <w:noProof/>
        </w:rPr>
      </w:pPr>
    </w:p>
    <w:p w14:paraId="0C263428" w14:textId="77777777" w:rsidR="00B33382" w:rsidRPr="00EE5E43" w:rsidRDefault="00B33382" w:rsidP="00E81A03">
      <w:pPr>
        <w:numPr>
          <w:ilvl w:val="2"/>
          <w:numId w:val="2"/>
        </w:numPr>
        <w:tabs>
          <w:tab w:val="left" w:pos="6521"/>
        </w:tabs>
        <w:spacing w:before="120" w:after="120"/>
        <w:rPr>
          <w:rFonts w:ascii="Arial" w:hAnsi="Arial" w:cs="Arial"/>
          <w:b/>
          <w:noProof/>
        </w:rPr>
      </w:pPr>
      <w:r w:rsidRPr="00EE5E43">
        <w:rPr>
          <w:rFonts w:ascii="Arial" w:hAnsi="Arial" w:cs="Arial"/>
          <w:b/>
          <w:noProof/>
        </w:rPr>
        <w:t>Chování v případě oblouk</w:t>
      </w:r>
      <w:r w:rsidR="00690912" w:rsidRPr="00EE5E43">
        <w:rPr>
          <w:rFonts w:ascii="Arial" w:hAnsi="Arial" w:cs="Arial"/>
          <w:b/>
          <w:noProof/>
        </w:rPr>
        <w:t>ových zkratů</w:t>
      </w:r>
      <w:r w:rsidRPr="00EE5E43">
        <w:rPr>
          <w:rFonts w:ascii="Arial" w:hAnsi="Arial" w:cs="Arial"/>
          <w:b/>
          <w:noProof/>
        </w:rPr>
        <w:t xml:space="preserve"> </w:t>
      </w:r>
    </w:p>
    <w:p w14:paraId="0C263429" w14:textId="77777777" w:rsidR="00B33382" w:rsidRPr="00EE5E43" w:rsidRDefault="00B33382" w:rsidP="00B33382">
      <w:pPr>
        <w:spacing w:before="60"/>
        <w:jc w:val="both"/>
        <w:rPr>
          <w:rFonts w:ascii="Arial" w:hAnsi="Arial" w:cs="Arial"/>
          <w:noProof/>
        </w:rPr>
      </w:pPr>
      <w:r w:rsidRPr="00EE5E43">
        <w:rPr>
          <w:rFonts w:ascii="Arial" w:hAnsi="Arial" w:cs="Arial"/>
          <w:noProof/>
        </w:rPr>
        <w:t xml:space="preserve">Vnitřní klasifikace oblouku IAC FL 20 kA 1s musí být prokázána podle </w:t>
      </w:r>
      <w:r w:rsidR="00690912" w:rsidRPr="00EE5E43">
        <w:rPr>
          <w:rFonts w:ascii="Arial" w:hAnsi="Arial" w:cs="Arial"/>
          <w:noProof/>
        </w:rPr>
        <w:t xml:space="preserve">ČSN </w:t>
      </w:r>
      <w:r w:rsidRPr="00EE5E43">
        <w:rPr>
          <w:rFonts w:ascii="Arial" w:hAnsi="Arial" w:cs="Arial"/>
          <w:noProof/>
        </w:rPr>
        <w:t>EN</w:t>
      </w:r>
      <w:r w:rsidR="00690912" w:rsidRPr="00EE5E43">
        <w:rPr>
          <w:rFonts w:ascii="Arial" w:hAnsi="Arial" w:cs="Arial"/>
          <w:noProof/>
        </w:rPr>
        <w:t xml:space="preserve"> </w:t>
      </w:r>
      <w:r w:rsidRPr="00EE5E43">
        <w:rPr>
          <w:rFonts w:ascii="Arial" w:hAnsi="Arial" w:cs="Arial"/>
          <w:noProof/>
        </w:rPr>
        <w:t xml:space="preserve">62271-200. </w:t>
      </w:r>
    </w:p>
    <w:p w14:paraId="0C26342A" w14:textId="77777777" w:rsidR="00B33382" w:rsidRPr="00EE5E43" w:rsidRDefault="00B33382" w:rsidP="00B33382">
      <w:pPr>
        <w:spacing w:before="60"/>
        <w:jc w:val="both"/>
        <w:rPr>
          <w:rFonts w:ascii="Arial" w:hAnsi="Arial" w:cs="Arial"/>
          <w:noProof/>
        </w:rPr>
      </w:pPr>
      <w:r w:rsidRPr="00EE5E43">
        <w:rPr>
          <w:rFonts w:ascii="Arial" w:hAnsi="Arial" w:cs="Arial"/>
          <w:noProof/>
        </w:rPr>
        <w:t>Ochrana přetlak</w:t>
      </w:r>
      <w:r w:rsidR="00690912" w:rsidRPr="00EE5E43">
        <w:rPr>
          <w:rFonts w:ascii="Arial" w:hAnsi="Arial" w:cs="Arial"/>
          <w:noProof/>
        </w:rPr>
        <w:t>u</w:t>
      </w:r>
      <w:r w:rsidRPr="00EE5E43">
        <w:rPr>
          <w:rFonts w:ascii="Arial" w:hAnsi="Arial" w:cs="Arial"/>
          <w:noProof/>
        </w:rPr>
        <w:t xml:space="preserve"> nádoby musí být provedena </w:t>
      </w:r>
      <w:r w:rsidR="00690912" w:rsidRPr="00EE5E43">
        <w:rPr>
          <w:rFonts w:ascii="Arial" w:hAnsi="Arial" w:cs="Arial"/>
          <w:noProof/>
        </w:rPr>
        <w:t>pomocí pojistné membrány</w:t>
      </w:r>
      <w:r w:rsidRPr="00EE5E43">
        <w:rPr>
          <w:rFonts w:ascii="Arial" w:hAnsi="Arial" w:cs="Arial"/>
          <w:noProof/>
        </w:rPr>
        <w:t xml:space="preserve">. </w:t>
      </w:r>
    </w:p>
    <w:p w14:paraId="0C26342B" w14:textId="77777777" w:rsidR="00520039" w:rsidRPr="00EE5E43" w:rsidRDefault="00B33382" w:rsidP="00B33382">
      <w:pPr>
        <w:spacing w:before="60"/>
        <w:jc w:val="both"/>
        <w:rPr>
          <w:rFonts w:ascii="Arial" w:hAnsi="Arial" w:cs="Arial"/>
          <w:noProof/>
        </w:rPr>
      </w:pPr>
      <w:r w:rsidRPr="00EE5E43">
        <w:rPr>
          <w:rFonts w:ascii="Arial" w:hAnsi="Arial" w:cs="Arial"/>
          <w:noProof/>
        </w:rPr>
        <w:t xml:space="preserve">Protrhnutí </w:t>
      </w:r>
      <w:r w:rsidR="00690912" w:rsidRPr="00EE5E43">
        <w:rPr>
          <w:rFonts w:ascii="Arial" w:hAnsi="Arial" w:cs="Arial"/>
          <w:noProof/>
        </w:rPr>
        <w:t>membrány</w:t>
      </w:r>
      <w:r w:rsidRPr="00EE5E43">
        <w:rPr>
          <w:rFonts w:ascii="Arial" w:hAnsi="Arial" w:cs="Arial"/>
          <w:noProof/>
        </w:rPr>
        <w:t xml:space="preserve"> </w:t>
      </w:r>
      <w:r w:rsidR="00520039" w:rsidRPr="00EE5E43">
        <w:rPr>
          <w:rFonts w:ascii="Arial" w:hAnsi="Arial" w:cs="Arial"/>
          <w:noProof/>
        </w:rPr>
        <w:t xml:space="preserve">musí nastat při vyšším než </w:t>
      </w:r>
      <w:r w:rsidRPr="00EE5E43">
        <w:rPr>
          <w:rFonts w:ascii="Arial" w:hAnsi="Arial" w:cs="Arial"/>
          <w:noProof/>
        </w:rPr>
        <w:t>provozní tlak</w:t>
      </w:r>
      <w:r w:rsidR="00520039" w:rsidRPr="00EE5E43">
        <w:rPr>
          <w:rFonts w:ascii="Arial" w:hAnsi="Arial" w:cs="Arial"/>
          <w:noProof/>
        </w:rPr>
        <w:t>u</w:t>
      </w:r>
      <w:r w:rsidRPr="00EE5E43">
        <w:rPr>
          <w:rFonts w:ascii="Arial" w:hAnsi="Arial" w:cs="Arial"/>
          <w:noProof/>
        </w:rPr>
        <w:t xml:space="preserve"> a </w:t>
      </w:r>
      <w:r w:rsidR="00520039" w:rsidRPr="00EE5E43">
        <w:rPr>
          <w:rFonts w:ascii="Arial" w:hAnsi="Arial" w:cs="Arial"/>
          <w:noProof/>
        </w:rPr>
        <w:t>při nižším přetlaku než je tlak pro protržení nádoby.</w:t>
      </w:r>
    </w:p>
    <w:p w14:paraId="0C26342C" w14:textId="01E42E4B" w:rsidR="001C172D" w:rsidRDefault="00B33382" w:rsidP="00B33382">
      <w:pPr>
        <w:spacing w:before="60"/>
        <w:jc w:val="both"/>
        <w:rPr>
          <w:rFonts w:ascii="Arial" w:hAnsi="Arial" w:cs="Arial"/>
          <w:noProof/>
        </w:rPr>
      </w:pPr>
      <w:r w:rsidRPr="00EE5E43">
        <w:rPr>
          <w:rFonts w:ascii="Arial" w:hAnsi="Arial" w:cs="Arial"/>
          <w:noProof/>
        </w:rPr>
        <w:t>Plyny proudící v případě vnitřního oblouku nesmí vést k</w:t>
      </w:r>
      <w:r w:rsidR="00E81A03" w:rsidRPr="00EE5E43">
        <w:rPr>
          <w:rFonts w:ascii="Arial" w:hAnsi="Arial" w:cs="Arial"/>
          <w:noProof/>
        </w:rPr>
        <w:t>e st</w:t>
      </w:r>
      <w:r w:rsidR="00520039" w:rsidRPr="00EE5E43">
        <w:rPr>
          <w:rFonts w:ascii="Arial" w:hAnsi="Arial" w:cs="Arial"/>
          <w:noProof/>
        </w:rPr>
        <w:t>r</w:t>
      </w:r>
      <w:r w:rsidR="00E81A03" w:rsidRPr="00EE5E43">
        <w:rPr>
          <w:rFonts w:ascii="Arial" w:hAnsi="Arial" w:cs="Arial"/>
          <w:noProof/>
        </w:rPr>
        <w:t>a</w:t>
      </w:r>
      <w:r w:rsidR="00520039" w:rsidRPr="00EE5E43">
        <w:rPr>
          <w:rFonts w:ascii="Arial" w:hAnsi="Arial" w:cs="Arial"/>
          <w:noProof/>
        </w:rPr>
        <w:t xml:space="preserve">ně, kde manipuluje obsluha rozvaděče, </w:t>
      </w:r>
      <w:r w:rsidRPr="00EE5E43">
        <w:rPr>
          <w:rFonts w:ascii="Arial" w:hAnsi="Arial" w:cs="Arial"/>
          <w:noProof/>
        </w:rPr>
        <w:t>ale směrem dolů</w:t>
      </w:r>
      <w:r w:rsidR="00520039" w:rsidRPr="00EE5E43">
        <w:rPr>
          <w:rFonts w:ascii="Arial" w:hAnsi="Arial" w:cs="Arial"/>
          <w:noProof/>
        </w:rPr>
        <w:t xml:space="preserve"> do kabelového kanálu a</w:t>
      </w:r>
      <w:r w:rsidRPr="00EE5E43">
        <w:rPr>
          <w:rFonts w:ascii="Arial" w:hAnsi="Arial" w:cs="Arial"/>
          <w:noProof/>
        </w:rPr>
        <w:t xml:space="preserve"> zadní stěna </w:t>
      </w:r>
      <w:r w:rsidR="00520039" w:rsidRPr="00EE5E43">
        <w:rPr>
          <w:rFonts w:ascii="Arial" w:hAnsi="Arial" w:cs="Arial"/>
          <w:noProof/>
        </w:rPr>
        <w:t xml:space="preserve">rozvaděče je </w:t>
      </w:r>
      <w:r w:rsidRPr="00EE5E43">
        <w:rPr>
          <w:rFonts w:ascii="Arial" w:hAnsi="Arial" w:cs="Arial"/>
          <w:noProof/>
        </w:rPr>
        <w:t>uzavřen</w:t>
      </w:r>
      <w:r w:rsidR="00E81A03" w:rsidRPr="00EE5E43">
        <w:rPr>
          <w:rFonts w:ascii="Arial" w:hAnsi="Arial" w:cs="Arial"/>
          <w:noProof/>
        </w:rPr>
        <w:t>á</w:t>
      </w:r>
      <w:r w:rsidRPr="00EE5E43">
        <w:rPr>
          <w:rFonts w:ascii="Arial" w:hAnsi="Arial" w:cs="Arial"/>
          <w:noProof/>
        </w:rPr>
        <w:t>.</w:t>
      </w:r>
    </w:p>
    <w:p w14:paraId="29D0B4CF" w14:textId="46B54091" w:rsidR="00C97A8B" w:rsidRDefault="00C97A8B" w:rsidP="00B33382">
      <w:pPr>
        <w:spacing w:before="60"/>
        <w:jc w:val="both"/>
        <w:rPr>
          <w:rFonts w:ascii="Arial" w:hAnsi="Arial" w:cs="Arial"/>
          <w:noProof/>
        </w:rPr>
      </w:pPr>
    </w:p>
    <w:p w14:paraId="327AE394" w14:textId="7019CBC4" w:rsidR="00C97A8B" w:rsidRPr="00214506" w:rsidRDefault="00C97A8B" w:rsidP="00B33382">
      <w:pPr>
        <w:spacing w:before="60"/>
        <w:jc w:val="both"/>
        <w:rPr>
          <w:rFonts w:ascii="Arial" w:hAnsi="Arial" w:cs="Arial"/>
          <w:b/>
          <w:bCs/>
          <w:noProof/>
        </w:rPr>
      </w:pPr>
      <w:r w:rsidRPr="00214506">
        <w:rPr>
          <w:rFonts w:ascii="Arial" w:hAnsi="Arial" w:cs="Arial"/>
          <w:b/>
          <w:bCs/>
          <w:noProof/>
        </w:rPr>
        <w:t>Varianta:</w:t>
      </w:r>
    </w:p>
    <w:p w14:paraId="7A2709DA" w14:textId="6FE3FF54" w:rsidR="00214506" w:rsidRPr="00214506" w:rsidRDefault="00214506" w:rsidP="00B33382">
      <w:pPr>
        <w:spacing w:before="60"/>
        <w:jc w:val="both"/>
        <w:rPr>
          <w:rFonts w:ascii="Arial" w:hAnsi="Arial" w:cs="Arial"/>
          <w:b/>
          <w:bCs/>
          <w:noProof/>
        </w:rPr>
      </w:pPr>
      <w:r w:rsidRPr="00214506">
        <w:rPr>
          <w:rFonts w:ascii="Arial" w:hAnsi="Arial" w:cs="Arial"/>
          <w:b/>
          <w:bCs/>
          <w:noProof/>
        </w:rPr>
        <w:t>Nepovinná položka:</w:t>
      </w:r>
    </w:p>
    <w:p w14:paraId="01782F34" w14:textId="10D7A0A2" w:rsidR="00C97A8B" w:rsidRPr="00375D92" w:rsidRDefault="007F0592" w:rsidP="002D406D">
      <w:pPr>
        <w:pStyle w:val="Odstavecseseznamem"/>
        <w:numPr>
          <w:ilvl w:val="0"/>
          <w:numId w:val="34"/>
        </w:numPr>
        <w:spacing w:before="60"/>
        <w:jc w:val="both"/>
        <w:rPr>
          <w:rFonts w:ascii="Arial" w:hAnsi="Arial" w:cs="Arial"/>
          <w:noProof/>
        </w:rPr>
      </w:pPr>
      <w:r w:rsidRPr="002D406D">
        <w:rPr>
          <w:rFonts w:ascii="Arial" w:hAnsi="Arial" w:cs="Arial"/>
          <w:noProof/>
        </w:rPr>
        <w:t>Ty</w:t>
      </w:r>
      <w:r w:rsidR="00C97A8B" w:rsidRPr="00375D92">
        <w:rPr>
          <w:rFonts w:ascii="Arial" w:hAnsi="Arial" w:cs="Arial"/>
          <w:noProof/>
        </w:rPr>
        <w:t>pově testovaný</w:t>
      </w:r>
      <w:r w:rsidRPr="002D406D">
        <w:rPr>
          <w:rFonts w:ascii="Arial" w:hAnsi="Arial" w:cs="Arial"/>
          <w:noProof/>
        </w:rPr>
        <w:t xml:space="preserve"> absorbér přetlaku minimálně</w:t>
      </w:r>
      <w:r w:rsidR="00C97A8B" w:rsidRPr="00375D92">
        <w:rPr>
          <w:rFonts w:ascii="Arial" w:hAnsi="Arial" w:cs="Arial"/>
          <w:noProof/>
        </w:rPr>
        <w:t xml:space="preserve"> IAC A FL 20 kA 1s podle </w:t>
      </w:r>
      <w:r w:rsidRPr="002D406D">
        <w:rPr>
          <w:rFonts w:ascii="Arial" w:hAnsi="Arial" w:cs="Arial"/>
          <w:noProof/>
        </w:rPr>
        <w:t>ČSN</w:t>
      </w:r>
      <w:r w:rsidR="00C97A8B" w:rsidRPr="00375D92">
        <w:rPr>
          <w:rFonts w:ascii="Arial" w:hAnsi="Arial" w:cs="Arial"/>
          <w:noProof/>
        </w:rPr>
        <w:t xml:space="preserve"> EN 62271-200</w:t>
      </w:r>
      <w:r w:rsidRPr="002D406D">
        <w:rPr>
          <w:rFonts w:ascii="Arial" w:hAnsi="Arial" w:cs="Arial"/>
          <w:noProof/>
        </w:rPr>
        <w:t xml:space="preserve"> pro rozvaděč do tří polí (KKT, KKK, atd.)</w:t>
      </w:r>
      <w:r w:rsidR="00C97A8B" w:rsidRPr="00375D92">
        <w:rPr>
          <w:rFonts w:ascii="Arial" w:hAnsi="Arial" w:cs="Arial"/>
          <w:noProof/>
        </w:rPr>
        <w:t>.</w:t>
      </w:r>
    </w:p>
    <w:p w14:paraId="74BC8AC7" w14:textId="77EE3C84" w:rsidR="007F0592" w:rsidRDefault="007F0592" w:rsidP="007F0592">
      <w:pPr>
        <w:pStyle w:val="Odstavecseseznamem"/>
        <w:numPr>
          <w:ilvl w:val="0"/>
          <w:numId w:val="34"/>
        </w:numPr>
        <w:spacing w:before="60"/>
        <w:jc w:val="both"/>
        <w:rPr>
          <w:rFonts w:ascii="Arial" w:hAnsi="Arial" w:cs="Arial"/>
          <w:noProof/>
        </w:rPr>
      </w:pPr>
      <w:r w:rsidRPr="002D406D">
        <w:rPr>
          <w:rFonts w:ascii="Arial" w:hAnsi="Arial" w:cs="Arial"/>
          <w:noProof/>
        </w:rPr>
        <w:t>Typově testovaný absorbér přetlaku minimálně IAC A FL 20 kA 1s podle ČSN EN 62271-200 pro rozvaděč do pěti polí (KK</w:t>
      </w:r>
      <w:r w:rsidR="00463A71" w:rsidRPr="002D406D">
        <w:rPr>
          <w:rFonts w:ascii="Arial" w:hAnsi="Arial" w:cs="Arial"/>
          <w:noProof/>
        </w:rPr>
        <w:t>K</w:t>
      </w:r>
      <w:r w:rsidRPr="002D406D">
        <w:rPr>
          <w:rFonts w:ascii="Arial" w:hAnsi="Arial" w:cs="Arial"/>
          <w:noProof/>
        </w:rPr>
        <w:t>T, KKK</w:t>
      </w:r>
      <w:r w:rsidR="00463A71" w:rsidRPr="002D406D">
        <w:rPr>
          <w:rFonts w:ascii="Arial" w:hAnsi="Arial" w:cs="Arial"/>
          <w:noProof/>
        </w:rPr>
        <w:t>TT</w:t>
      </w:r>
      <w:r w:rsidRPr="002D406D">
        <w:rPr>
          <w:rFonts w:ascii="Arial" w:hAnsi="Arial" w:cs="Arial"/>
          <w:noProof/>
        </w:rPr>
        <w:t xml:space="preserve">, </w:t>
      </w:r>
      <w:r w:rsidR="00463A71" w:rsidRPr="002D406D">
        <w:rPr>
          <w:rFonts w:ascii="Arial" w:hAnsi="Arial" w:cs="Arial"/>
          <w:noProof/>
        </w:rPr>
        <w:t xml:space="preserve">KKKK, </w:t>
      </w:r>
      <w:r w:rsidRPr="002D406D">
        <w:rPr>
          <w:rFonts w:ascii="Arial" w:hAnsi="Arial" w:cs="Arial"/>
          <w:noProof/>
        </w:rPr>
        <w:t>atd.).</w:t>
      </w:r>
    </w:p>
    <w:p w14:paraId="09948459" w14:textId="3A89961A" w:rsidR="00375D92" w:rsidRPr="002D406D" w:rsidRDefault="00375D92" w:rsidP="007F0592">
      <w:pPr>
        <w:pStyle w:val="Odstavecseseznamem"/>
        <w:numPr>
          <w:ilvl w:val="0"/>
          <w:numId w:val="34"/>
        </w:numPr>
        <w:spacing w:before="60"/>
        <w:jc w:val="both"/>
        <w:rPr>
          <w:rFonts w:ascii="Arial" w:hAnsi="Arial" w:cs="Arial"/>
          <w:noProof/>
        </w:rPr>
      </w:pPr>
      <w:r w:rsidRPr="00EB08B8">
        <w:rPr>
          <w:rFonts w:ascii="Arial" w:hAnsi="Arial" w:cs="Arial"/>
          <w:noProof/>
        </w:rPr>
        <w:t>Typově testovaný absorbér přetlaku minimálně IAC A FL 20 kA 1s podle ČSN EN 62271-200 pro jedno pole rozvaděče při více jak pěti polích</w:t>
      </w:r>
    </w:p>
    <w:p w14:paraId="4467D466" w14:textId="77777777" w:rsidR="00375D92" w:rsidRDefault="00375D92" w:rsidP="00375D92">
      <w:pPr>
        <w:pStyle w:val="Odstavecseseznamem"/>
        <w:spacing w:before="60"/>
        <w:jc w:val="both"/>
        <w:rPr>
          <w:rFonts w:ascii="Arial" w:hAnsi="Arial" w:cs="Arial"/>
          <w:noProof/>
        </w:rPr>
      </w:pPr>
    </w:p>
    <w:p w14:paraId="2C3DADC4" w14:textId="77777777" w:rsidR="00214506" w:rsidRDefault="00214506" w:rsidP="00375D92">
      <w:pPr>
        <w:pStyle w:val="Odstavecseseznamem"/>
        <w:spacing w:before="60"/>
        <w:jc w:val="both"/>
        <w:rPr>
          <w:rFonts w:ascii="Arial" w:hAnsi="Arial" w:cs="Arial"/>
          <w:noProof/>
        </w:rPr>
      </w:pPr>
    </w:p>
    <w:p w14:paraId="1596A675" w14:textId="77777777" w:rsidR="00214506" w:rsidRDefault="00214506" w:rsidP="00375D92">
      <w:pPr>
        <w:pStyle w:val="Odstavecseseznamem"/>
        <w:spacing w:before="60"/>
        <w:jc w:val="both"/>
        <w:rPr>
          <w:rFonts w:ascii="Arial" w:hAnsi="Arial" w:cs="Arial"/>
          <w:noProof/>
        </w:rPr>
      </w:pPr>
    </w:p>
    <w:p w14:paraId="0AD2354E" w14:textId="77777777" w:rsidR="000C1407" w:rsidRDefault="000C1407" w:rsidP="00375D92">
      <w:pPr>
        <w:pStyle w:val="Odstavecseseznamem"/>
        <w:spacing w:before="60"/>
        <w:jc w:val="both"/>
        <w:rPr>
          <w:rFonts w:ascii="Arial" w:hAnsi="Arial" w:cs="Arial"/>
          <w:noProof/>
        </w:rPr>
      </w:pPr>
    </w:p>
    <w:p w14:paraId="778F964F" w14:textId="77777777" w:rsidR="00214506" w:rsidRDefault="00214506" w:rsidP="00375D92">
      <w:pPr>
        <w:pStyle w:val="Odstavecseseznamem"/>
        <w:spacing w:before="60"/>
        <w:jc w:val="both"/>
        <w:rPr>
          <w:rFonts w:ascii="Arial" w:hAnsi="Arial" w:cs="Arial"/>
          <w:noProof/>
        </w:rPr>
      </w:pPr>
    </w:p>
    <w:p w14:paraId="0C26342D" w14:textId="77777777" w:rsidR="00920537" w:rsidRPr="00EE5E43" w:rsidRDefault="00920537" w:rsidP="00E81A03">
      <w:pPr>
        <w:numPr>
          <w:ilvl w:val="2"/>
          <w:numId w:val="2"/>
        </w:numPr>
        <w:tabs>
          <w:tab w:val="left" w:pos="6521"/>
        </w:tabs>
        <w:spacing w:before="120" w:after="120"/>
        <w:rPr>
          <w:rFonts w:ascii="Arial" w:hAnsi="Arial" w:cs="Arial"/>
          <w:b/>
          <w:noProof/>
        </w:rPr>
      </w:pPr>
      <w:r w:rsidRPr="00EE5E43">
        <w:rPr>
          <w:rFonts w:ascii="Arial" w:hAnsi="Arial" w:cs="Arial"/>
          <w:b/>
          <w:noProof/>
        </w:rPr>
        <w:t>Výška rozvaděče</w:t>
      </w:r>
    </w:p>
    <w:p w14:paraId="0C26342E" w14:textId="30DC08DD" w:rsidR="00520039" w:rsidRPr="00EE5E43" w:rsidRDefault="00920537" w:rsidP="00B33382">
      <w:pPr>
        <w:spacing w:before="60"/>
        <w:jc w:val="both"/>
        <w:rPr>
          <w:rFonts w:ascii="Arial" w:hAnsi="Arial" w:cs="Arial"/>
          <w:noProof/>
        </w:rPr>
      </w:pPr>
      <w:r w:rsidRPr="00EE5E43">
        <w:rPr>
          <w:rFonts w:ascii="Arial" w:hAnsi="Arial" w:cs="Arial"/>
          <w:noProof/>
        </w:rPr>
        <w:lastRenderedPageBreak/>
        <w:t xml:space="preserve">Výška rozvaděče je </w:t>
      </w:r>
      <w:r w:rsidR="00490BE3">
        <w:rPr>
          <w:rFonts w:ascii="Arial" w:hAnsi="Arial" w:cs="Arial"/>
          <w:noProof/>
        </w:rPr>
        <w:t xml:space="preserve">maximálně </w:t>
      </w:r>
      <w:r w:rsidRPr="00EE5E43">
        <w:rPr>
          <w:rFonts w:ascii="Arial" w:hAnsi="Arial" w:cs="Arial"/>
          <w:noProof/>
        </w:rPr>
        <w:t>1400 mm.</w:t>
      </w:r>
      <w:r w:rsidR="000F610D" w:rsidRPr="00EE5E43">
        <w:rPr>
          <w:rFonts w:ascii="Arial" w:hAnsi="Arial" w:cs="Arial"/>
          <w:noProof/>
        </w:rPr>
        <w:t xml:space="preserve"> U výšky rozvaděče 1400 mm nezasah</w:t>
      </w:r>
      <w:r w:rsidR="0012128D" w:rsidRPr="00EE5E43">
        <w:rPr>
          <w:rFonts w:ascii="Arial" w:hAnsi="Arial" w:cs="Arial"/>
          <w:noProof/>
        </w:rPr>
        <w:t>u</w:t>
      </w:r>
      <w:r w:rsidR="000F610D" w:rsidRPr="00EE5E43">
        <w:rPr>
          <w:rFonts w:ascii="Arial" w:hAnsi="Arial" w:cs="Arial"/>
          <w:noProof/>
        </w:rPr>
        <w:t>je žádná konstrukční část do kabelového prostoru pod rozvaděčem VN.</w:t>
      </w:r>
    </w:p>
    <w:p w14:paraId="0C26342F" w14:textId="77777777" w:rsidR="000F531E" w:rsidRPr="00EE5E43" w:rsidRDefault="000F531E" w:rsidP="00B33382">
      <w:pPr>
        <w:spacing w:before="60"/>
        <w:jc w:val="both"/>
        <w:rPr>
          <w:rFonts w:ascii="Arial" w:hAnsi="Arial" w:cs="Arial"/>
          <w:noProof/>
        </w:rPr>
      </w:pPr>
    </w:p>
    <w:p w14:paraId="0C263430" w14:textId="77777777" w:rsidR="000F531E" w:rsidRPr="00242102" w:rsidRDefault="000F531E" w:rsidP="00B33382">
      <w:pPr>
        <w:spacing w:before="60"/>
        <w:jc w:val="both"/>
        <w:rPr>
          <w:rFonts w:ascii="Arial" w:hAnsi="Arial" w:cs="Arial"/>
          <w:b/>
          <w:bCs/>
          <w:noProof/>
        </w:rPr>
      </w:pPr>
      <w:r w:rsidRPr="00242102">
        <w:rPr>
          <w:rFonts w:ascii="Arial" w:hAnsi="Arial" w:cs="Arial"/>
          <w:b/>
          <w:bCs/>
          <w:noProof/>
        </w:rPr>
        <w:t>Varianta:</w:t>
      </w:r>
    </w:p>
    <w:p w14:paraId="0BE99705" w14:textId="6324AC0B" w:rsidR="00A167E6" w:rsidRPr="00242102" w:rsidRDefault="00A167E6" w:rsidP="00B33382">
      <w:pPr>
        <w:spacing w:before="60"/>
        <w:jc w:val="both"/>
        <w:rPr>
          <w:rFonts w:ascii="Arial" w:hAnsi="Arial" w:cs="Arial"/>
          <w:b/>
          <w:bCs/>
          <w:noProof/>
        </w:rPr>
      </w:pPr>
      <w:r w:rsidRPr="00242102">
        <w:rPr>
          <w:rFonts w:ascii="Arial" w:hAnsi="Arial" w:cs="Arial"/>
          <w:b/>
          <w:bCs/>
          <w:noProof/>
        </w:rPr>
        <w:t>Nepoviná položka:</w:t>
      </w:r>
    </w:p>
    <w:p w14:paraId="0C263431" w14:textId="373F9AFE" w:rsidR="000F531E" w:rsidRPr="00EE5E43" w:rsidRDefault="000F531E" w:rsidP="00B33382">
      <w:pPr>
        <w:spacing w:before="60"/>
        <w:jc w:val="both"/>
        <w:rPr>
          <w:rFonts w:ascii="Arial" w:hAnsi="Arial" w:cs="Arial"/>
          <w:noProof/>
        </w:rPr>
      </w:pPr>
      <w:r w:rsidRPr="00EE5E43">
        <w:rPr>
          <w:rFonts w:ascii="Arial" w:hAnsi="Arial" w:cs="Arial"/>
          <w:noProof/>
        </w:rPr>
        <w:t>Snížená výška rozvad</w:t>
      </w:r>
      <w:r w:rsidR="00D83466" w:rsidRPr="00EE5E43">
        <w:rPr>
          <w:rFonts w:ascii="Arial" w:hAnsi="Arial" w:cs="Arial"/>
          <w:noProof/>
        </w:rPr>
        <w:t xml:space="preserve">ěče, která je menší </w:t>
      </w:r>
      <w:r w:rsidR="00490BE3">
        <w:rPr>
          <w:rFonts w:ascii="Arial" w:hAnsi="Arial" w:cs="Arial"/>
          <w:noProof/>
        </w:rPr>
        <w:t xml:space="preserve">standardní výška a je menší </w:t>
      </w:r>
      <w:r w:rsidR="00EE5E43" w:rsidRPr="00EE5E43">
        <w:rPr>
          <w:rFonts w:ascii="Arial" w:hAnsi="Arial" w:cs="Arial"/>
          <w:noProof/>
        </w:rPr>
        <w:t>než</w:t>
      </w:r>
      <w:r w:rsidR="00D83466" w:rsidRPr="00EE5E43">
        <w:rPr>
          <w:rFonts w:ascii="Arial" w:hAnsi="Arial" w:cs="Arial"/>
          <w:noProof/>
        </w:rPr>
        <w:t xml:space="preserve"> 1400 mm (platí p</w:t>
      </w:r>
      <w:r w:rsidR="00A7746C" w:rsidRPr="00EE5E43">
        <w:rPr>
          <w:rFonts w:ascii="Arial" w:hAnsi="Arial" w:cs="Arial"/>
          <w:noProof/>
        </w:rPr>
        <w:t>ouze pro kompaktní rozvaděče</w:t>
      </w:r>
      <w:r w:rsidR="00D83466" w:rsidRPr="00EE5E43">
        <w:rPr>
          <w:rFonts w:ascii="Arial" w:hAnsi="Arial" w:cs="Arial"/>
          <w:noProof/>
        </w:rPr>
        <w:t>).</w:t>
      </w:r>
    </w:p>
    <w:p w14:paraId="76D6ACB6" w14:textId="77777777" w:rsidR="00FF34B1" w:rsidRDefault="00FF34B1" w:rsidP="00B33382">
      <w:pPr>
        <w:spacing w:before="60"/>
        <w:jc w:val="both"/>
        <w:rPr>
          <w:rFonts w:ascii="Arial" w:hAnsi="Arial" w:cs="Arial"/>
          <w:noProof/>
        </w:rPr>
      </w:pPr>
    </w:p>
    <w:p w14:paraId="6E77C45B" w14:textId="234E84E2" w:rsidR="004D6DB2" w:rsidRPr="00814A87" w:rsidRDefault="004D6DB2" w:rsidP="004D6DB2">
      <w:pPr>
        <w:numPr>
          <w:ilvl w:val="2"/>
          <w:numId w:val="2"/>
        </w:numPr>
        <w:tabs>
          <w:tab w:val="left" w:pos="6521"/>
        </w:tabs>
        <w:spacing w:before="120" w:after="120"/>
        <w:rPr>
          <w:rFonts w:ascii="Arial" w:hAnsi="Arial" w:cs="Arial"/>
          <w:b/>
          <w:noProof/>
        </w:rPr>
      </w:pPr>
      <w:r w:rsidRPr="00814A87">
        <w:rPr>
          <w:rFonts w:ascii="Arial" w:hAnsi="Arial" w:cs="Arial"/>
          <w:b/>
          <w:noProof/>
        </w:rPr>
        <w:t>Maximální rozměry vybraných rozvaděčů</w:t>
      </w:r>
    </w:p>
    <w:p w14:paraId="550A52EB" w14:textId="10C01BCB" w:rsidR="004D6DB2" w:rsidRPr="00814A87" w:rsidRDefault="004D6DB2" w:rsidP="004D6DB2">
      <w:pPr>
        <w:spacing w:before="60"/>
        <w:jc w:val="both"/>
        <w:rPr>
          <w:rFonts w:ascii="Arial" w:hAnsi="Arial" w:cs="Arial"/>
          <w:noProof/>
        </w:rPr>
      </w:pPr>
      <w:r w:rsidRPr="00814A87">
        <w:rPr>
          <w:rFonts w:ascii="Arial" w:hAnsi="Arial" w:cs="Arial"/>
          <w:noProof/>
        </w:rPr>
        <w:t>Rozvaděč nesmí překročit níže uvedené maximální rozměry:</w:t>
      </w:r>
    </w:p>
    <w:p w14:paraId="34F6E921" w14:textId="77777777" w:rsidR="004D6DB2" w:rsidRPr="00814A87" w:rsidRDefault="004D6DB2" w:rsidP="004D6DB2">
      <w:pPr>
        <w:spacing w:before="60"/>
        <w:jc w:val="both"/>
        <w:rPr>
          <w:rFonts w:ascii="Arial" w:hAnsi="Arial" w:cs="Arial"/>
          <w:noProof/>
        </w:rPr>
      </w:pPr>
    </w:p>
    <w:tbl>
      <w:tblPr>
        <w:tblStyle w:val="Mkatabulky"/>
        <w:tblW w:w="0" w:type="auto"/>
        <w:tblLook w:val="04A0" w:firstRow="1" w:lastRow="0" w:firstColumn="1" w:lastColumn="0" w:noHBand="0" w:noVBand="1"/>
      </w:tblPr>
      <w:tblGrid>
        <w:gridCol w:w="3676"/>
        <w:gridCol w:w="1336"/>
        <w:gridCol w:w="1073"/>
        <w:gridCol w:w="1406"/>
        <w:gridCol w:w="2139"/>
      </w:tblGrid>
      <w:tr w:rsidR="004D6DB2" w:rsidRPr="00814A87" w14:paraId="117902C0" w14:textId="77777777" w:rsidTr="00490BE3">
        <w:tc>
          <w:tcPr>
            <w:tcW w:w="3964" w:type="dxa"/>
          </w:tcPr>
          <w:p w14:paraId="3124D4CC" w14:textId="1EE0E701" w:rsidR="004D6DB2" w:rsidRPr="00814A87" w:rsidRDefault="004D6DB2" w:rsidP="00B33382">
            <w:pPr>
              <w:spacing w:before="60"/>
              <w:jc w:val="both"/>
              <w:rPr>
                <w:rFonts w:ascii="Arial" w:hAnsi="Arial" w:cs="Arial"/>
                <w:noProof/>
              </w:rPr>
            </w:pPr>
            <w:r w:rsidRPr="00814A87">
              <w:rPr>
                <w:rFonts w:ascii="Arial" w:hAnsi="Arial" w:cs="Arial"/>
                <w:noProof/>
              </w:rPr>
              <w:t>Zapojení</w:t>
            </w:r>
          </w:p>
        </w:tc>
        <w:tc>
          <w:tcPr>
            <w:tcW w:w="1418" w:type="dxa"/>
          </w:tcPr>
          <w:p w14:paraId="6D045A5E" w14:textId="2E406C18" w:rsidR="004D6DB2" w:rsidRPr="00814A87" w:rsidRDefault="004D6DB2" w:rsidP="002D406D">
            <w:pPr>
              <w:spacing w:before="60"/>
              <w:jc w:val="center"/>
              <w:rPr>
                <w:rFonts w:ascii="Arial" w:hAnsi="Arial" w:cs="Arial"/>
                <w:noProof/>
              </w:rPr>
            </w:pPr>
            <w:r w:rsidRPr="00814A87">
              <w:rPr>
                <w:rFonts w:ascii="Arial" w:hAnsi="Arial" w:cs="Arial"/>
                <w:noProof/>
              </w:rPr>
              <w:t>KT/ET</w:t>
            </w:r>
          </w:p>
        </w:tc>
        <w:tc>
          <w:tcPr>
            <w:tcW w:w="1134" w:type="dxa"/>
          </w:tcPr>
          <w:p w14:paraId="5B0BB432" w14:textId="4E326BBE" w:rsidR="004D6DB2" w:rsidRPr="00814A87" w:rsidRDefault="004D6DB2" w:rsidP="002D406D">
            <w:pPr>
              <w:spacing w:before="60"/>
              <w:jc w:val="center"/>
              <w:rPr>
                <w:rFonts w:ascii="Arial" w:hAnsi="Arial" w:cs="Arial"/>
                <w:noProof/>
              </w:rPr>
            </w:pPr>
            <w:r w:rsidRPr="00814A87">
              <w:rPr>
                <w:rFonts w:ascii="Arial" w:hAnsi="Arial" w:cs="Arial"/>
                <w:noProof/>
              </w:rPr>
              <w:t>KKT</w:t>
            </w:r>
          </w:p>
        </w:tc>
        <w:tc>
          <w:tcPr>
            <w:tcW w:w="1417" w:type="dxa"/>
          </w:tcPr>
          <w:p w14:paraId="6B0CB94E" w14:textId="21F8F60C" w:rsidR="004D6DB2" w:rsidRPr="00814A87" w:rsidRDefault="004D6DB2" w:rsidP="002D406D">
            <w:pPr>
              <w:spacing w:before="60"/>
              <w:jc w:val="center"/>
              <w:rPr>
                <w:rFonts w:ascii="Arial" w:hAnsi="Arial" w:cs="Arial"/>
                <w:noProof/>
              </w:rPr>
            </w:pPr>
            <w:r w:rsidRPr="00814A87">
              <w:rPr>
                <w:rFonts w:ascii="Arial" w:hAnsi="Arial" w:cs="Arial"/>
                <w:noProof/>
              </w:rPr>
              <w:t>KKKT</w:t>
            </w:r>
            <w:r w:rsidR="00490BE3">
              <w:rPr>
                <w:rFonts w:ascii="Arial" w:hAnsi="Arial" w:cs="Arial"/>
                <w:noProof/>
              </w:rPr>
              <w:t>/KK</w:t>
            </w:r>
            <w:r w:rsidR="00F72C69">
              <w:rPr>
                <w:rFonts w:ascii="Arial" w:hAnsi="Arial" w:cs="Arial"/>
                <w:noProof/>
              </w:rPr>
              <w:t>KK</w:t>
            </w:r>
          </w:p>
        </w:tc>
        <w:tc>
          <w:tcPr>
            <w:tcW w:w="1697" w:type="dxa"/>
          </w:tcPr>
          <w:p w14:paraId="622DC8B0" w14:textId="61AFD7EE" w:rsidR="004D6DB2" w:rsidRPr="00814A87" w:rsidRDefault="004D6DB2" w:rsidP="002D406D">
            <w:pPr>
              <w:spacing w:before="60"/>
              <w:jc w:val="center"/>
              <w:rPr>
                <w:rFonts w:ascii="Arial" w:hAnsi="Arial" w:cs="Arial"/>
                <w:noProof/>
              </w:rPr>
            </w:pPr>
            <w:r w:rsidRPr="00814A87">
              <w:rPr>
                <w:rFonts w:ascii="Arial" w:hAnsi="Arial" w:cs="Arial"/>
                <w:noProof/>
              </w:rPr>
              <w:t>KKKTT</w:t>
            </w:r>
            <w:r w:rsidR="00490BE3">
              <w:rPr>
                <w:rFonts w:ascii="Arial" w:hAnsi="Arial" w:cs="Arial"/>
                <w:noProof/>
              </w:rPr>
              <w:t>/KKKKT</w:t>
            </w:r>
            <w:r w:rsidR="00F72C69">
              <w:rPr>
                <w:rFonts w:ascii="Arial" w:hAnsi="Arial" w:cs="Arial"/>
                <w:noProof/>
              </w:rPr>
              <w:t>/KKTT</w:t>
            </w:r>
          </w:p>
        </w:tc>
      </w:tr>
      <w:tr w:rsidR="004D6DB2" w:rsidRPr="00814A87" w14:paraId="042008A5" w14:textId="77777777" w:rsidTr="00490BE3">
        <w:tc>
          <w:tcPr>
            <w:tcW w:w="3964" w:type="dxa"/>
          </w:tcPr>
          <w:p w14:paraId="6A6B280F" w14:textId="0CD6E4A6" w:rsidR="004D6DB2" w:rsidRPr="00814A87" w:rsidRDefault="004D6DB2" w:rsidP="00B33382">
            <w:pPr>
              <w:spacing w:before="60"/>
              <w:jc w:val="both"/>
              <w:rPr>
                <w:rFonts w:ascii="Arial" w:hAnsi="Arial" w:cs="Arial"/>
                <w:noProof/>
              </w:rPr>
            </w:pPr>
            <w:r w:rsidRPr="00814A87">
              <w:rPr>
                <w:rFonts w:ascii="Arial" w:hAnsi="Arial" w:cs="Arial"/>
                <w:noProof/>
              </w:rPr>
              <w:t>Šířka [mm]</w:t>
            </w:r>
          </w:p>
        </w:tc>
        <w:tc>
          <w:tcPr>
            <w:tcW w:w="1418" w:type="dxa"/>
          </w:tcPr>
          <w:p w14:paraId="2BECBD03" w14:textId="481854EB" w:rsidR="004D6DB2" w:rsidRPr="00214506" w:rsidRDefault="004D6DB2" w:rsidP="002D406D">
            <w:pPr>
              <w:spacing w:before="60"/>
              <w:jc w:val="center"/>
              <w:rPr>
                <w:rFonts w:ascii="Arial" w:hAnsi="Arial" w:cs="Arial"/>
                <w:noProof/>
                <w:highlight w:val="yellow"/>
              </w:rPr>
            </w:pPr>
            <w:r w:rsidRPr="00D73A9C">
              <w:rPr>
                <w:rFonts w:ascii="Arial" w:hAnsi="Arial" w:cs="Arial"/>
                <w:noProof/>
              </w:rPr>
              <w:t>820</w:t>
            </w:r>
          </w:p>
        </w:tc>
        <w:tc>
          <w:tcPr>
            <w:tcW w:w="1134" w:type="dxa"/>
          </w:tcPr>
          <w:p w14:paraId="341BF5B5" w14:textId="440E4E48" w:rsidR="004D6DB2" w:rsidRPr="00214506" w:rsidRDefault="004D6DB2" w:rsidP="002D406D">
            <w:pPr>
              <w:spacing w:before="60"/>
              <w:jc w:val="center"/>
              <w:rPr>
                <w:rFonts w:ascii="Arial" w:hAnsi="Arial" w:cs="Arial"/>
                <w:noProof/>
                <w:highlight w:val="yellow"/>
              </w:rPr>
            </w:pPr>
            <w:r w:rsidRPr="00D73A9C">
              <w:rPr>
                <w:rFonts w:ascii="Arial" w:hAnsi="Arial" w:cs="Arial"/>
                <w:noProof/>
              </w:rPr>
              <w:t>1</w:t>
            </w:r>
            <w:r w:rsidR="003941E4">
              <w:rPr>
                <w:rFonts w:ascii="Arial" w:hAnsi="Arial" w:cs="Arial"/>
                <w:noProof/>
              </w:rPr>
              <w:t>215</w:t>
            </w:r>
          </w:p>
        </w:tc>
        <w:tc>
          <w:tcPr>
            <w:tcW w:w="1417" w:type="dxa"/>
          </w:tcPr>
          <w:p w14:paraId="2FADDD86" w14:textId="69B88255" w:rsidR="004D6DB2" w:rsidRPr="00214506" w:rsidRDefault="00F72C69" w:rsidP="002D406D">
            <w:pPr>
              <w:spacing w:before="60"/>
              <w:jc w:val="center"/>
              <w:rPr>
                <w:rFonts w:ascii="Arial" w:hAnsi="Arial" w:cs="Arial"/>
                <w:noProof/>
                <w:highlight w:val="yellow"/>
              </w:rPr>
            </w:pPr>
            <w:r w:rsidRPr="00D73A9C">
              <w:rPr>
                <w:rFonts w:ascii="Arial" w:hAnsi="Arial" w:cs="Arial"/>
                <w:noProof/>
              </w:rPr>
              <w:t>1615</w:t>
            </w:r>
          </w:p>
        </w:tc>
        <w:tc>
          <w:tcPr>
            <w:tcW w:w="1697" w:type="dxa"/>
          </w:tcPr>
          <w:p w14:paraId="3C181D12" w14:textId="09EA861A" w:rsidR="004D6DB2" w:rsidRPr="00214506" w:rsidRDefault="00490BE3" w:rsidP="002D406D">
            <w:pPr>
              <w:spacing w:before="60"/>
              <w:jc w:val="center"/>
              <w:rPr>
                <w:rFonts w:ascii="Arial" w:hAnsi="Arial" w:cs="Arial"/>
                <w:noProof/>
                <w:highlight w:val="yellow"/>
              </w:rPr>
            </w:pPr>
            <w:r w:rsidRPr="00D73A9C">
              <w:rPr>
                <w:rFonts w:ascii="Arial" w:hAnsi="Arial" w:cs="Arial"/>
                <w:noProof/>
              </w:rPr>
              <w:t>21</w:t>
            </w:r>
            <w:r w:rsidR="004D6DB2" w:rsidRPr="00D73A9C">
              <w:rPr>
                <w:rFonts w:ascii="Arial" w:hAnsi="Arial" w:cs="Arial"/>
                <w:noProof/>
              </w:rPr>
              <w:t>00</w:t>
            </w:r>
          </w:p>
        </w:tc>
      </w:tr>
      <w:tr w:rsidR="004D6DB2" w14:paraId="4FF43468" w14:textId="77777777" w:rsidTr="00490BE3">
        <w:trPr>
          <w:trHeight w:val="56"/>
        </w:trPr>
        <w:tc>
          <w:tcPr>
            <w:tcW w:w="3964" w:type="dxa"/>
          </w:tcPr>
          <w:p w14:paraId="5BF851E5" w14:textId="10895F17" w:rsidR="004D6DB2" w:rsidRPr="00814A87" w:rsidRDefault="004D6DB2" w:rsidP="00B33382">
            <w:pPr>
              <w:spacing w:before="60"/>
              <w:jc w:val="both"/>
              <w:rPr>
                <w:rFonts w:ascii="Arial" w:hAnsi="Arial" w:cs="Arial"/>
                <w:noProof/>
              </w:rPr>
            </w:pPr>
            <w:r w:rsidRPr="00814A87">
              <w:rPr>
                <w:rFonts w:ascii="Arial" w:hAnsi="Arial" w:cs="Arial"/>
                <w:noProof/>
              </w:rPr>
              <w:t>Hloubka [mm]</w:t>
            </w:r>
          </w:p>
        </w:tc>
        <w:tc>
          <w:tcPr>
            <w:tcW w:w="1418" w:type="dxa"/>
          </w:tcPr>
          <w:p w14:paraId="606AA19F" w14:textId="442CF69B" w:rsidR="004D6DB2" w:rsidRPr="00814A87" w:rsidRDefault="00490BE3" w:rsidP="002D406D">
            <w:pPr>
              <w:spacing w:before="60"/>
              <w:jc w:val="center"/>
              <w:rPr>
                <w:rFonts w:ascii="Arial" w:hAnsi="Arial" w:cs="Arial"/>
                <w:noProof/>
              </w:rPr>
            </w:pPr>
            <w:r>
              <w:rPr>
                <w:rFonts w:ascii="Arial" w:hAnsi="Arial" w:cs="Arial"/>
                <w:noProof/>
              </w:rPr>
              <w:t>80</w:t>
            </w:r>
            <w:r w:rsidR="004D6DB2" w:rsidRPr="00814A87">
              <w:rPr>
                <w:rFonts w:ascii="Arial" w:hAnsi="Arial" w:cs="Arial"/>
                <w:noProof/>
              </w:rPr>
              <w:t>0</w:t>
            </w:r>
          </w:p>
        </w:tc>
        <w:tc>
          <w:tcPr>
            <w:tcW w:w="1134" w:type="dxa"/>
          </w:tcPr>
          <w:p w14:paraId="75C72C05" w14:textId="21DF9ECD" w:rsidR="004D6DB2" w:rsidRPr="00814A87" w:rsidRDefault="00490BE3" w:rsidP="002D406D">
            <w:pPr>
              <w:spacing w:before="60"/>
              <w:jc w:val="center"/>
              <w:rPr>
                <w:rFonts w:ascii="Arial" w:hAnsi="Arial" w:cs="Arial"/>
                <w:noProof/>
              </w:rPr>
            </w:pPr>
            <w:r>
              <w:rPr>
                <w:rFonts w:ascii="Arial" w:hAnsi="Arial" w:cs="Arial"/>
                <w:noProof/>
              </w:rPr>
              <w:t>80</w:t>
            </w:r>
            <w:r w:rsidR="004D6DB2" w:rsidRPr="00814A87">
              <w:rPr>
                <w:rFonts w:ascii="Arial" w:hAnsi="Arial" w:cs="Arial"/>
                <w:noProof/>
              </w:rPr>
              <w:t>0</w:t>
            </w:r>
          </w:p>
        </w:tc>
        <w:tc>
          <w:tcPr>
            <w:tcW w:w="1417" w:type="dxa"/>
          </w:tcPr>
          <w:p w14:paraId="74F0C528" w14:textId="62847A49" w:rsidR="004D6DB2" w:rsidRPr="00814A87" w:rsidRDefault="00490BE3" w:rsidP="002D406D">
            <w:pPr>
              <w:spacing w:before="60"/>
              <w:jc w:val="center"/>
              <w:rPr>
                <w:rFonts w:ascii="Arial" w:hAnsi="Arial" w:cs="Arial"/>
                <w:noProof/>
              </w:rPr>
            </w:pPr>
            <w:r>
              <w:rPr>
                <w:rFonts w:ascii="Arial" w:hAnsi="Arial" w:cs="Arial"/>
                <w:noProof/>
              </w:rPr>
              <w:t>800</w:t>
            </w:r>
          </w:p>
        </w:tc>
        <w:tc>
          <w:tcPr>
            <w:tcW w:w="1697" w:type="dxa"/>
          </w:tcPr>
          <w:p w14:paraId="53C88DC9" w14:textId="265EDDD8" w:rsidR="004D6DB2" w:rsidRDefault="00490BE3" w:rsidP="002D406D">
            <w:pPr>
              <w:spacing w:before="60"/>
              <w:jc w:val="center"/>
              <w:rPr>
                <w:rFonts w:ascii="Arial" w:hAnsi="Arial" w:cs="Arial"/>
                <w:noProof/>
              </w:rPr>
            </w:pPr>
            <w:r>
              <w:rPr>
                <w:rFonts w:ascii="Arial" w:hAnsi="Arial" w:cs="Arial"/>
                <w:noProof/>
              </w:rPr>
              <w:t>80</w:t>
            </w:r>
            <w:r w:rsidR="004D6DB2" w:rsidRPr="00814A87">
              <w:rPr>
                <w:rFonts w:ascii="Arial" w:hAnsi="Arial" w:cs="Arial"/>
                <w:noProof/>
              </w:rPr>
              <w:t>0</w:t>
            </w:r>
          </w:p>
        </w:tc>
      </w:tr>
      <w:tr w:rsidR="00490BE3" w14:paraId="423CEF14" w14:textId="77777777" w:rsidTr="00490BE3">
        <w:trPr>
          <w:trHeight w:val="56"/>
        </w:trPr>
        <w:tc>
          <w:tcPr>
            <w:tcW w:w="3964" w:type="dxa"/>
          </w:tcPr>
          <w:p w14:paraId="57D1520F" w14:textId="77777777" w:rsidR="00490BE3" w:rsidRDefault="00490BE3" w:rsidP="00B33382">
            <w:pPr>
              <w:spacing w:before="60"/>
              <w:jc w:val="both"/>
              <w:rPr>
                <w:rFonts w:ascii="Arial" w:hAnsi="Arial" w:cs="Arial"/>
                <w:noProof/>
              </w:rPr>
            </w:pPr>
            <w:r>
              <w:rPr>
                <w:rFonts w:ascii="Arial" w:hAnsi="Arial" w:cs="Arial"/>
                <w:noProof/>
              </w:rPr>
              <w:t>Max. instalační hloubka sestavy:</w:t>
            </w:r>
          </w:p>
          <w:p w14:paraId="68E47F7E" w14:textId="77777777" w:rsidR="00490BE3" w:rsidRDefault="00490BE3" w:rsidP="00490BE3">
            <w:pPr>
              <w:pStyle w:val="Odstavecseseznamem"/>
              <w:numPr>
                <w:ilvl w:val="0"/>
                <w:numId w:val="32"/>
              </w:numPr>
              <w:spacing w:before="60"/>
              <w:jc w:val="both"/>
              <w:rPr>
                <w:rFonts w:ascii="Arial" w:hAnsi="Arial" w:cs="Arial"/>
                <w:noProof/>
              </w:rPr>
            </w:pPr>
            <w:r>
              <w:rPr>
                <w:rFonts w:ascii="Arial" w:hAnsi="Arial" w:cs="Arial"/>
                <w:noProof/>
              </w:rPr>
              <w:t>Konektor + svodič přepětí</w:t>
            </w:r>
          </w:p>
          <w:p w14:paraId="277CB013" w14:textId="4C82D359" w:rsidR="00490BE3" w:rsidRPr="00490BE3" w:rsidRDefault="00490BE3" w:rsidP="00490BE3">
            <w:pPr>
              <w:pStyle w:val="Odstavecseseznamem"/>
              <w:numPr>
                <w:ilvl w:val="0"/>
                <w:numId w:val="32"/>
              </w:numPr>
              <w:spacing w:before="60"/>
              <w:jc w:val="both"/>
              <w:rPr>
                <w:rFonts w:ascii="Arial" w:hAnsi="Arial" w:cs="Arial"/>
                <w:noProof/>
              </w:rPr>
            </w:pPr>
            <w:r>
              <w:rPr>
                <w:rFonts w:ascii="Arial" w:hAnsi="Arial" w:cs="Arial"/>
                <w:noProof/>
              </w:rPr>
              <w:t>Konektor + senzor napětí</w:t>
            </w:r>
          </w:p>
        </w:tc>
        <w:tc>
          <w:tcPr>
            <w:tcW w:w="1418" w:type="dxa"/>
          </w:tcPr>
          <w:p w14:paraId="757BA297" w14:textId="687C2613" w:rsidR="00490BE3" w:rsidRDefault="00490BE3" w:rsidP="002D406D">
            <w:pPr>
              <w:spacing w:before="60"/>
              <w:jc w:val="center"/>
              <w:rPr>
                <w:rFonts w:ascii="Arial" w:hAnsi="Arial" w:cs="Arial"/>
                <w:noProof/>
              </w:rPr>
            </w:pPr>
            <w:r>
              <w:rPr>
                <w:rFonts w:ascii="Arial" w:hAnsi="Arial" w:cs="Arial"/>
                <w:noProof/>
              </w:rPr>
              <w:t>290</w:t>
            </w:r>
          </w:p>
        </w:tc>
        <w:tc>
          <w:tcPr>
            <w:tcW w:w="1134" w:type="dxa"/>
          </w:tcPr>
          <w:p w14:paraId="231964F5" w14:textId="3EE5AC85" w:rsidR="00490BE3" w:rsidRDefault="00490BE3" w:rsidP="002D406D">
            <w:pPr>
              <w:spacing w:before="60"/>
              <w:jc w:val="center"/>
              <w:rPr>
                <w:rFonts w:ascii="Arial" w:hAnsi="Arial" w:cs="Arial"/>
                <w:noProof/>
              </w:rPr>
            </w:pPr>
            <w:r>
              <w:rPr>
                <w:rFonts w:ascii="Arial" w:hAnsi="Arial" w:cs="Arial"/>
                <w:noProof/>
              </w:rPr>
              <w:t>290</w:t>
            </w:r>
          </w:p>
        </w:tc>
        <w:tc>
          <w:tcPr>
            <w:tcW w:w="1417" w:type="dxa"/>
          </w:tcPr>
          <w:p w14:paraId="2042C646" w14:textId="0C1852C5" w:rsidR="00490BE3" w:rsidRDefault="00490BE3" w:rsidP="002D406D">
            <w:pPr>
              <w:spacing w:before="60"/>
              <w:jc w:val="center"/>
              <w:rPr>
                <w:rFonts w:ascii="Arial" w:hAnsi="Arial" w:cs="Arial"/>
                <w:noProof/>
              </w:rPr>
            </w:pPr>
            <w:r>
              <w:rPr>
                <w:rFonts w:ascii="Arial" w:hAnsi="Arial" w:cs="Arial"/>
                <w:noProof/>
              </w:rPr>
              <w:t>290</w:t>
            </w:r>
          </w:p>
        </w:tc>
        <w:tc>
          <w:tcPr>
            <w:tcW w:w="1697" w:type="dxa"/>
          </w:tcPr>
          <w:p w14:paraId="3CBD38E8" w14:textId="1C2C0AFD" w:rsidR="00490BE3" w:rsidRDefault="00490BE3" w:rsidP="002D406D">
            <w:pPr>
              <w:spacing w:before="60"/>
              <w:jc w:val="center"/>
              <w:rPr>
                <w:rFonts w:ascii="Arial" w:hAnsi="Arial" w:cs="Arial"/>
                <w:noProof/>
              </w:rPr>
            </w:pPr>
            <w:r>
              <w:rPr>
                <w:rFonts w:ascii="Arial" w:hAnsi="Arial" w:cs="Arial"/>
                <w:noProof/>
              </w:rPr>
              <w:t>290</w:t>
            </w:r>
          </w:p>
        </w:tc>
      </w:tr>
    </w:tbl>
    <w:p w14:paraId="10D8F691" w14:textId="4116C498" w:rsidR="004D6DB2" w:rsidRDefault="004D6DB2" w:rsidP="00B33382">
      <w:pPr>
        <w:spacing w:before="60"/>
        <w:jc w:val="both"/>
        <w:rPr>
          <w:rFonts w:ascii="Arial" w:hAnsi="Arial" w:cs="Arial"/>
          <w:noProof/>
        </w:rPr>
      </w:pPr>
    </w:p>
    <w:p w14:paraId="0C263433" w14:textId="77777777" w:rsidR="00920537" w:rsidRPr="00EE5E43" w:rsidRDefault="00920537" w:rsidP="00920537">
      <w:pPr>
        <w:numPr>
          <w:ilvl w:val="2"/>
          <w:numId w:val="2"/>
        </w:numPr>
        <w:tabs>
          <w:tab w:val="left" w:pos="6521"/>
        </w:tabs>
        <w:spacing w:before="120" w:after="120"/>
        <w:rPr>
          <w:rFonts w:ascii="Arial" w:hAnsi="Arial" w:cs="Arial"/>
          <w:b/>
          <w:noProof/>
        </w:rPr>
      </w:pPr>
      <w:r w:rsidRPr="00EE5E43">
        <w:rPr>
          <w:rFonts w:ascii="Arial" w:hAnsi="Arial" w:cs="Arial"/>
          <w:b/>
          <w:noProof/>
        </w:rPr>
        <w:t>Pohony</w:t>
      </w:r>
    </w:p>
    <w:p w14:paraId="0C263434" w14:textId="77777777" w:rsidR="00920537" w:rsidRPr="00EE5E43" w:rsidRDefault="00920537" w:rsidP="0092053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Ruční pohony</w:t>
      </w:r>
    </w:p>
    <w:p w14:paraId="0C263435" w14:textId="77777777" w:rsidR="000D1157" w:rsidRPr="00EE5E43" w:rsidRDefault="000D1157" w:rsidP="000D1157">
      <w:pPr>
        <w:spacing w:before="60"/>
        <w:jc w:val="both"/>
        <w:rPr>
          <w:rFonts w:ascii="Arial" w:hAnsi="Arial" w:cs="Arial"/>
          <w:noProof/>
        </w:rPr>
      </w:pPr>
      <w:r w:rsidRPr="00EE5E43">
        <w:rPr>
          <w:rFonts w:ascii="Arial" w:hAnsi="Arial" w:cs="Arial"/>
          <w:noProof/>
        </w:rPr>
        <w:t>Spínací zařízení jsou poháněny ručně ovládanými a na údržbu nenáročnými mžikovými mechanismy, které musí být volně přístupné bez přerušení provozu. Těsnění hnací hřídele nebo tyče v nádobě na spínacích přístrojích se provádí např. vlnovcem (</w:t>
      </w:r>
      <w:r w:rsidR="00E52C69" w:rsidRPr="00EE5E43">
        <w:rPr>
          <w:rFonts w:ascii="Arial" w:hAnsi="Arial" w:cs="Arial"/>
          <w:noProof/>
        </w:rPr>
        <w:t>přímý</w:t>
      </w:r>
      <w:r w:rsidRPr="00EE5E43">
        <w:rPr>
          <w:rFonts w:ascii="Arial" w:hAnsi="Arial" w:cs="Arial"/>
          <w:noProof/>
        </w:rPr>
        <w:t xml:space="preserve"> pohyb), nebo pomocí dvojitých těsnicích kroužků odolných proti korozi (pro rotační pohyb). Srovnatelný stupeň těsnění musí být použit pro elastickou manžetu.</w:t>
      </w:r>
    </w:p>
    <w:p w14:paraId="0C263436" w14:textId="77F4CEBC" w:rsidR="000D1157" w:rsidRPr="00EE5E43" w:rsidRDefault="000D1157" w:rsidP="000D1157">
      <w:pPr>
        <w:spacing w:before="60"/>
        <w:jc w:val="both"/>
        <w:rPr>
          <w:rFonts w:ascii="Arial" w:hAnsi="Arial" w:cs="Arial"/>
          <w:noProof/>
        </w:rPr>
      </w:pPr>
      <w:r w:rsidRPr="00EE5E43">
        <w:rPr>
          <w:rFonts w:ascii="Arial" w:hAnsi="Arial" w:cs="Arial"/>
          <w:noProof/>
        </w:rPr>
        <w:t xml:space="preserve">Spínací hřídel ovládá </w:t>
      </w:r>
      <w:r w:rsidR="00E52C69" w:rsidRPr="00EE5E43">
        <w:rPr>
          <w:rFonts w:ascii="Arial" w:hAnsi="Arial" w:cs="Arial"/>
          <w:noProof/>
        </w:rPr>
        <w:t>sign</w:t>
      </w:r>
      <w:r w:rsidR="002648C5">
        <w:rPr>
          <w:rFonts w:ascii="Arial" w:hAnsi="Arial" w:cs="Arial"/>
          <w:noProof/>
        </w:rPr>
        <w:t>a</w:t>
      </w:r>
      <w:r w:rsidR="00E52C69" w:rsidRPr="00EE5E43">
        <w:rPr>
          <w:rFonts w:ascii="Arial" w:hAnsi="Arial" w:cs="Arial"/>
          <w:noProof/>
        </w:rPr>
        <w:t>l</w:t>
      </w:r>
      <w:r w:rsidR="002648C5">
        <w:rPr>
          <w:rFonts w:ascii="Arial" w:hAnsi="Arial" w:cs="Arial"/>
          <w:noProof/>
        </w:rPr>
        <w:t>i</w:t>
      </w:r>
      <w:r w:rsidR="00E52C69" w:rsidRPr="00EE5E43">
        <w:rPr>
          <w:rFonts w:ascii="Arial" w:hAnsi="Arial" w:cs="Arial"/>
          <w:noProof/>
        </w:rPr>
        <w:t>z</w:t>
      </w:r>
      <w:r w:rsidR="002648C5">
        <w:rPr>
          <w:rFonts w:ascii="Arial" w:hAnsi="Arial" w:cs="Arial"/>
          <w:noProof/>
        </w:rPr>
        <w:t>a</w:t>
      </w:r>
      <w:r w:rsidR="00E52C69" w:rsidRPr="00EE5E43">
        <w:rPr>
          <w:rFonts w:ascii="Arial" w:hAnsi="Arial" w:cs="Arial"/>
          <w:noProof/>
        </w:rPr>
        <w:t xml:space="preserve">ci </w:t>
      </w:r>
      <w:r w:rsidRPr="00EE5E43">
        <w:rPr>
          <w:rFonts w:ascii="Arial" w:hAnsi="Arial" w:cs="Arial"/>
          <w:noProof/>
        </w:rPr>
        <w:t>indikace polohy</w:t>
      </w:r>
      <w:r w:rsidR="00E52C69" w:rsidRPr="00EE5E43">
        <w:rPr>
          <w:rFonts w:ascii="Arial" w:hAnsi="Arial" w:cs="Arial"/>
          <w:noProof/>
        </w:rPr>
        <w:t xml:space="preserve"> spínače</w:t>
      </w:r>
      <w:r w:rsidRPr="00EE5E43">
        <w:rPr>
          <w:rFonts w:ascii="Arial" w:hAnsi="Arial" w:cs="Arial"/>
          <w:noProof/>
        </w:rPr>
        <w:t>.</w:t>
      </w:r>
      <w:r w:rsidR="004F11E6" w:rsidRPr="00EE5E43">
        <w:rPr>
          <w:rFonts w:ascii="Arial" w:hAnsi="Arial" w:cs="Arial"/>
          <w:noProof/>
        </w:rPr>
        <w:t xml:space="preserve"> Indikátor stavu spínacího</w:t>
      </w:r>
      <w:r w:rsidR="00E81A03" w:rsidRPr="00EE5E43">
        <w:rPr>
          <w:rFonts w:ascii="Arial" w:hAnsi="Arial" w:cs="Arial"/>
          <w:noProof/>
        </w:rPr>
        <w:t xml:space="preserve"> </w:t>
      </w:r>
      <w:r w:rsidR="004F11E6" w:rsidRPr="00EE5E43">
        <w:rPr>
          <w:rFonts w:ascii="Arial" w:hAnsi="Arial" w:cs="Arial"/>
          <w:noProof/>
        </w:rPr>
        <w:t>přístroje je přímo spojen s pohyblivou částí kontaktu na ovládací ose.</w:t>
      </w:r>
      <w:r w:rsidRPr="00EE5E43">
        <w:rPr>
          <w:rFonts w:ascii="Arial" w:hAnsi="Arial" w:cs="Arial"/>
          <w:noProof/>
        </w:rPr>
        <w:t xml:space="preserve"> </w:t>
      </w:r>
    </w:p>
    <w:p w14:paraId="0C263437" w14:textId="33C6E271" w:rsidR="00920537" w:rsidRPr="00EE5E43" w:rsidRDefault="000D1157" w:rsidP="00490BE3">
      <w:pPr>
        <w:spacing w:before="60"/>
        <w:jc w:val="both"/>
        <w:rPr>
          <w:rFonts w:ascii="Arial" w:hAnsi="Arial" w:cs="Arial"/>
          <w:noProof/>
        </w:rPr>
      </w:pPr>
      <w:r w:rsidRPr="00EE5E43">
        <w:rPr>
          <w:rFonts w:ascii="Arial" w:hAnsi="Arial" w:cs="Arial"/>
          <w:noProof/>
        </w:rPr>
        <w:t>Pohony pro odp</w:t>
      </w:r>
      <w:r w:rsidR="00E52C69" w:rsidRPr="00EE5E43">
        <w:rPr>
          <w:rFonts w:ascii="Arial" w:hAnsi="Arial" w:cs="Arial"/>
          <w:noProof/>
        </w:rPr>
        <w:t>ína</w:t>
      </w:r>
      <w:r w:rsidRPr="00EE5E43">
        <w:rPr>
          <w:rFonts w:ascii="Arial" w:hAnsi="Arial" w:cs="Arial"/>
          <w:noProof/>
        </w:rPr>
        <w:t>č a uzemňovač musí být vybaveny uz</w:t>
      </w:r>
      <w:r w:rsidR="008C2A53" w:rsidRPr="00EE5E43">
        <w:rPr>
          <w:rFonts w:ascii="Arial" w:hAnsi="Arial" w:cs="Arial"/>
          <w:noProof/>
        </w:rPr>
        <w:t>amykáním</w:t>
      </w:r>
      <w:r w:rsidR="004149DB" w:rsidRPr="00EE5E43">
        <w:rPr>
          <w:rFonts w:ascii="Arial" w:hAnsi="Arial" w:cs="Arial"/>
          <w:noProof/>
        </w:rPr>
        <w:t xml:space="preserve"> (kulisami nebo kryty)</w:t>
      </w:r>
      <w:r w:rsidRPr="00EE5E43">
        <w:rPr>
          <w:rFonts w:ascii="Arial" w:hAnsi="Arial" w:cs="Arial"/>
          <w:noProof/>
        </w:rPr>
        <w:t xml:space="preserve"> pro visací zámek (</w:t>
      </w:r>
      <w:r w:rsidR="00490BE3">
        <w:rPr>
          <w:rFonts w:ascii="Arial" w:hAnsi="Arial" w:cs="Arial"/>
          <w:noProof/>
        </w:rPr>
        <w:t xml:space="preserve">průměr třmenu </w:t>
      </w:r>
      <w:r w:rsidRPr="00EE5E43">
        <w:rPr>
          <w:rFonts w:ascii="Arial" w:hAnsi="Arial" w:cs="Arial"/>
          <w:noProof/>
        </w:rPr>
        <w:t xml:space="preserve">min </w:t>
      </w:r>
      <w:r w:rsidR="008C2A53" w:rsidRPr="00EE5E43">
        <w:rPr>
          <w:rFonts w:ascii="Arial" w:hAnsi="Arial" w:cs="Arial"/>
          <w:noProof/>
        </w:rPr>
        <w:t>Ø 10</w:t>
      </w:r>
      <w:r w:rsidRPr="00EE5E43">
        <w:rPr>
          <w:rFonts w:ascii="Arial" w:hAnsi="Arial" w:cs="Arial"/>
          <w:noProof/>
        </w:rPr>
        <w:t xml:space="preserve"> mm).</w:t>
      </w:r>
      <w:r w:rsidR="00490BE3" w:rsidRPr="00490BE3">
        <w:t xml:space="preserve"> </w:t>
      </w:r>
      <w:r w:rsidR="00490BE3" w:rsidRPr="00490BE3">
        <w:rPr>
          <w:rFonts w:ascii="Arial" w:hAnsi="Arial" w:cs="Arial"/>
          <w:noProof/>
        </w:rPr>
        <w:t xml:space="preserve">Jsou-li k ovládání použita tlačítka, musí být </w:t>
      </w:r>
      <w:r w:rsidR="00490BE3">
        <w:rPr>
          <w:rFonts w:ascii="Arial" w:hAnsi="Arial" w:cs="Arial"/>
          <w:noProof/>
        </w:rPr>
        <w:t xml:space="preserve">i </w:t>
      </w:r>
      <w:r w:rsidR="00490BE3" w:rsidRPr="00490BE3">
        <w:rPr>
          <w:rFonts w:ascii="Arial" w:hAnsi="Arial" w:cs="Arial"/>
          <w:noProof/>
        </w:rPr>
        <w:t>tato vybavena uzamykacím zařízením pro použití visacích zámků</w:t>
      </w:r>
      <w:r w:rsidR="00490BE3">
        <w:rPr>
          <w:rFonts w:ascii="Arial" w:hAnsi="Arial" w:cs="Arial"/>
          <w:noProof/>
        </w:rPr>
        <w:t>.</w:t>
      </w:r>
    </w:p>
    <w:p w14:paraId="0C263438" w14:textId="77777777" w:rsidR="007B195C" w:rsidRPr="00EE5E43" w:rsidRDefault="007B195C" w:rsidP="000D1157">
      <w:pPr>
        <w:spacing w:before="60"/>
        <w:jc w:val="both"/>
        <w:rPr>
          <w:rFonts w:ascii="Arial" w:hAnsi="Arial" w:cs="Arial"/>
          <w:noProof/>
        </w:rPr>
      </w:pPr>
    </w:p>
    <w:p w14:paraId="0C263439" w14:textId="77777777" w:rsidR="007B195C" w:rsidRPr="00EE5E43" w:rsidRDefault="007B195C" w:rsidP="007B195C">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Ovládání</w:t>
      </w:r>
    </w:p>
    <w:p w14:paraId="0C26343A" w14:textId="77777777" w:rsidR="007B195C" w:rsidRPr="00EE5E43" w:rsidRDefault="007B195C" w:rsidP="007B195C">
      <w:pPr>
        <w:spacing w:before="60"/>
        <w:jc w:val="both"/>
        <w:rPr>
          <w:rFonts w:ascii="Arial" w:hAnsi="Arial" w:cs="Arial"/>
          <w:noProof/>
        </w:rPr>
      </w:pPr>
      <w:r w:rsidRPr="00EE5E43">
        <w:rPr>
          <w:rFonts w:ascii="Arial" w:hAnsi="Arial" w:cs="Arial"/>
          <w:noProof/>
        </w:rPr>
        <w:t>Ovládání spínacích přístrojů se provádí pomocí samostatných ovládacích pák, nebo společnou ovládací pákou s různými kužely pro pohon odp</w:t>
      </w:r>
      <w:r w:rsidR="005822E6" w:rsidRPr="00EE5E43">
        <w:rPr>
          <w:rFonts w:ascii="Arial" w:hAnsi="Arial" w:cs="Arial"/>
          <w:noProof/>
        </w:rPr>
        <w:t>ínač</w:t>
      </w:r>
      <w:r w:rsidRPr="00EE5E43">
        <w:rPr>
          <w:rFonts w:ascii="Arial" w:hAnsi="Arial" w:cs="Arial"/>
          <w:noProof/>
        </w:rPr>
        <w:t>e a pro pohon uzemňovače. Spínací páky, nebo kužele</w:t>
      </w:r>
      <w:r w:rsidR="005D68EE" w:rsidRPr="00EE5E43">
        <w:rPr>
          <w:rFonts w:ascii="Arial" w:hAnsi="Arial" w:cs="Arial"/>
          <w:noProof/>
        </w:rPr>
        <w:t xml:space="preserve">, </w:t>
      </w:r>
      <w:r w:rsidRPr="00EE5E43">
        <w:rPr>
          <w:rFonts w:ascii="Arial" w:hAnsi="Arial" w:cs="Arial"/>
          <w:noProof/>
        </w:rPr>
        <w:t xml:space="preserve">pro </w:t>
      </w:r>
      <w:r w:rsidR="005D68EE" w:rsidRPr="00EE5E43">
        <w:rPr>
          <w:rFonts w:ascii="Arial" w:hAnsi="Arial" w:cs="Arial"/>
          <w:noProof/>
        </w:rPr>
        <w:t xml:space="preserve">pohon </w:t>
      </w:r>
      <w:r w:rsidRPr="00EE5E43">
        <w:rPr>
          <w:rFonts w:ascii="Arial" w:hAnsi="Arial" w:cs="Arial"/>
          <w:noProof/>
        </w:rPr>
        <w:t>uzem</w:t>
      </w:r>
      <w:r w:rsidR="005D68EE" w:rsidRPr="00EE5E43">
        <w:rPr>
          <w:rFonts w:ascii="Arial" w:hAnsi="Arial" w:cs="Arial"/>
          <w:noProof/>
        </w:rPr>
        <w:t xml:space="preserve">ňovače </w:t>
      </w:r>
      <w:r w:rsidRPr="00EE5E43">
        <w:rPr>
          <w:rFonts w:ascii="Arial" w:hAnsi="Arial" w:cs="Arial"/>
          <w:noProof/>
        </w:rPr>
        <w:t>bud</w:t>
      </w:r>
      <w:r w:rsidR="005D68EE" w:rsidRPr="00EE5E43">
        <w:rPr>
          <w:rFonts w:ascii="Arial" w:hAnsi="Arial" w:cs="Arial"/>
          <w:noProof/>
        </w:rPr>
        <w:t>ou</w:t>
      </w:r>
      <w:r w:rsidRPr="00EE5E43">
        <w:rPr>
          <w:rFonts w:ascii="Arial" w:hAnsi="Arial" w:cs="Arial"/>
          <w:noProof/>
        </w:rPr>
        <w:t xml:space="preserve"> mít červen</w:t>
      </w:r>
      <w:r w:rsidR="005D68EE" w:rsidRPr="00EE5E43">
        <w:rPr>
          <w:rFonts w:ascii="Arial" w:hAnsi="Arial" w:cs="Arial"/>
          <w:noProof/>
        </w:rPr>
        <w:t>é</w:t>
      </w:r>
      <w:r w:rsidR="004F11E6" w:rsidRPr="00EE5E43">
        <w:rPr>
          <w:rFonts w:ascii="Arial" w:hAnsi="Arial" w:cs="Arial"/>
          <w:noProof/>
        </w:rPr>
        <w:t xml:space="preserve"> identifikační označení.</w:t>
      </w:r>
    </w:p>
    <w:p w14:paraId="0C26343B" w14:textId="77777777" w:rsidR="007B195C" w:rsidRPr="00EE5E43" w:rsidRDefault="007B195C" w:rsidP="007B195C">
      <w:pPr>
        <w:spacing w:before="60"/>
        <w:jc w:val="both"/>
        <w:rPr>
          <w:rFonts w:ascii="Arial" w:hAnsi="Arial" w:cs="Arial"/>
          <w:noProof/>
        </w:rPr>
      </w:pPr>
      <w:r w:rsidRPr="00EE5E43">
        <w:rPr>
          <w:rFonts w:ascii="Arial" w:hAnsi="Arial" w:cs="Arial"/>
          <w:noProof/>
        </w:rPr>
        <w:t xml:space="preserve">Požadavek </w:t>
      </w:r>
      <w:r w:rsidR="005D68EE" w:rsidRPr="00EE5E43">
        <w:rPr>
          <w:rFonts w:ascii="Arial" w:hAnsi="Arial" w:cs="Arial"/>
          <w:noProof/>
        </w:rPr>
        <w:t xml:space="preserve">na </w:t>
      </w:r>
      <w:r w:rsidRPr="00EE5E43">
        <w:rPr>
          <w:rFonts w:ascii="Arial" w:hAnsi="Arial" w:cs="Arial"/>
          <w:noProof/>
        </w:rPr>
        <w:t>síl</w:t>
      </w:r>
      <w:r w:rsidR="005D68EE" w:rsidRPr="00EE5E43">
        <w:rPr>
          <w:rFonts w:ascii="Arial" w:hAnsi="Arial" w:cs="Arial"/>
          <w:noProof/>
        </w:rPr>
        <w:t>u</w:t>
      </w:r>
      <w:r w:rsidRPr="00EE5E43">
        <w:rPr>
          <w:rFonts w:ascii="Arial" w:hAnsi="Arial" w:cs="Arial"/>
          <w:noProof/>
        </w:rPr>
        <w:t xml:space="preserve"> pro ovládání pohonu by měl být 50 N až </w:t>
      </w:r>
      <w:r w:rsidR="005D68EE" w:rsidRPr="00EE5E43">
        <w:rPr>
          <w:rFonts w:ascii="Arial" w:hAnsi="Arial" w:cs="Arial"/>
          <w:noProof/>
        </w:rPr>
        <w:t>25</w:t>
      </w:r>
      <w:r w:rsidRPr="00EE5E43">
        <w:rPr>
          <w:rFonts w:ascii="Arial" w:hAnsi="Arial" w:cs="Arial"/>
          <w:noProof/>
        </w:rPr>
        <w:t xml:space="preserve">0 N na </w:t>
      </w:r>
      <w:r w:rsidR="004F11E6" w:rsidRPr="00EE5E43">
        <w:rPr>
          <w:rFonts w:ascii="Arial" w:hAnsi="Arial" w:cs="Arial"/>
          <w:noProof/>
        </w:rPr>
        <w:t>ovládací ose</w:t>
      </w:r>
      <w:r w:rsidRPr="00EE5E43">
        <w:rPr>
          <w:rFonts w:ascii="Arial" w:hAnsi="Arial" w:cs="Arial"/>
          <w:noProof/>
        </w:rPr>
        <w:t xml:space="preserve">. </w:t>
      </w:r>
    </w:p>
    <w:p w14:paraId="0C26343C" w14:textId="77777777" w:rsidR="005D68EE" w:rsidRPr="00EE5E43" w:rsidRDefault="007B195C" w:rsidP="007B195C">
      <w:pPr>
        <w:spacing w:before="60"/>
        <w:jc w:val="both"/>
        <w:rPr>
          <w:rFonts w:ascii="Arial" w:hAnsi="Arial" w:cs="Arial"/>
          <w:noProof/>
        </w:rPr>
      </w:pPr>
      <w:r w:rsidRPr="00EE5E43">
        <w:rPr>
          <w:rFonts w:ascii="Arial" w:hAnsi="Arial" w:cs="Arial"/>
          <w:noProof/>
        </w:rPr>
        <w:t xml:space="preserve">Pohony musí být navrženy tak, aby spínací procesy </w:t>
      </w:r>
      <w:r w:rsidR="005D68EE" w:rsidRPr="00EE5E43">
        <w:rPr>
          <w:rFonts w:ascii="Arial" w:hAnsi="Arial" w:cs="Arial"/>
          <w:noProof/>
        </w:rPr>
        <w:t xml:space="preserve">pro </w:t>
      </w:r>
      <w:r w:rsidRPr="00EE5E43">
        <w:rPr>
          <w:rFonts w:ascii="Arial" w:hAnsi="Arial" w:cs="Arial"/>
          <w:noProof/>
        </w:rPr>
        <w:t xml:space="preserve">odpínač ON / OFF a </w:t>
      </w:r>
      <w:r w:rsidR="005D68EE" w:rsidRPr="00EE5E43">
        <w:rPr>
          <w:rFonts w:ascii="Arial" w:hAnsi="Arial" w:cs="Arial"/>
          <w:noProof/>
        </w:rPr>
        <w:t xml:space="preserve">pro </w:t>
      </w:r>
      <w:r w:rsidRPr="00EE5E43">
        <w:rPr>
          <w:rFonts w:ascii="Arial" w:hAnsi="Arial" w:cs="Arial"/>
          <w:noProof/>
        </w:rPr>
        <w:t xml:space="preserve">uzemňovač ON / OFF </w:t>
      </w:r>
      <w:r w:rsidR="005D68EE" w:rsidRPr="00EE5E43">
        <w:rPr>
          <w:rFonts w:ascii="Arial" w:hAnsi="Arial" w:cs="Arial"/>
          <w:noProof/>
        </w:rPr>
        <w:t xml:space="preserve">byly </w:t>
      </w:r>
      <w:r w:rsidRPr="00EE5E43">
        <w:rPr>
          <w:rFonts w:ascii="Arial" w:hAnsi="Arial" w:cs="Arial"/>
          <w:noProof/>
        </w:rPr>
        <w:t xml:space="preserve">provedeny v </w:t>
      </w:r>
      <w:r w:rsidR="005D68EE" w:rsidRPr="00EE5E43">
        <w:rPr>
          <w:rFonts w:ascii="Arial" w:hAnsi="Arial" w:cs="Arial"/>
          <w:noProof/>
        </w:rPr>
        <w:t xml:space="preserve">od sebe oddělených </w:t>
      </w:r>
      <w:r w:rsidRPr="00EE5E43">
        <w:rPr>
          <w:rFonts w:ascii="Arial" w:hAnsi="Arial" w:cs="Arial"/>
          <w:noProof/>
        </w:rPr>
        <w:t>pracovních kro</w:t>
      </w:r>
      <w:r w:rsidR="005D68EE" w:rsidRPr="00EE5E43">
        <w:rPr>
          <w:rFonts w:ascii="Arial" w:hAnsi="Arial" w:cs="Arial"/>
          <w:noProof/>
        </w:rPr>
        <w:t>cích</w:t>
      </w:r>
      <w:r w:rsidRPr="00EE5E43">
        <w:rPr>
          <w:rFonts w:ascii="Arial" w:hAnsi="Arial" w:cs="Arial"/>
          <w:noProof/>
        </w:rPr>
        <w:t>.</w:t>
      </w:r>
      <w:r w:rsidR="005D68EE" w:rsidRPr="00EE5E43">
        <w:rPr>
          <w:rFonts w:ascii="Arial" w:hAnsi="Arial" w:cs="Arial"/>
          <w:noProof/>
        </w:rPr>
        <w:t xml:space="preserve"> </w:t>
      </w:r>
      <w:r w:rsidRPr="00EE5E43">
        <w:rPr>
          <w:rFonts w:ascii="Arial" w:hAnsi="Arial" w:cs="Arial"/>
          <w:noProof/>
        </w:rPr>
        <w:t>Přímé kontinuální přepínání</w:t>
      </w:r>
      <w:r w:rsidR="005D68EE" w:rsidRPr="00EE5E43">
        <w:rPr>
          <w:rFonts w:ascii="Arial" w:hAnsi="Arial" w:cs="Arial"/>
          <w:noProof/>
        </w:rPr>
        <w:t xml:space="preserve">, např. přepnutí odpínače z polohy ON na OFF se </w:t>
      </w:r>
      <w:r w:rsidR="005822E6" w:rsidRPr="00EE5E43">
        <w:rPr>
          <w:rFonts w:ascii="Arial" w:hAnsi="Arial" w:cs="Arial"/>
          <w:noProof/>
        </w:rPr>
        <w:t xml:space="preserve">současným </w:t>
      </w:r>
      <w:r w:rsidR="005D68EE" w:rsidRPr="00EE5E43">
        <w:rPr>
          <w:rFonts w:ascii="Arial" w:hAnsi="Arial" w:cs="Arial"/>
          <w:noProof/>
        </w:rPr>
        <w:t>zapnutím uzemňovače do polohy ON je nepřípustné.</w:t>
      </w:r>
    </w:p>
    <w:p w14:paraId="0C26343D" w14:textId="77777777" w:rsidR="005D68EE" w:rsidRPr="00EE5E43" w:rsidRDefault="005D68EE" w:rsidP="007B195C">
      <w:pPr>
        <w:spacing w:before="60"/>
        <w:jc w:val="both"/>
        <w:rPr>
          <w:rFonts w:ascii="Arial" w:hAnsi="Arial" w:cs="Arial"/>
          <w:noProof/>
        </w:rPr>
      </w:pPr>
      <w:r w:rsidRPr="00EE5E43">
        <w:rPr>
          <w:rFonts w:ascii="Arial" w:hAnsi="Arial" w:cs="Arial"/>
          <w:noProof/>
        </w:rPr>
        <w:t xml:space="preserve">Ovládací páka musí být vedena příslušnými </w:t>
      </w:r>
      <w:r w:rsidR="00070757" w:rsidRPr="00EE5E43">
        <w:rPr>
          <w:rFonts w:ascii="Arial" w:hAnsi="Arial" w:cs="Arial"/>
          <w:noProof/>
        </w:rPr>
        <w:t>kulisami (</w:t>
      </w:r>
      <w:r w:rsidRPr="00EE5E43">
        <w:rPr>
          <w:rFonts w:ascii="Arial" w:hAnsi="Arial" w:cs="Arial"/>
          <w:noProof/>
        </w:rPr>
        <w:t>přípravk</w:t>
      </w:r>
      <w:r w:rsidR="00070757" w:rsidRPr="00EE5E43">
        <w:rPr>
          <w:rFonts w:ascii="Arial" w:hAnsi="Arial" w:cs="Arial"/>
          <w:noProof/>
        </w:rPr>
        <w:t>y)</w:t>
      </w:r>
      <w:r w:rsidRPr="00EE5E43">
        <w:rPr>
          <w:rFonts w:ascii="Arial" w:hAnsi="Arial" w:cs="Arial"/>
          <w:noProof/>
        </w:rPr>
        <w:t xml:space="preserve"> takovým způsobem, že axiální a radiální pohyby během spínacího procesu jsou vyloučeny.</w:t>
      </w:r>
    </w:p>
    <w:p w14:paraId="0C26343E" w14:textId="77777777" w:rsidR="00070757" w:rsidRPr="00EE5E43" w:rsidRDefault="007B195C" w:rsidP="007B195C">
      <w:pPr>
        <w:spacing w:before="60"/>
        <w:jc w:val="both"/>
        <w:rPr>
          <w:rFonts w:ascii="Arial" w:hAnsi="Arial" w:cs="Arial"/>
          <w:noProof/>
        </w:rPr>
      </w:pPr>
      <w:r w:rsidRPr="00EE5E43">
        <w:rPr>
          <w:rFonts w:ascii="Arial" w:hAnsi="Arial" w:cs="Arial"/>
          <w:noProof/>
        </w:rPr>
        <w:t>Pro pohony</w:t>
      </w:r>
      <w:r w:rsidR="00070757" w:rsidRPr="00EE5E43">
        <w:rPr>
          <w:rFonts w:ascii="Arial" w:hAnsi="Arial" w:cs="Arial"/>
          <w:noProof/>
        </w:rPr>
        <w:t xml:space="preserve"> je dán </w:t>
      </w:r>
      <w:r w:rsidRPr="00EE5E43">
        <w:rPr>
          <w:rFonts w:ascii="Arial" w:hAnsi="Arial" w:cs="Arial"/>
          <w:noProof/>
        </w:rPr>
        <w:t xml:space="preserve">směr ovládání podle </w:t>
      </w:r>
      <w:r w:rsidR="00550592" w:rsidRPr="00EE5E43">
        <w:rPr>
          <w:rFonts w:ascii="Arial" w:hAnsi="Arial" w:cs="Arial"/>
          <w:noProof/>
        </w:rPr>
        <w:t xml:space="preserve">ČSN </w:t>
      </w:r>
      <w:r w:rsidRPr="00EE5E43">
        <w:rPr>
          <w:rFonts w:ascii="Arial" w:hAnsi="Arial" w:cs="Arial"/>
          <w:noProof/>
        </w:rPr>
        <w:t xml:space="preserve">EN 60447 </w:t>
      </w:r>
      <w:r w:rsidR="00070757" w:rsidRPr="00EE5E43">
        <w:rPr>
          <w:rFonts w:ascii="Arial" w:hAnsi="Arial" w:cs="Arial"/>
          <w:noProof/>
        </w:rPr>
        <w:t xml:space="preserve">a </w:t>
      </w:r>
      <w:r w:rsidRPr="00EE5E43">
        <w:rPr>
          <w:rFonts w:ascii="Arial" w:hAnsi="Arial" w:cs="Arial"/>
          <w:noProof/>
        </w:rPr>
        <w:t xml:space="preserve">musí být </w:t>
      </w:r>
      <w:r w:rsidR="00070757" w:rsidRPr="00EE5E43">
        <w:rPr>
          <w:rFonts w:ascii="Arial" w:hAnsi="Arial" w:cs="Arial"/>
          <w:noProof/>
        </w:rPr>
        <w:t xml:space="preserve">takto </w:t>
      </w:r>
      <w:r w:rsidRPr="00EE5E43">
        <w:rPr>
          <w:rFonts w:ascii="Arial" w:hAnsi="Arial" w:cs="Arial"/>
          <w:noProof/>
        </w:rPr>
        <w:t>dodržen:</w:t>
      </w:r>
    </w:p>
    <w:p w14:paraId="0C26343F" w14:textId="77777777" w:rsidR="00070757" w:rsidRPr="00EE5E43" w:rsidRDefault="00070757" w:rsidP="007C7F76">
      <w:pPr>
        <w:pStyle w:val="Odstavecseseznamem"/>
        <w:numPr>
          <w:ilvl w:val="0"/>
          <w:numId w:val="4"/>
        </w:numPr>
        <w:spacing w:before="60"/>
        <w:jc w:val="both"/>
        <w:rPr>
          <w:rFonts w:ascii="Arial" w:hAnsi="Arial" w:cs="Arial"/>
          <w:noProof/>
        </w:rPr>
      </w:pPr>
      <w:r w:rsidRPr="00EE5E43">
        <w:rPr>
          <w:rFonts w:ascii="Arial" w:hAnsi="Arial" w:cs="Arial"/>
          <w:noProof/>
        </w:rPr>
        <w:t>o</w:t>
      </w:r>
      <w:r w:rsidR="007B195C" w:rsidRPr="00EE5E43">
        <w:rPr>
          <w:rFonts w:ascii="Arial" w:hAnsi="Arial" w:cs="Arial"/>
          <w:noProof/>
        </w:rPr>
        <w:t>dpínač / uzemňovač ON (I): nahoru nebo ve směru hodinových ručiček</w:t>
      </w:r>
    </w:p>
    <w:p w14:paraId="0C263440" w14:textId="77777777" w:rsidR="007B195C" w:rsidRPr="00EE5E43" w:rsidRDefault="00070757" w:rsidP="007C7F76">
      <w:pPr>
        <w:pStyle w:val="Odstavecseseznamem"/>
        <w:numPr>
          <w:ilvl w:val="0"/>
          <w:numId w:val="4"/>
        </w:numPr>
        <w:spacing w:before="60"/>
        <w:jc w:val="both"/>
        <w:rPr>
          <w:rFonts w:ascii="Arial" w:hAnsi="Arial" w:cs="Arial"/>
          <w:noProof/>
        </w:rPr>
      </w:pPr>
      <w:r w:rsidRPr="00EE5E43">
        <w:rPr>
          <w:rFonts w:ascii="Arial" w:hAnsi="Arial" w:cs="Arial"/>
          <w:noProof/>
        </w:rPr>
        <w:t>o</w:t>
      </w:r>
      <w:r w:rsidR="007B195C" w:rsidRPr="00EE5E43">
        <w:rPr>
          <w:rFonts w:ascii="Arial" w:hAnsi="Arial" w:cs="Arial"/>
          <w:noProof/>
        </w:rPr>
        <w:t>dpínač / uzemňovač OFF (O): dolů nebo proti směru hodinových ručiček</w:t>
      </w:r>
    </w:p>
    <w:p w14:paraId="0C263441" w14:textId="77777777" w:rsidR="008C2A53" w:rsidRPr="00EE5E43" w:rsidRDefault="008C2A53" w:rsidP="000D1157">
      <w:pPr>
        <w:spacing w:before="60"/>
        <w:jc w:val="both"/>
        <w:rPr>
          <w:rFonts w:ascii="Arial" w:hAnsi="Arial" w:cs="Arial"/>
          <w:noProof/>
        </w:rPr>
      </w:pPr>
    </w:p>
    <w:p w14:paraId="0C263442" w14:textId="77777777" w:rsidR="00070757" w:rsidRPr="00EE5E43" w:rsidRDefault="00070757" w:rsidP="0007075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Blokace</w:t>
      </w:r>
    </w:p>
    <w:p w14:paraId="0C263443" w14:textId="77777777" w:rsidR="00070757" w:rsidRPr="00EE5E43" w:rsidRDefault="00070757" w:rsidP="00070757">
      <w:pPr>
        <w:spacing w:before="60"/>
        <w:jc w:val="both"/>
        <w:rPr>
          <w:rFonts w:ascii="Arial" w:hAnsi="Arial" w:cs="Arial"/>
          <w:noProof/>
        </w:rPr>
      </w:pPr>
      <w:r w:rsidRPr="00EE5E43">
        <w:rPr>
          <w:rFonts w:ascii="Arial" w:hAnsi="Arial" w:cs="Arial"/>
          <w:noProof/>
        </w:rPr>
        <w:t xml:space="preserve">Rozvaděč musí být vybaven mechanickými blokovacími zařízeními mezi spínacími prvky mezi sebou, jakož i mezi spínacím zařízením a kryty kabelového prostoru. </w:t>
      </w:r>
    </w:p>
    <w:p w14:paraId="0C263444" w14:textId="77777777" w:rsidR="00070757" w:rsidRPr="00EE5E43" w:rsidRDefault="00070757" w:rsidP="00070757">
      <w:pPr>
        <w:spacing w:before="60"/>
        <w:jc w:val="both"/>
        <w:rPr>
          <w:rFonts w:ascii="Arial" w:hAnsi="Arial" w:cs="Arial"/>
          <w:noProof/>
        </w:rPr>
      </w:pPr>
      <w:r w:rsidRPr="00EE5E43">
        <w:rPr>
          <w:rFonts w:ascii="Arial" w:hAnsi="Arial" w:cs="Arial"/>
          <w:noProof/>
        </w:rPr>
        <w:t>Musí být splněny následující podmínky blokace:</w:t>
      </w:r>
    </w:p>
    <w:p w14:paraId="0C263445" w14:textId="77777777" w:rsidR="00070757" w:rsidRPr="00EE5E43" w:rsidRDefault="00070757" w:rsidP="00070757">
      <w:pPr>
        <w:spacing w:before="60"/>
        <w:jc w:val="both"/>
        <w:rPr>
          <w:rFonts w:ascii="Arial" w:hAnsi="Arial" w:cs="Arial"/>
          <w:noProof/>
        </w:rPr>
      </w:pPr>
    </w:p>
    <w:p w14:paraId="0C263446" w14:textId="77777777" w:rsidR="00070757" w:rsidRPr="00EE5E43" w:rsidRDefault="00070757" w:rsidP="00070757">
      <w:pPr>
        <w:spacing w:before="60"/>
        <w:jc w:val="both"/>
        <w:rPr>
          <w:rFonts w:ascii="Arial" w:hAnsi="Arial" w:cs="Arial"/>
          <w:b/>
          <w:noProof/>
        </w:rPr>
      </w:pPr>
      <w:r w:rsidRPr="00EE5E43">
        <w:rPr>
          <w:rFonts w:ascii="Arial" w:hAnsi="Arial" w:cs="Arial"/>
          <w:b/>
          <w:noProof/>
        </w:rPr>
        <w:t>Pole kabelového vývodu</w:t>
      </w:r>
    </w:p>
    <w:tbl>
      <w:tblPr>
        <w:tblStyle w:val="Mkatabulky"/>
        <w:tblW w:w="0" w:type="auto"/>
        <w:tblLook w:val="04A0" w:firstRow="1" w:lastRow="0" w:firstColumn="1" w:lastColumn="0" w:noHBand="0" w:noVBand="1"/>
      </w:tblPr>
      <w:tblGrid>
        <w:gridCol w:w="4814"/>
        <w:gridCol w:w="4816"/>
      </w:tblGrid>
      <w:tr w:rsidR="0087241A" w:rsidRPr="00EE5E43" w14:paraId="0C263449" w14:textId="77777777" w:rsidTr="0087241A">
        <w:tc>
          <w:tcPr>
            <w:tcW w:w="4890" w:type="dxa"/>
          </w:tcPr>
          <w:p w14:paraId="0C263447" w14:textId="77777777" w:rsidR="0087241A" w:rsidRPr="00EE5E43" w:rsidRDefault="0087241A" w:rsidP="00070757">
            <w:pPr>
              <w:spacing w:before="60"/>
              <w:jc w:val="both"/>
              <w:rPr>
                <w:rFonts w:ascii="Arial" w:hAnsi="Arial" w:cs="Arial"/>
                <w:noProof/>
              </w:rPr>
            </w:pPr>
            <w:r w:rsidRPr="00EE5E43">
              <w:rPr>
                <w:rFonts w:ascii="Arial" w:hAnsi="Arial" w:cs="Arial"/>
                <w:noProof/>
              </w:rPr>
              <w:lastRenderedPageBreak/>
              <w:t>Odpínač / uzemňovač</w:t>
            </w:r>
          </w:p>
        </w:tc>
        <w:tc>
          <w:tcPr>
            <w:tcW w:w="4890" w:type="dxa"/>
          </w:tcPr>
          <w:p w14:paraId="0C263448" w14:textId="77777777" w:rsidR="0087241A" w:rsidRPr="00EE5E43" w:rsidRDefault="0087241A" w:rsidP="00550592">
            <w:pPr>
              <w:spacing w:before="60"/>
              <w:jc w:val="both"/>
              <w:rPr>
                <w:rFonts w:ascii="Arial" w:hAnsi="Arial" w:cs="Arial"/>
                <w:noProof/>
              </w:rPr>
            </w:pPr>
            <w:r w:rsidRPr="00EE5E43">
              <w:rPr>
                <w:rFonts w:ascii="Arial" w:hAnsi="Arial" w:cs="Arial"/>
                <w:noProof/>
              </w:rPr>
              <w:t>Oboustrann</w:t>
            </w:r>
            <w:r w:rsidR="00550592" w:rsidRPr="00EE5E43">
              <w:rPr>
                <w:rFonts w:ascii="Arial" w:hAnsi="Arial" w:cs="Arial"/>
                <w:noProof/>
              </w:rPr>
              <w:t>á</w:t>
            </w:r>
            <w:r w:rsidRPr="00EE5E43">
              <w:rPr>
                <w:rFonts w:ascii="Arial" w:hAnsi="Arial" w:cs="Arial"/>
                <w:noProof/>
              </w:rPr>
              <w:t xml:space="preserve"> vzájemn</w:t>
            </w:r>
            <w:r w:rsidR="00550592" w:rsidRPr="00EE5E43">
              <w:rPr>
                <w:rFonts w:ascii="Arial" w:hAnsi="Arial" w:cs="Arial"/>
                <w:noProof/>
              </w:rPr>
              <w:t>á</w:t>
            </w:r>
            <w:r w:rsidRPr="00EE5E43">
              <w:rPr>
                <w:rFonts w:ascii="Arial" w:hAnsi="Arial" w:cs="Arial"/>
                <w:noProof/>
              </w:rPr>
              <w:t xml:space="preserve"> blokace</w:t>
            </w:r>
          </w:p>
        </w:tc>
      </w:tr>
      <w:tr w:rsidR="0087241A" w:rsidRPr="00EE5E43" w14:paraId="0C26344E" w14:textId="77777777" w:rsidTr="0087241A">
        <w:tc>
          <w:tcPr>
            <w:tcW w:w="4890" w:type="dxa"/>
          </w:tcPr>
          <w:p w14:paraId="0C26344A" w14:textId="77777777" w:rsidR="0087241A" w:rsidRPr="00EE5E43" w:rsidRDefault="0087241A" w:rsidP="00070757">
            <w:pPr>
              <w:spacing w:before="60"/>
              <w:jc w:val="both"/>
              <w:rPr>
                <w:rFonts w:ascii="Arial" w:hAnsi="Arial" w:cs="Arial"/>
                <w:noProof/>
              </w:rPr>
            </w:pPr>
            <w:r w:rsidRPr="00EE5E43">
              <w:rPr>
                <w:rFonts w:ascii="Arial" w:hAnsi="Arial" w:cs="Arial"/>
                <w:noProof/>
              </w:rPr>
              <w:t>Uzemňovač / kryt kabelového prostoru</w:t>
            </w:r>
          </w:p>
          <w:p w14:paraId="0C26344B" w14:textId="77777777" w:rsidR="00B85787" w:rsidRPr="00EE5E43" w:rsidRDefault="00B85787" w:rsidP="00B85787">
            <w:pPr>
              <w:spacing w:before="60"/>
              <w:jc w:val="right"/>
              <w:rPr>
                <w:rFonts w:ascii="Arial" w:hAnsi="Arial" w:cs="Arial"/>
                <w:noProof/>
              </w:rPr>
            </w:pPr>
            <w:r w:rsidRPr="00EE5E43">
              <w:rPr>
                <w:rFonts w:ascii="Arial" w:hAnsi="Arial" w:cs="Arial"/>
                <w:noProof/>
              </w:rPr>
              <w:t>Kabelové připojení</w:t>
            </w:r>
          </w:p>
        </w:tc>
        <w:tc>
          <w:tcPr>
            <w:tcW w:w="4890" w:type="dxa"/>
          </w:tcPr>
          <w:p w14:paraId="0C26344C" w14:textId="77777777" w:rsidR="0087241A" w:rsidRPr="00EE5E43" w:rsidRDefault="0087241A" w:rsidP="00070757">
            <w:pPr>
              <w:spacing w:before="60"/>
              <w:jc w:val="both"/>
              <w:rPr>
                <w:rFonts w:ascii="Arial" w:hAnsi="Arial" w:cs="Arial"/>
                <w:noProof/>
              </w:rPr>
            </w:pPr>
            <w:r w:rsidRPr="00EE5E43">
              <w:rPr>
                <w:rFonts w:ascii="Arial" w:hAnsi="Arial" w:cs="Arial"/>
                <w:noProof/>
              </w:rPr>
              <w:t>Otevření kabelového prostoru možné pouze v poloze uzemněno;</w:t>
            </w:r>
          </w:p>
          <w:p w14:paraId="0C26344D" w14:textId="77777777" w:rsidR="0087241A" w:rsidRPr="00EE5E43" w:rsidRDefault="0087241A" w:rsidP="00201E65">
            <w:pPr>
              <w:spacing w:before="60"/>
              <w:jc w:val="both"/>
              <w:rPr>
                <w:rFonts w:ascii="Arial" w:hAnsi="Arial" w:cs="Arial"/>
                <w:noProof/>
              </w:rPr>
            </w:pPr>
            <w:r w:rsidRPr="00EE5E43">
              <w:rPr>
                <w:rFonts w:ascii="Arial" w:hAnsi="Arial" w:cs="Arial"/>
                <w:noProof/>
              </w:rPr>
              <w:t xml:space="preserve">Musí být možné odzemnit s otevřeným kabelovým prostorem z důvodu provedení </w:t>
            </w:r>
            <w:r w:rsidR="00201E65" w:rsidRPr="00EE5E43">
              <w:rPr>
                <w:rFonts w:ascii="Arial" w:hAnsi="Arial" w:cs="Arial"/>
                <w:noProof/>
              </w:rPr>
              <w:t>z</w:t>
            </w:r>
            <w:r w:rsidRPr="00EE5E43">
              <w:rPr>
                <w:rFonts w:ascii="Arial" w:hAnsi="Arial" w:cs="Arial"/>
                <w:noProof/>
              </w:rPr>
              <w:t xml:space="preserve">koušky kabelového vedení </w:t>
            </w:r>
          </w:p>
        </w:tc>
      </w:tr>
      <w:tr w:rsidR="0087241A" w:rsidRPr="00EE5E43" w14:paraId="0C263453" w14:textId="77777777" w:rsidTr="0087241A">
        <w:tc>
          <w:tcPr>
            <w:tcW w:w="4890" w:type="dxa"/>
          </w:tcPr>
          <w:p w14:paraId="0C26344F" w14:textId="77777777" w:rsidR="00B85787" w:rsidRPr="00EE5E43" w:rsidRDefault="0087241A" w:rsidP="00070757">
            <w:pPr>
              <w:spacing w:before="60"/>
              <w:jc w:val="both"/>
              <w:rPr>
                <w:rFonts w:ascii="Arial" w:hAnsi="Arial" w:cs="Arial"/>
                <w:noProof/>
              </w:rPr>
            </w:pPr>
            <w:r w:rsidRPr="00EE5E43">
              <w:rPr>
                <w:rFonts w:ascii="Arial" w:hAnsi="Arial" w:cs="Arial"/>
                <w:noProof/>
              </w:rPr>
              <w:t>Kryt kabelového prostoru / odpínač</w:t>
            </w:r>
            <w:r w:rsidR="00B85787" w:rsidRPr="00EE5E43">
              <w:rPr>
                <w:rFonts w:ascii="Arial" w:hAnsi="Arial" w:cs="Arial"/>
                <w:noProof/>
              </w:rPr>
              <w:t xml:space="preserve"> </w:t>
            </w:r>
          </w:p>
          <w:p w14:paraId="0C263450" w14:textId="77777777" w:rsidR="0087241A" w:rsidRPr="00EE5E43" w:rsidRDefault="00B85787" w:rsidP="00B85787">
            <w:pPr>
              <w:spacing w:before="60"/>
              <w:jc w:val="right"/>
              <w:rPr>
                <w:rFonts w:ascii="Arial" w:hAnsi="Arial" w:cs="Arial"/>
                <w:noProof/>
              </w:rPr>
            </w:pPr>
            <w:r w:rsidRPr="00EE5E43">
              <w:rPr>
                <w:rFonts w:ascii="Arial" w:hAnsi="Arial" w:cs="Arial"/>
                <w:noProof/>
              </w:rPr>
              <w:t>Kabelové připojení</w:t>
            </w:r>
          </w:p>
        </w:tc>
        <w:tc>
          <w:tcPr>
            <w:tcW w:w="4890" w:type="dxa"/>
          </w:tcPr>
          <w:p w14:paraId="0C263451" w14:textId="77777777" w:rsidR="00201E65" w:rsidRPr="00EE5E43" w:rsidRDefault="00201E65" w:rsidP="00070757">
            <w:pPr>
              <w:spacing w:before="60"/>
              <w:jc w:val="both"/>
              <w:rPr>
                <w:rFonts w:ascii="Arial" w:hAnsi="Arial" w:cs="Arial"/>
                <w:noProof/>
              </w:rPr>
            </w:pPr>
            <w:r w:rsidRPr="00EE5E43">
              <w:rPr>
                <w:rFonts w:ascii="Arial" w:hAnsi="Arial" w:cs="Arial"/>
                <w:noProof/>
              </w:rPr>
              <w:t>Manipulace na odpínači pouze při zakrytém a uzamčeném kabelovém prostoru;</w:t>
            </w:r>
          </w:p>
          <w:p w14:paraId="0C263452" w14:textId="77777777" w:rsidR="0087241A" w:rsidRPr="00EE5E43" w:rsidRDefault="00201E65" w:rsidP="00070757">
            <w:pPr>
              <w:spacing w:before="60"/>
              <w:jc w:val="both"/>
              <w:rPr>
                <w:rFonts w:ascii="Arial" w:hAnsi="Arial" w:cs="Arial"/>
                <w:noProof/>
              </w:rPr>
            </w:pPr>
            <w:r w:rsidRPr="00EE5E43">
              <w:rPr>
                <w:rFonts w:ascii="Arial" w:hAnsi="Arial" w:cs="Arial"/>
                <w:noProof/>
              </w:rPr>
              <w:t>Uzamčení pohonu odpínače (zpětná závora);</w:t>
            </w:r>
          </w:p>
        </w:tc>
      </w:tr>
    </w:tbl>
    <w:p w14:paraId="0C263454" w14:textId="77777777" w:rsidR="00722F1B" w:rsidRPr="00EE5E43" w:rsidRDefault="00070757" w:rsidP="00B85787">
      <w:pPr>
        <w:spacing w:before="60"/>
        <w:jc w:val="both"/>
        <w:rPr>
          <w:rFonts w:ascii="Arial" w:hAnsi="Arial" w:cs="Arial"/>
          <w:b/>
          <w:noProof/>
        </w:rPr>
      </w:pPr>
      <w:r w:rsidRPr="00EE5E43">
        <w:rPr>
          <w:rFonts w:ascii="Arial" w:hAnsi="Arial" w:cs="Arial"/>
          <w:noProof/>
        </w:rPr>
        <w:t xml:space="preserve"> </w:t>
      </w:r>
    </w:p>
    <w:p w14:paraId="0C263455" w14:textId="77777777" w:rsidR="00B85787" w:rsidRPr="00EE5E43" w:rsidRDefault="00B85787" w:rsidP="00022FB3">
      <w:pPr>
        <w:keepNext/>
        <w:spacing w:before="60"/>
        <w:jc w:val="both"/>
        <w:rPr>
          <w:rFonts w:ascii="Arial" w:hAnsi="Arial" w:cs="Arial"/>
          <w:b/>
          <w:noProof/>
        </w:rPr>
      </w:pPr>
      <w:r w:rsidRPr="00EE5E43">
        <w:rPr>
          <w:rFonts w:ascii="Arial" w:hAnsi="Arial" w:cs="Arial"/>
          <w:b/>
          <w:noProof/>
        </w:rPr>
        <w:t>Pole vývodu na transformátor</w:t>
      </w:r>
    </w:p>
    <w:tbl>
      <w:tblPr>
        <w:tblStyle w:val="Mkatabulky"/>
        <w:tblW w:w="0" w:type="auto"/>
        <w:tblLook w:val="04A0" w:firstRow="1" w:lastRow="0" w:firstColumn="1" w:lastColumn="0" w:noHBand="0" w:noVBand="1"/>
      </w:tblPr>
      <w:tblGrid>
        <w:gridCol w:w="4867"/>
        <w:gridCol w:w="4763"/>
      </w:tblGrid>
      <w:tr w:rsidR="00B85787" w:rsidRPr="00EE5E43" w14:paraId="0C263458" w14:textId="77777777" w:rsidTr="00B85787">
        <w:tc>
          <w:tcPr>
            <w:tcW w:w="4890" w:type="dxa"/>
          </w:tcPr>
          <w:p w14:paraId="0C263456" w14:textId="77777777" w:rsidR="00B85787" w:rsidRPr="00EE5E43" w:rsidRDefault="00B85787" w:rsidP="00B85787">
            <w:pPr>
              <w:spacing w:before="60"/>
              <w:jc w:val="both"/>
              <w:rPr>
                <w:rFonts w:ascii="Arial" w:hAnsi="Arial" w:cs="Arial"/>
                <w:noProof/>
              </w:rPr>
            </w:pPr>
            <w:r w:rsidRPr="00EE5E43">
              <w:rPr>
                <w:rFonts w:ascii="Arial" w:hAnsi="Arial" w:cs="Arial"/>
                <w:noProof/>
              </w:rPr>
              <w:t>Odpínač / uzemňovač</w:t>
            </w:r>
          </w:p>
        </w:tc>
        <w:tc>
          <w:tcPr>
            <w:tcW w:w="4890" w:type="dxa"/>
          </w:tcPr>
          <w:p w14:paraId="0C263457" w14:textId="77777777" w:rsidR="00B85787" w:rsidRPr="00EE5E43" w:rsidRDefault="00550592" w:rsidP="00550592">
            <w:pPr>
              <w:spacing w:before="60"/>
              <w:jc w:val="both"/>
              <w:rPr>
                <w:rFonts w:ascii="Arial" w:hAnsi="Arial" w:cs="Arial"/>
                <w:noProof/>
              </w:rPr>
            </w:pPr>
            <w:r w:rsidRPr="00EE5E43">
              <w:rPr>
                <w:rFonts w:ascii="Arial" w:hAnsi="Arial" w:cs="Arial"/>
                <w:noProof/>
              </w:rPr>
              <w:t>Oboustranná</w:t>
            </w:r>
            <w:r w:rsidR="00B85787" w:rsidRPr="00EE5E43">
              <w:rPr>
                <w:rFonts w:ascii="Arial" w:hAnsi="Arial" w:cs="Arial"/>
                <w:noProof/>
              </w:rPr>
              <w:t xml:space="preserve"> vzájemn</w:t>
            </w:r>
            <w:r w:rsidRPr="00EE5E43">
              <w:rPr>
                <w:rFonts w:ascii="Arial" w:hAnsi="Arial" w:cs="Arial"/>
                <w:noProof/>
              </w:rPr>
              <w:t>á</w:t>
            </w:r>
            <w:r w:rsidR="00B85787" w:rsidRPr="00EE5E43">
              <w:rPr>
                <w:rFonts w:ascii="Arial" w:hAnsi="Arial" w:cs="Arial"/>
                <w:noProof/>
              </w:rPr>
              <w:t xml:space="preserve"> blokace</w:t>
            </w:r>
          </w:p>
        </w:tc>
      </w:tr>
      <w:tr w:rsidR="00B85787" w:rsidRPr="00EE5E43" w14:paraId="0C26345D" w14:textId="77777777" w:rsidTr="00B85787">
        <w:tc>
          <w:tcPr>
            <w:tcW w:w="4890" w:type="dxa"/>
          </w:tcPr>
          <w:p w14:paraId="0C263459" w14:textId="77777777" w:rsidR="00B85787" w:rsidRPr="00EE5E43" w:rsidRDefault="00B85787" w:rsidP="00B85787">
            <w:pPr>
              <w:spacing w:before="60"/>
              <w:jc w:val="both"/>
              <w:rPr>
                <w:rFonts w:ascii="Arial" w:hAnsi="Arial" w:cs="Arial"/>
                <w:noProof/>
              </w:rPr>
            </w:pPr>
            <w:r w:rsidRPr="00EE5E43">
              <w:rPr>
                <w:rFonts w:ascii="Arial" w:hAnsi="Arial" w:cs="Arial"/>
                <w:noProof/>
              </w:rPr>
              <w:t>Uzemňovač / kryt kabelového prostoru</w:t>
            </w:r>
          </w:p>
          <w:p w14:paraId="0C26345A" w14:textId="77777777" w:rsidR="00B85787" w:rsidRPr="00EE5E43" w:rsidRDefault="00B85787" w:rsidP="00B85787">
            <w:pPr>
              <w:spacing w:before="60"/>
              <w:ind w:left="2835"/>
              <w:jc w:val="both"/>
              <w:rPr>
                <w:rFonts w:ascii="Arial" w:hAnsi="Arial" w:cs="Arial"/>
                <w:noProof/>
              </w:rPr>
            </w:pPr>
            <w:r w:rsidRPr="00EE5E43">
              <w:rPr>
                <w:rFonts w:ascii="Arial" w:hAnsi="Arial" w:cs="Arial"/>
                <w:noProof/>
              </w:rPr>
              <w:t>Kabelové připojení a pojistky pro  transformátor</w:t>
            </w:r>
          </w:p>
        </w:tc>
        <w:tc>
          <w:tcPr>
            <w:tcW w:w="4890" w:type="dxa"/>
          </w:tcPr>
          <w:p w14:paraId="0C26345B" w14:textId="77777777" w:rsidR="00B85787" w:rsidRPr="00EE5E43" w:rsidRDefault="00B85787" w:rsidP="00B85787">
            <w:pPr>
              <w:spacing w:before="60"/>
              <w:jc w:val="both"/>
              <w:rPr>
                <w:rFonts w:ascii="Arial" w:hAnsi="Arial" w:cs="Arial"/>
                <w:noProof/>
              </w:rPr>
            </w:pPr>
            <w:r w:rsidRPr="00EE5E43">
              <w:rPr>
                <w:rFonts w:ascii="Arial" w:hAnsi="Arial" w:cs="Arial"/>
                <w:noProof/>
              </w:rPr>
              <w:t>Otevření kabelového prostoru a krytu pro pojistky možné pouze v poloze uzemněno;</w:t>
            </w:r>
          </w:p>
          <w:p w14:paraId="0C26345C" w14:textId="77777777" w:rsidR="00B85787" w:rsidRPr="00EE5E43" w:rsidRDefault="00B85787" w:rsidP="00B85787">
            <w:pPr>
              <w:spacing w:before="60"/>
              <w:jc w:val="both"/>
              <w:rPr>
                <w:rFonts w:ascii="Arial" w:hAnsi="Arial" w:cs="Arial"/>
                <w:noProof/>
              </w:rPr>
            </w:pPr>
            <w:r w:rsidRPr="00EE5E43">
              <w:rPr>
                <w:rFonts w:ascii="Arial" w:hAnsi="Arial" w:cs="Arial"/>
                <w:noProof/>
              </w:rPr>
              <w:t>Musí být možné od</w:t>
            </w:r>
            <w:r w:rsidR="00550592" w:rsidRPr="00EE5E43">
              <w:rPr>
                <w:rFonts w:ascii="Arial" w:hAnsi="Arial" w:cs="Arial"/>
                <w:noProof/>
              </w:rPr>
              <w:t>zemnit pouze se zavřenými kryty</w:t>
            </w:r>
          </w:p>
        </w:tc>
      </w:tr>
      <w:tr w:rsidR="00B85787" w:rsidRPr="00EE5E43" w14:paraId="0C263463" w14:textId="77777777" w:rsidTr="00B85787">
        <w:tc>
          <w:tcPr>
            <w:tcW w:w="4890" w:type="dxa"/>
          </w:tcPr>
          <w:p w14:paraId="0C26345E" w14:textId="77777777" w:rsidR="00B85787" w:rsidRPr="00EE5E43" w:rsidRDefault="00B85787" w:rsidP="00B85787">
            <w:pPr>
              <w:spacing w:before="60"/>
              <w:jc w:val="both"/>
              <w:rPr>
                <w:rFonts w:ascii="Arial" w:hAnsi="Arial" w:cs="Arial"/>
                <w:noProof/>
              </w:rPr>
            </w:pPr>
            <w:r w:rsidRPr="00EE5E43">
              <w:rPr>
                <w:rFonts w:ascii="Arial" w:hAnsi="Arial" w:cs="Arial"/>
                <w:noProof/>
              </w:rPr>
              <w:t>Kryt kabelového prostoru / odpínač</w:t>
            </w:r>
          </w:p>
          <w:p w14:paraId="0C26345F" w14:textId="77777777" w:rsidR="00B85787" w:rsidRPr="00EE5E43" w:rsidRDefault="00B85787" w:rsidP="00B85787">
            <w:pPr>
              <w:spacing w:before="60"/>
              <w:ind w:left="2835"/>
              <w:jc w:val="both"/>
              <w:rPr>
                <w:rFonts w:ascii="Arial" w:hAnsi="Arial" w:cs="Arial"/>
                <w:noProof/>
              </w:rPr>
            </w:pPr>
            <w:r w:rsidRPr="00EE5E43">
              <w:rPr>
                <w:rFonts w:ascii="Arial" w:hAnsi="Arial" w:cs="Arial"/>
                <w:noProof/>
              </w:rPr>
              <w:t>Kabelové připojení a pojistky pro  transformátor</w:t>
            </w:r>
          </w:p>
        </w:tc>
        <w:tc>
          <w:tcPr>
            <w:tcW w:w="4890" w:type="dxa"/>
          </w:tcPr>
          <w:p w14:paraId="0C263460" w14:textId="77777777" w:rsidR="00B7162A" w:rsidRPr="00EE5E43" w:rsidRDefault="00B85787" w:rsidP="00B85787">
            <w:pPr>
              <w:spacing w:before="60"/>
              <w:jc w:val="both"/>
              <w:rPr>
                <w:rFonts w:ascii="Arial" w:hAnsi="Arial" w:cs="Arial"/>
                <w:noProof/>
              </w:rPr>
            </w:pPr>
            <w:r w:rsidRPr="00EE5E43">
              <w:rPr>
                <w:rFonts w:ascii="Arial" w:hAnsi="Arial" w:cs="Arial"/>
                <w:noProof/>
              </w:rPr>
              <w:t>Otevření kabelového prostoru a krytu pro pojistky možné pouze v poloze uzemněno</w:t>
            </w:r>
            <w:r w:rsidR="00B7162A" w:rsidRPr="00EE5E43">
              <w:rPr>
                <w:rFonts w:ascii="Arial" w:hAnsi="Arial" w:cs="Arial"/>
                <w:noProof/>
              </w:rPr>
              <w:t>;</w:t>
            </w:r>
          </w:p>
          <w:p w14:paraId="0C263461" w14:textId="77777777" w:rsidR="00B7162A" w:rsidRPr="00EE5E43" w:rsidRDefault="00B7162A" w:rsidP="00B85787">
            <w:pPr>
              <w:spacing w:before="60"/>
              <w:jc w:val="both"/>
              <w:rPr>
                <w:rFonts w:ascii="Arial" w:hAnsi="Arial" w:cs="Arial"/>
                <w:noProof/>
              </w:rPr>
            </w:pPr>
            <w:r w:rsidRPr="00EE5E43">
              <w:rPr>
                <w:rFonts w:ascii="Arial" w:hAnsi="Arial" w:cs="Arial"/>
                <w:noProof/>
              </w:rPr>
              <w:t>Zapnutí odpínače (poloha ON) pouze při zakrytých a uzamčených krytech;</w:t>
            </w:r>
          </w:p>
          <w:p w14:paraId="0C263462" w14:textId="77777777" w:rsidR="00B85787" w:rsidRPr="00EE5E43" w:rsidRDefault="00B7162A" w:rsidP="00201E65">
            <w:pPr>
              <w:spacing w:before="60"/>
              <w:jc w:val="both"/>
              <w:rPr>
                <w:rFonts w:ascii="Arial" w:hAnsi="Arial" w:cs="Arial"/>
                <w:noProof/>
              </w:rPr>
            </w:pPr>
            <w:r w:rsidRPr="00EE5E43">
              <w:rPr>
                <w:rFonts w:ascii="Arial" w:hAnsi="Arial" w:cs="Arial"/>
                <w:noProof/>
              </w:rPr>
              <w:t xml:space="preserve">Uzamčení pohonu odpínače (zpětná </w:t>
            </w:r>
            <w:r w:rsidR="00201E65" w:rsidRPr="00EE5E43">
              <w:rPr>
                <w:rFonts w:ascii="Arial" w:hAnsi="Arial" w:cs="Arial"/>
                <w:noProof/>
              </w:rPr>
              <w:t>závora</w:t>
            </w:r>
            <w:r w:rsidRPr="00EE5E43">
              <w:rPr>
                <w:rFonts w:ascii="Arial" w:hAnsi="Arial" w:cs="Arial"/>
                <w:noProof/>
              </w:rPr>
              <w:t xml:space="preserve">) </w:t>
            </w:r>
            <w:r w:rsidR="00B85787" w:rsidRPr="00EE5E43">
              <w:rPr>
                <w:rFonts w:ascii="Arial" w:hAnsi="Arial" w:cs="Arial"/>
                <w:noProof/>
              </w:rPr>
              <w:t xml:space="preserve"> </w:t>
            </w:r>
          </w:p>
        </w:tc>
      </w:tr>
    </w:tbl>
    <w:p w14:paraId="0C263464" w14:textId="77777777" w:rsidR="000156E3" w:rsidRPr="00EE5E43" w:rsidRDefault="000156E3" w:rsidP="000156E3">
      <w:pPr>
        <w:spacing w:before="60"/>
        <w:jc w:val="both"/>
        <w:rPr>
          <w:rFonts w:ascii="Arial" w:hAnsi="Arial" w:cs="Arial"/>
          <w:b/>
          <w:noProof/>
        </w:rPr>
      </w:pPr>
    </w:p>
    <w:p w14:paraId="0C263465" w14:textId="77777777" w:rsidR="00D83466" w:rsidRPr="00EE5E43" w:rsidRDefault="00D83466" w:rsidP="00D83466">
      <w:pPr>
        <w:spacing w:before="60"/>
        <w:jc w:val="both"/>
        <w:rPr>
          <w:rFonts w:ascii="Arial" w:hAnsi="Arial" w:cs="Arial"/>
          <w:b/>
          <w:noProof/>
        </w:rPr>
      </w:pPr>
      <w:r w:rsidRPr="00EE5E43">
        <w:rPr>
          <w:rFonts w:ascii="Arial" w:hAnsi="Arial" w:cs="Arial"/>
          <w:b/>
          <w:noProof/>
        </w:rPr>
        <w:t>Pole kabelového vývodu s vypínačem</w:t>
      </w:r>
    </w:p>
    <w:tbl>
      <w:tblPr>
        <w:tblStyle w:val="Mkatabulky"/>
        <w:tblW w:w="0" w:type="auto"/>
        <w:tblLook w:val="04A0" w:firstRow="1" w:lastRow="0" w:firstColumn="1" w:lastColumn="0" w:noHBand="0" w:noVBand="1"/>
      </w:tblPr>
      <w:tblGrid>
        <w:gridCol w:w="4811"/>
        <w:gridCol w:w="4819"/>
      </w:tblGrid>
      <w:tr w:rsidR="00D83466" w:rsidRPr="00EE5E43" w14:paraId="0C263468" w14:textId="77777777" w:rsidTr="0012128D">
        <w:tc>
          <w:tcPr>
            <w:tcW w:w="4890" w:type="dxa"/>
          </w:tcPr>
          <w:p w14:paraId="0C263466" w14:textId="77777777" w:rsidR="00D83466" w:rsidRPr="00EE5E43" w:rsidRDefault="00D83466" w:rsidP="0012128D">
            <w:pPr>
              <w:spacing w:before="60"/>
              <w:jc w:val="both"/>
              <w:rPr>
                <w:rFonts w:ascii="Arial" w:hAnsi="Arial" w:cs="Arial"/>
                <w:noProof/>
              </w:rPr>
            </w:pPr>
            <w:r w:rsidRPr="00EE5E43">
              <w:rPr>
                <w:rFonts w:ascii="Arial" w:hAnsi="Arial" w:cs="Arial"/>
                <w:noProof/>
              </w:rPr>
              <w:t>Vypínač</w:t>
            </w:r>
          </w:p>
        </w:tc>
        <w:tc>
          <w:tcPr>
            <w:tcW w:w="4890" w:type="dxa"/>
          </w:tcPr>
          <w:p w14:paraId="0C263467" w14:textId="77777777" w:rsidR="00D83466" w:rsidRPr="00EE5E43" w:rsidRDefault="00D83466" w:rsidP="0012128D">
            <w:pPr>
              <w:spacing w:before="60"/>
              <w:jc w:val="both"/>
              <w:rPr>
                <w:rFonts w:ascii="Arial" w:hAnsi="Arial" w:cs="Arial"/>
                <w:noProof/>
              </w:rPr>
            </w:pPr>
            <w:r w:rsidRPr="00EE5E43">
              <w:rPr>
                <w:rFonts w:ascii="Arial" w:hAnsi="Arial" w:cs="Arial"/>
                <w:noProof/>
              </w:rPr>
              <w:t>Neuzamknutí vypínače v poloze ON</w:t>
            </w:r>
          </w:p>
        </w:tc>
      </w:tr>
      <w:tr w:rsidR="00D83466" w:rsidRPr="00EE5E43" w14:paraId="0C26346B" w14:textId="77777777" w:rsidTr="0012128D">
        <w:tc>
          <w:tcPr>
            <w:tcW w:w="4890" w:type="dxa"/>
          </w:tcPr>
          <w:p w14:paraId="0C263469" w14:textId="77777777" w:rsidR="00D83466" w:rsidRPr="00EE5E43" w:rsidRDefault="00D83466" w:rsidP="0012128D">
            <w:pPr>
              <w:spacing w:before="60"/>
              <w:jc w:val="both"/>
              <w:rPr>
                <w:rFonts w:ascii="Arial" w:hAnsi="Arial" w:cs="Arial"/>
                <w:noProof/>
              </w:rPr>
            </w:pPr>
            <w:r w:rsidRPr="00EE5E43">
              <w:rPr>
                <w:rFonts w:ascii="Arial" w:hAnsi="Arial" w:cs="Arial"/>
                <w:noProof/>
              </w:rPr>
              <w:t>Vypínač</w:t>
            </w:r>
          </w:p>
        </w:tc>
        <w:tc>
          <w:tcPr>
            <w:tcW w:w="4890" w:type="dxa"/>
          </w:tcPr>
          <w:p w14:paraId="0C26346A" w14:textId="77777777" w:rsidR="00D83466" w:rsidRPr="00EE5E43" w:rsidRDefault="00D83466" w:rsidP="0012128D">
            <w:pPr>
              <w:spacing w:before="60"/>
              <w:jc w:val="both"/>
              <w:rPr>
                <w:rFonts w:ascii="Arial" w:hAnsi="Arial" w:cs="Arial"/>
                <w:noProof/>
              </w:rPr>
            </w:pPr>
            <w:r w:rsidRPr="00EE5E43">
              <w:rPr>
                <w:rFonts w:ascii="Arial" w:hAnsi="Arial" w:cs="Arial"/>
                <w:noProof/>
              </w:rPr>
              <w:t>Vzájemná blokace s trojpolohovým odpínačem s uzemňovačem</w:t>
            </w:r>
          </w:p>
        </w:tc>
      </w:tr>
      <w:tr w:rsidR="00D83466" w:rsidRPr="00EE5E43" w14:paraId="0C263470" w14:textId="77777777" w:rsidTr="0012128D">
        <w:tc>
          <w:tcPr>
            <w:tcW w:w="4890" w:type="dxa"/>
          </w:tcPr>
          <w:p w14:paraId="0C26346C" w14:textId="77777777" w:rsidR="00D83466" w:rsidRPr="00EE5E43" w:rsidRDefault="00D83466" w:rsidP="0012128D">
            <w:pPr>
              <w:spacing w:before="60"/>
              <w:jc w:val="both"/>
              <w:rPr>
                <w:rFonts w:ascii="Arial" w:hAnsi="Arial" w:cs="Arial"/>
                <w:noProof/>
              </w:rPr>
            </w:pPr>
            <w:r w:rsidRPr="00EE5E43">
              <w:rPr>
                <w:rFonts w:ascii="Arial" w:hAnsi="Arial" w:cs="Arial"/>
                <w:noProof/>
              </w:rPr>
              <w:t>Uzemňovač / kryt kabelového prostoru</w:t>
            </w:r>
          </w:p>
          <w:p w14:paraId="0C26346D" w14:textId="77777777" w:rsidR="00D83466" w:rsidRPr="00EE5E43" w:rsidRDefault="00D83466" w:rsidP="0012128D">
            <w:pPr>
              <w:spacing w:before="60"/>
              <w:jc w:val="right"/>
              <w:rPr>
                <w:rFonts w:ascii="Arial" w:hAnsi="Arial" w:cs="Arial"/>
                <w:noProof/>
              </w:rPr>
            </w:pPr>
            <w:r w:rsidRPr="00EE5E43">
              <w:rPr>
                <w:rFonts w:ascii="Arial" w:hAnsi="Arial" w:cs="Arial"/>
                <w:noProof/>
              </w:rPr>
              <w:t>Kabelové připojení</w:t>
            </w:r>
          </w:p>
        </w:tc>
        <w:tc>
          <w:tcPr>
            <w:tcW w:w="4890" w:type="dxa"/>
          </w:tcPr>
          <w:p w14:paraId="0C26346E" w14:textId="77777777" w:rsidR="00D83466" w:rsidRPr="00EE5E43" w:rsidRDefault="00D83466" w:rsidP="0012128D">
            <w:pPr>
              <w:spacing w:before="60"/>
              <w:jc w:val="both"/>
              <w:rPr>
                <w:rFonts w:ascii="Arial" w:hAnsi="Arial" w:cs="Arial"/>
                <w:noProof/>
              </w:rPr>
            </w:pPr>
            <w:r w:rsidRPr="00EE5E43">
              <w:rPr>
                <w:rFonts w:ascii="Arial" w:hAnsi="Arial" w:cs="Arial"/>
                <w:noProof/>
              </w:rPr>
              <w:t>Otevření kabelového prostoru možné pouze v poloze uzemněno;</w:t>
            </w:r>
          </w:p>
          <w:p w14:paraId="0C26346F" w14:textId="77777777" w:rsidR="00D83466" w:rsidRPr="00EE5E43" w:rsidRDefault="00D83466" w:rsidP="0012128D">
            <w:pPr>
              <w:spacing w:before="60"/>
              <w:jc w:val="both"/>
              <w:rPr>
                <w:rFonts w:ascii="Arial" w:hAnsi="Arial" w:cs="Arial"/>
                <w:noProof/>
              </w:rPr>
            </w:pPr>
            <w:r w:rsidRPr="00EE5E43">
              <w:rPr>
                <w:rFonts w:ascii="Arial" w:hAnsi="Arial" w:cs="Arial"/>
                <w:noProof/>
              </w:rPr>
              <w:t xml:space="preserve">Musí být možné odzemnit s otevřeným kabelovým prostorem z důvodu provedení zkoušky kabelového vedení </w:t>
            </w:r>
          </w:p>
        </w:tc>
      </w:tr>
      <w:tr w:rsidR="00D83466" w:rsidRPr="00EE5E43" w14:paraId="0C263474" w14:textId="77777777" w:rsidTr="0012128D">
        <w:tc>
          <w:tcPr>
            <w:tcW w:w="4890" w:type="dxa"/>
          </w:tcPr>
          <w:p w14:paraId="0C263471" w14:textId="77777777" w:rsidR="00D83466" w:rsidRPr="00EE5E43" w:rsidRDefault="00D83466" w:rsidP="0012128D">
            <w:pPr>
              <w:spacing w:before="60"/>
              <w:jc w:val="both"/>
              <w:rPr>
                <w:rFonts w:ascii="Arial" w:hAnsi="Arial" w:cs="Arial"/>
                <w:noProof/>
              </w:rPr>
            </w:pPr>
            <w:r w:rsidRPr="00EE5E43">
              <w:rPr>
                <w:rFonts w:ascii="Arial" w:hAnsi="Arial" w:cs="Arial"/>
                <w:noProof/>
              </w:rPr>
              <w:t xml:space="preserve">Kryt kabelového prostoru / odpínač, vypínač </w:t>
            </w:r>
          </w:p>
          <w:p w14:paraId="0C263472" w14:textId="77777777" w:rsidR="00D83466" w:rsidRPr="00EE5E43" w:rsidRDefault="00D83466" w:rsidP="0012128D">
            <w:pPr>
              <w:spacing w:before="60"/>
              <w:jc w:val="right"/>
              <w:rPr>
                <w:rFonts w:ascii="Arial" w:hAnsi="Arial" w:cs="Arial"/>
                <w:noProof/>
              </w:rPr>
            </w:pPr>
            <w:r w:rsidRPr="00EE5E43">
              <w:rPr>
                <w:rFonts w:ascii="Arial" w:hAnsi="Arial" w:cs="Arial"/>
                <w:noProof/>
              </w:rPr>
              <w:t>Kabelové připojení</w:t>
            </w:r>
          </w:p>
        </w:tc>
        <w:tc>
          <w:tcPr>
            <w:tcW w:w="4890" w:type="dxa"/>
          </w:tcPr>
          <w:p w14:paraId="0C263473" w14:textId="77777777" w:rsidR="00D83466" w:rsidRPr="00EE5E43" w:rsidRDefault="00D83466" w:rsidP="0012128D">
            <w:pPr>
              <w:spacing w:before="60"/>
              <w:jc w:val="both"/>
              <w:rPr>
                <w:rFonts w:ascii="Arial" w:hAnsi="Arial" w:cs="Arial"/>
                <w:noProof/>
              </w:rPr>
            </w:pPr>
            <w:r w:rsidRPr="00EE5E43">
              <w:rPr>
                <w:rFonts w:ascii="Arial" w:hAnsi="Arial" w:cs="Arial"/>
                <w:noProof/>
              </w:rPr>
              <w:t>Manipulace na vypínači a odpínači pouze při zakrytém a uzamčeném kabelovém prostoru;</w:t>
            </w:r>
          </w:p>
        </w:tc>
      </w:tr>
    </w:tbl>
    <w:p w14:paraId="0C263475" w14:textId="77777777" w:rsidR="000F531E" w:rsidRPr="00EE5E43" w:rsidRDefault="000F531E" w:rsidP="000156E3">
      <w:pPr>
        <w:spacing w:before="60"/>
        <w:jc w:val="both"/>
        <w:rPr>
          <w:rFonts w:ascii="Arial" w:hAnsi="Arial" w:cs="Arial"/>
          <w:b/>
          <w:noProof/>
        </w:rPr>
      </w:pPr>
    </w:p>
    <w:p w14:paraId="0C263476" w14:textId="77777777" w:rsidR="0012128D" w:rsidRPr="00EE5E43" w:rsidRDefault="0012128D" w:rsidP="000156E3">
      <w:pPr>
        <w:spacing w:before="60"/>
        <w:jc w:val="both"/>
        <w:rPr>
          <w:rFonts w:ascii="Arial" w:hAnsi="Arial" w:cs="Arial"/>
          <w:b/>
          <w:noProof/>
        </w:rPr>
      </w:pPr>
    </w:p>
    <w:p w14:paraId="0C263477" w14:textId="77777777" w:rsidR="00C659E6" w:rsidRPr="00EE5E43" w:rsidRDefault="00C659E6" w:rsidP="00550592">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Pracovní </w:t>
      </w:r>
      <w:r w:rsidR="00B767FD" w:rsidRPr="00EE5E43">
        <w:rPr>
          <w:rFonts w:ascii="Arial" w:hAnsi="Arial" w:cs="Arial"/>
          <w:b/>
          <w:noProof/>
        </w:rPr>
        <w:t>prostor</w:t>
      </w:r>
      <w:r w:rsidRPr="00EE5E43">
        <w:rPr>
          <w:rFonts w:ascii="Arial" w:hAnsi="Arial" w:cs="Arial"/>
          <w:b/>
          <w:noProof/>
        </w:rPr>
        <w:t xml:space="preserve"> </w:t>
      </w:r>
    </w:p>
    <w:p w14:paraId="0C263478" w14:textId="77777777" w:rsidR="00B767FD" w:rsidRPr="00EE5E43" w:rsidRDefault="00C659E6" w:rsidP="00C659E6">
      <w:pPr>
        <w:spacing w:before="60"/>
        <w:jc w:val="both"/>
        <w:rPr>
          <w:rFonts w:ascii="Arial" w:hAnsi="Arial" w:cs="Arial"/>
          <w:noProof/>
        </w:rPr>
      </w:pPr>
      <w:r w:rsidRPr="00EE5E43">
        <w:rPr>
          <w:rFonts w:ascii="Arial" w:hAnsi="Arial" w:cs="Arial"/>
          <w:noProof/>
        </w:rPr>
        <w:t>Na straně obsluhy</w:t>
      </w:r>
      <w:r w:rsidR="00B767FD" w:rsidRPr="00EE5E43">
        <w:rPr>
          <w:rFonts w:ascii="Arial" w:hAnsi="Arial" w:cs="Arial"/>
          <w:noProof/>
        </w:rPr>
        <w:t xml:space="preserve"> jsou pohony zakryty </w:t>
      </w:r>
      <w:r w:rsidRPr="00EE5E43">
        <w:rPr>
          <w:rFonts w:ascii="Arial" w:hAnsi="Arial" w:cs="Arial"/>
          <w:noProof/>
        </w:rPr>
        <w:t xml:space="preserve">krycí deskou, </w:t>
      </w:r>
      <w:r w:rsidR="00B767FD" w:rsidRPr="00EE5E43">
        <w:rPr>
          <w:rFonts w:ascii="Arial" w:hAnsi="Arial" w:cs="Arial"/>
          <w:noProof/>
        </w:rPr>
        <w:t xml:space="preserve">na které jsou jasně zobrazeny </w:t>
      </w:r>
      <w:r w:rsidRPr="00EE5E43">
        <w:rPr>
          <w:rFonts w:ascii="Arial" w:hAnsi="Arial" w:cs="Arial"/>
          <w:noProof/>
        </w:rPr>
        <w:t xml:space="preserve">všechny </w:t>
      </w:r>
      <w:r w:rsidR="00B767FD" w:rsidRPr="00EE5E43">
        <w:rPr>
          <w:rFonts w:ascii="Arial" w:hAnsi="Arial" w:cs="Arial"/>
          <w:noProof/>
        </w:rPr>
        <w:t xml:space="preserve">potřebné informace </w:t>
      </w:r>
      <w:r w:rsidRPr="00EE5E43">
        <w:rPr>
          <w:rFonts w:ascii="Arial" w:hAnsi="Arial" w:cs="Arial"/>
          <w:noProof/>
        </w:rPr>
        <w:t>s ohledem na pro</w:t>
      </w:r>
      <w:r w:rsidR="00B767FD" w:rsidRPr="00EE5E43">
        <w:rPr>
          <w:rFonts w:ascii="Arial" w:hAnsi="Arial" w:cs="Arial"/>
          <w:noProof/>
        </w:rPr>
        <w:t>voz, monitorování a identifikaci rozvaděče</w:t>
      </w:r>
      <w:r w:rsidRPr="00EE5E43">
        <w:rPr>
          <w:rFonts w:ascii="Arial" w:hAnsi="Arial" w:cs="Arial"/>
          <w:noProof/>
        </w:rPr>
        <w:t>.</w:t>
      </w:r>
    </w:p>
    <w:p w14:paraId="0C263479" w14:textId="77777777" w:rsidR="00C659E6" w:rsidRPr="00EE5E43" w:rsidRDefault="00B767FD" w:rsidP="00550592">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Provedení</w:t>
      </w:r>
      <w:r w:rsidR="008C78BB" w:rsidRPr="00EE5E43">
        <w:rPr>
          <w:rFonts w:ascii="Arial" w:hAnsi="Arial" w:cs="Arial"/>
          <w:b/>
          <w:noProof/>
        </w:rPr>
        <w:t xml:space="preserve"> slepého</w:t>
      </w:r>
      <w:r w:rsidRPr="00EE5E43">
        <w:rPr>
          <w:rFonts w:ascii="Arial" w:hAnsi="Arial" w:cs="Arial"/>
          <w:b/>
          <w:noProof/>
        </w:rPr>
        <w:t xml:space="preserve"> liniového </w:t>
      </w:r>
      <w:r w:rsidR="00C659E6" w:rsidRPr="00EE5E43">
        <w:rPr>
          <w:rFonts w:ascii="Arial" w:hAnsi="Arial" w:cs="Arial"/>
          <w:b/>
          <w:noProof/>
        </w:rPr>
        <w:t xml:space="preserve">schéma </w:t>
      </w:r>
    </w:p>
    <w:p w14:paraId="0C26347A" w14:textId="77777777" w:rsidR="00C659E6" w:rsidRPr="00EE5E43" w:rsidRDefault="008C78BB" w:rsidP="00C659E6">
      <w:pPr>
        <w:spacing w:before="60"/>
        <w:jc w:val="both"/>
        <w:rPr>
          <w:rFonts w:ascii="Arial" w:hAnsi="Arial" w:cs="Arial"/>
          <w:noProof/>
        </w:rPr>
      </w:pPr>
      <w:r w:rsidRPr="00EE5E43">
        <w:rPr>
          <w:rFonts w:ascii="Arial" w:hAnsi="Arial" w:cs="Arial"/>
          <w:noProof/>
        </w:rPr>
        <w:t>Slepé l</w:t>
      </w:r>
      <w:r w:rsidR="00B767FD" w:rsidRPr="00EE5E43">
        <w:rPr>
          <w:rFonts w:ascii="Arial" w:hAnsi="Arial" w:cs="Arial"/>
          <w:noProof/>
        </w:rPr>
        <w:t xml:space="preserve">iniové schéma </w:t>
      </w:r>
      <w:r w:rsidR="00C659E6" w:rsidRPr="00EE5E43">
        <w:rPr>
          <w:rFonts w:ascii="Arial" w:hAnsi="Arial" w:cs="Arial"/>
          <w:noProof/>
        </w:rPr>
        <w:t xml:space="preserve"> </w:t>
      </w:r>
      <w:r w:rsidR="00B1394D" w:rsidRPr="00EE5E43">
        <w:rPr>
          <w:rFonts w:ascii="Arial" w:hAnsi="Arial" w:cs="Arial"/>
          <w:noProof/>
        </w:rPr>
        <w:t xml:space="preserve">na čelním panelu </w:t>
      </w:r>
      <w:r w:rsidR="00C659E6" w:rsidRPr="00EE5E43">
        <w:rPr>
          <w:rFonts w:ascii="Arial" w:hAnsi="Arial" w:cs="Arial"/>
          <w:noProof/>
        </w:rPr>
        <w:t>musí být jednoznačn</w:t>
      </w:r>
      <w:r w:rsidR="00D631CA" w:rsidRPr="00EE5E43">
        <w:rPr>
          <w:rFonts w:ascii="Arial" w:hAnsi="Arial" w:cs="Arial"/>
          <w:noProof/>
        </w:rPr>
        <w:t xml:space="preserve">é a </w:t>
      </w:r>
      <w:r w:rsidR="00B1394D" w:rsidRPr="00EE5E43">
        <w:rPr>
          <w:rFonts w:ascii="Arial" w:hAnsi="Arial" w:cs="Arial"/>
          <w:noProof/>
        </w:rPr>
        <w:t>musí být trvalé po celou dobu životnosti</w:t>
      </w:r>
      <w:r w:rsidR="00C659E6" w:rsidRPr="00EE5E43">
        <w:rPr>
          <w:rFonts w:ascii="Arial" w:hAnsi="Arial" w:cs="Arial"/>
          <w:noProof/>
        </w:rPr>
        <w:t>. Hlavní</w:t>
      </w:r>
      <w:r w:rsidRPr="00EE5E43">
        <w:rPr>
          <w:rFonts w:ascii="Arial" w:hAnsi="Arial" w:cs="Arial"/>
          <w:noProof/>
        </w:rPr>
        <w:t xml:space="preserve"> obvody</w:t>
      </w:r>
      <w:r w:rsidR="00C659E6" w:rsidRPr="00EE5E43">
        <w:rPr>
          <w:rFonts w:ascii="Arial" w:hAnsi="Arial" w:cs="Arial"/>
          <w:noProof/>
        </w:rPr>
        <w:t xml:space="preserve">, </w:t>
      </w:r>
      <w:r w:rsidRPr="00EE5E43">
        <w:rPr>
          <w:rFonts w:ascii="Arial" w:hAnsi="Arial" w:cs="Arial"/>
          <w:noProof/>
        </w:rPr>
        <w:t xml:space="preserve">místa </w:t>
      </w:r>
      <w:r w:rsidR="00C659E6" w:rsidRPr="00EE5E43">
        <w:rPr>
          <w:rFonts w:ascii="Arial" w:hAnsi="Arial" w:cs="Arial"/>
          <w:noProof/>
        </w:rPr>
        <w:t>kabelové</w:t>
      </w:r>
      <w:r w:rsidRPr="00EE5E43">
        <w:rPr>
          <w:rFonts w:ascii="Arial" w:hAnsi="Arial" w:cs="Arial"/>
          <w:noProof/>
        </w:rPr>
        <w:t>ho</w:t>
      </w:r>
      <w:r w:rsidR="00C659E6" w:rsidRPr="00EE5E43">
        <w:rPr>
          <w:rFonts w:ascii="Arial" w:hAnsi="Arial" w:cs="Arial"/>
          <w:noProof/>
        </w:rPr>
        <w:t xml:space="preserve"> připojení, </w:t>
      </w:r>
      <w:r w:rsidRPr="00EE5E43">
        <w:rPr>
          <w:rFonts w:ascii="Arial" w:hAnsi="Arial" w:cs="Arial"/>
          <w:noProof/>
        </w:rPr>
        <w:t xml:space="preserve">body s kapacitními </w:t>
      </w:r>
      <w:r w:rsidR="0076240D" w:rsidRPr="00EE5E43">
        <w:rPr>
          <w:rFonts w:ascii="Arial" w:hAnsi="Arial" w:cs="Arial"/>
          <w:noProof/>
        </w:rPr>
        <w:t>snímači napětí</w:t>
      </w:r>
      <w:r w:rsidR="00C659E6" w:rsidRPr="00EE5E43">
        <w:rPr>
          <w:rFonts w:ascii="Arial" w:hAnsi="Arial" w:cs="Arial"/>
          <w:noProof/>
        </w:rPr>
        <w:t xml:space="preserve">, pojistky a transformátory musí být </w:t>
      </w:r>
      <w:r w:rsidR="0076240D" w:rsidRPr="00EE5E43">
        <w:rPr>
          <w:rFonts w:ascii="Arial" w:hAnsi="Arial" w:cs="Arial"/>
          <w:noProof/>
        </w:rPr>
        <w:t xml:space="preserve">vykresleny </w:t>
      </w:r>
      <w:r w:rsidR="00C659E6" w:rsidRPr="00EE5E43">
        <w:rPr>
          <w:rFonts w:ascii="Arial" w:hAnsi="Arial" w:cs="Arial"/>
          <w:noProof/>
        </w:rPr>
        <w:t>v</w:t>
      </w:r>
      <w:r w:rsidR="0076240D" w:rsidRPr="00EE5E43">
        <w:rPr>
          <w:rFonts w:ascii="Arial" w:hAnsi="Arial" w:cs="Arial"/>
          <w:noProof/>
        </w:rPr>
        <w:t xml:space="preserve"> kontrastní </w:t>
      </w:r>
      <w:r w:rsidR="00C659E6" w:rsidRPr="00EE5E43">
        <w:rPr>
          <w:rFonts w:ascii="Arial" w:hAnsi="Arial" w:cs="Arial"/>
          <w:noProof/>
        </w:rPr>
        <w:t xml:space="preserve">barvě  </w:t>
      </w:r>
      <w:r w:rsidR="0076240D" w:rsidRPr="00EE5E43">
        <w:rPr>
          <w:rFonts w:ascii="Arial" w:hAnsi="Arial" w:cs="Arial"/>
          <w:noProof/>
        </w:rPr>
        <w:t>k</w:t>
      </w:r>
      <w:r w:rsidR="00C659E6" w:rsidRPr="00EE5E43">
        <w:rPr>
          <w:rFonts w:ascii="Arial" w:hAnsi="Arial" w:cs="Arial"/>
          <w:noProof/>
        </w:rPr>
        <w:t xml:space="preserve"> základní </w:t>
      </w:r>
      <w:r w:rsidR="0076240D" w:rsidRPr="00EE5E43">
        <w:rPr>
          <w:rFonts w:ascii="Arial" w:hAnsi="Arial" w:cs="Arial"/>
          <w:noProof/>
        </w:rPr>
        <w:t xml:space="preserve">podkladové </w:t>
      </w:r>
      <w:r w:rsidR="00C659E6" w:rsidRPr="00EE5E43">
        <w:rPr>
          <w:rFonts w:ascii="Arial" w:hAnsi="Arial" w:cs="Arial"/>
          <w:noProof/>
        </w:rPr>
        <w:t>barvě. Uzemňovací symboly a jejich odpovídající přípojky přicházející z hlavních obvodů, musí</w:t>
      </w:r>
      <w:r w:rsidR="0076240D" w:rsidRPr="00EE5E43">
        <w:rPr>
          <w:rFonts w:ascii="Arial" w:hAnsi="Arial" w:cs="Arial"/>
          <w:noProof/>
        </w:rPr>
        <w:t xml:space="preserve"> být zobrazeny červenou barvou.</w:t>
      </w:r>
    </w:p>
    <w:p w14:paraId="0C26347B" w14:textId="77777777" w:rsidR="00C659E6" w:rsidRPr="00EE5E43" w:rsidRDefault="0076240D"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Ovládací otvory pro pohony</w:t>
      </w:r>
    </w:p>
    <w:p w14:paraId="0C26347C" w14:textId="77777777" w:rsidR="00C659E6" w:rsidRPr="00EE5E43" w:rsidRDefault="0076240D" w:rsidP="00C659E6">
      <w:pPr>
        <w:spacing w:before="60"/>
        <w:jc w:val="both"/>
        <w:rPr>
          <w:rFonts w:ascii="Arial" w:hAnsi="Arial" w:cs="Arial"/>
          <w:noProof/>
        </w:rPr>
      </w:pPr>
      <w:r w:rsidRPr="00EE5E43">
        <w:rPr>
          <w:rFonts w:ascii="Arial" w:hAnsi="Arial" w:cs="Arial"/>
          <w:noProof/>
        </w:rPr>
        <w:t xml:space="preserve">Ovládací otvory pro pohony </w:t>
      </w:r>
      <w:r w:rsidR="00C659E6" w:rsidRPr="00EE5E43">
        <w:rPr>
          <w:rFonts w:ascii="Arial" w:hAnsi="Arial" w:cs="Arial"/>
          <w:noProof/>
        </w:rPr>
        <w:t>odp</w:t>
      </w:r>
      <w:r w:rsidRPr="00EE5E43">
        <w:rPr>
          <w:rFonts w:ascii="Arial" w:hAnsi="Arial" w:cs="Arial"/>
          <w:noProof/>
        </w:rPr>
        <w:t>ína</w:t>
      </w:r>
      <w:r w:rsidR="00C659E6" w:rsidRPr="00EE5E43">
        <w:rPr>
          <w:rFonts w:ascii="Arial" w:hAnsi="Arial" w:cs="Arial"/>
          <w:noProof/>
        </w:rPr>
        <w:t>če a uzemňovače musí odpovída</w:t>
      </w:r>
      <w:r w:rsidRPr="00EE5E43">
        <w:rPr>
          <w:rFonts w:ascii="Arial" w:hAnsi="Arial" w:cs="Arial"/>
          <w:noProof/>
        </w:rPr>
        <w:t>t schématu na ovládacím panelu.</w:t>
      </w:r>
      <w:r w:rsidR="00C659E6" w:rsidRPr="00EE5E43">
        <w:rPr>
          <w:rFonts w:ascii="Arial" w:hAnsi="Arial" w:cs="Arial"/>
          <w:noProof/>
        </w:rPr>
        <w:t xml:space="preserve"> </w:t>
      </w:r>
      <w:r w:rsidR="009C4E62" w:rsidRPr="00EE5E43">
        <w:rPr>
          <w:rFonts w:ascii="Arial" w:hAnsi="Arial" w:cs="Arial"/>
          <w:noProof/>
        </w:rPr>
        <w:t xml:space="preserve">Ovládací otvory pro pohony </w:t>
      </w:r>
      <w:r w:rsidR="00C659E6" w:rsidRPr="00EE5E43">
        <w:rPr>
          <w:rFonts w:ascii="Arial" w:hAnsi="Arial" w:cs="Arial"/>
          <w:noProof/>
        </w:rPr>
        <w:t xml:space="preserve">uzemňovače musí být </w:t>
      </w:r>
      <w:r w:rsidR="00093AE4" w:rsidRPr="00EE5E43">
        <w:rPr>
          <w:rFonts w:ascii="Arial" w:hAnsi="Arial" w:cs="Arial"/>
          <w:noProof/>
        </w:rPr>
        <w:t xml:space="preserve">nezáměně označeny </w:t>
      </w:r>
      <w:r w:rsidR="00C659E6" w:rsidRPr="00EE5E43">
        <w:rPr>
          <w:rFonts w:ascii="Arial" w:hAnsi="Arial" w:cs="Arial"/>
          <w:noProof/>
        </w:rPr>
        <w:t>červen</w:t>
      </w:r>
      <w:r w:rsidR="009C4E62" w:rsidRPr="00EE5E43">
        <w:rPr>
          <w:rFonts w:ascii="Arial" w:hAnsi="Arial" w:cs="Arial"/>
          <w:noProof/>
        </w:rPr>
        <w:t xml:space="preserve">ou </w:t>
      </w:r>
      <w:r w:rsidR="00093AE4" w:rsidRPr="00EE5E43">
        <w:rPr>
          <w:rFonts w:ascii="Arial" w:hAnsi="Arial" w:cs="Arial"/>
          <w:noProof/>
        </w:rPr>
        <w:t>barvou</w:t>
      </w:r>
      <w:r w:rsidR="00C659E6" w:rsidRPr="00EE5E43">
        <w:rPr>
          <w:rFonts w:ascii="Arial" w:hAnsi="Arial" w:cs="Arial"/>
          <w:noProof/>
        </w:rPr>
        <w:t xml:space="preserve">. </w:t>
      </w:r>
    </w:p>
    <w:p w14:paraId="0C26347D"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Ukazatele spínacích poloh</w:t>
      </w:r>
    </w:p>
    <w:p w14:paraId="0C26347E" w14:textId="77777777" w:rsidR="00496AAC" w:rsidRPr="00EE5E43" w:rsidRDefault="009C4E62" w:rsidP="009C4E62">
      <w:pPr>
        <w:tabs>
          <w:tab w:val="left" w:pos="6521"/>
        </w:tabs>
        <w:spacing w:before="120" w:after="120"/>
        <w:rPr>
          <w:rFonts w:ascii="Arial" w:hAnsi="Arial" w:cs="Arial"/>
          <w:noProof/>
        </w:rPr>
      </w:pPr>
      <w:r w:rsidRPr="00EE5E43">
        <w:rPr>
          <w:rFonts w:ascii="Arial" w:hAnsi="Arial" w:cs="Arial"/>
          <w:noProof/>
        </w:rPr>
        <w:t xml:space="preserve">Ukazatele polohy spínače musí být snadno </w:t>
      </w:r>
      <w:r w:rsidR="00496AAC" w:rsidRPr="00EE5E43">
        <w:rPr>
          <w:rFonts w:ascii="Arial" w:hAnsi="Arial" w:cs="Arial"/>
          <w:noProof/>
        </w:rPr>
        <w:t xml:space="preserve">viditelné </w:t>
      </w:r>
      <w:r w:rsidRPr="00EE5E43">
        <w:rPr>
          <w:rFonts w:ascii="Arial" w:hAnsi="Arial" w:cs="Arial"/>
          <w:noProof/>
        </w:rPr>
        <w:t xml:space="preserve">a </w:t>
      </w:r>
      <w:r w:rsidR="00496AAC" w:rsidRPr="00EE5E43">
        <w:rPr>
          <w:rFonts w:ascii="Arial" w:hAnsi="Arial" w:cs="Arial"/>
          <w:noProof/>
        </w:rPr>
        <w:t xml:space="preserve">musí být </w:t>
      </w:r>
      <w:r w:rsidRPr="00EE5E43">
        <w:rPr>
          <w:rFonts w:ascii="Arial" w:hAnsi="Arial" w:cs="Arial"/>
          <w:noProof/>
        </w:rPr>
        <w:t>jednoznačn</w:t>
      </w:r>
      <w:r w:rsidR="00496AAC" w:rsidRPr="00EE5E43">
        <w:rPr>
          <w:rFonts w:ascii="Arial" w:hAnsi="Arial" w:cs="Arial"/>
          <w:noProof/>
        </w:rPr>
        <w:t xml:space="preserve">ě identifikovatelné. </w:t>
      </w:r>
      <w:r w:rsidR="00093AE4" w:rsidRPr="00EE5E43">
        <w:rPr>
          <w:rFonts w:ascii="Arial" w:hAnsi="Arial" w:cs="Arial"/>
          <w:noProof/>
        </w:rPr>
        <w:t xml:space="preserve">V ukazateli pro odpínač musí být použita pro </w:t>
      </w:r>
      <w:r w:rsidR="00496AAC" w:rsidRPr="00EE5E43">
        <w:rPr>
          <w:rFonts w:ascii="Arial" w:hAnsi="Arial" w:cs="Arial"/>
          <w:noProof/>
        </w:rPr>
        <w:t>přípojnic</w:t>
      </w:r>
      <w:r w:rsidR="00093AE4" w:rsidRPr="00EE5E43">
        <w:rPr>
          <w:rFonts w:ascii="Arial" w:hAnsi="Arial" w:cs="Arial"/>
          <w:noProof/>
        </w:rPr>
        <w:t>i</w:t>
      </w:r>
      <w:r w:rsidR="00496AAC" w:rsidRPr="00EE5E43">
        <w:rPr>
          <w:rFonts w:ascii="Arial" w:hAnsi="Arial" w:cs="Arial"/>
          <w:noProof/>
        </w:rPr>
        <w:t xml:space="preserve"> </w:t>
      </w:r>
      <w:r w:rsidR="00093AE4" w:rsidRPr="00EE5E43">
        <w:rPr>
          <w:rFonts w:ascii="Arial" w:hAnsi="Arial" w:cs="Arial"/>
          <w:noProof/>
        </w:rPr>
        <w:t xml:space="preserve">(poloha ZAP) barva </w:t>
      </w:r>
      <w:r w:rsidR="00496AAC" w:rsidRPr="00EE5E43">
        <w:rPr>
          <w:rFonts w:ascii="Arial" w:hAnsi="Arial" w:cs="Arial"/>
          <w:noProof/>
        </w:rPr>
        <w:t xml:space="preserve">hlavních obvodů a  </w:t>
      </w:r>
      <w:r w:rsidR="00093AE4" w:rsidRPr="00EE5E43">
        <w:rPr>
          <w:rFonts w:ascii="Arial" w:hAnsi="Arial" w:cs="Arial"/>
          <w:noProof/>
        </w:rPr>
        <w:t xml:space="preserve">pro polohu uzemněno </w:t>
      </w:r>
      <w:r w:rsidR="00496AAC" w:rsidRPr="00EE5E43">
        <w:rPr>
          <w:rFonts w:ascii="Arial" w:hAnsi="Arial" w:cs="Arial"/>
          <w:noProof/>
        </w:rPr>
        <w:t>červená barva.</w:t>
      </w:r>
    </w:p>
    <w:p w14:paraId="0C26347F" w14:textId="77777777" w:rsidR="009C4E62" w:rsidRPr="00EE5E43" w:rsidRDefault="00093AE4" w:rsidP="00093AE4">
      <w:pPr>
        <w:tabs>
          <w:tab w:val="left" w:pos="6521"/>
        </w:tabs>
        <w:spacing w:before="120" w:after="120"/>
        <w:rPr>
          <w:rFonts w:ascii="Arial" w:hAnsi="Arial" w:cs="Arial"/>
          <w:noProof/>
        </w:rPr>
      </w:pPr>
      <w:r w:rsidRPr="00EE5E43">
        <w:rPr>
          <w:rFonts w:ascii="Arial" w:hAnsi="Arial" w:cs="Arial"/>
          <w:noProof/>
        </w:rPr>
        <w:lastRenderedPageBreak/>
        <w:t xml:space="preserve">Vybavení </w:t>
      </w:r>
      <w:r w:rsidR="009C4E62" w:rsidRPr="00EE5E43">
        <w:rPr>
          <w:rFonts w:ascii="Arial" w:hAnsi="Arial" w:cs="Arial"/>
          <w:noProof/>
        </w:rPr>
        <w:t>pojistky</w:t>
      </w:r>
      <w:r w:rsidRPr="00EE5E43">
        <w:rPr>
          <w:rFonts w:ascii="Arial" w:hAnsi="Arial" w:cs="Arial"/>
          <w:noProof/>
        </w:rPr>
        <w:t xml:space="preserve"> VN </w:t>
      </w:r>
      <w:r w:rsidR="009C4E62" w:rsidRPr="00EE5E43">
        <w:rPr>
          <w:rFonts w:ascii="Arial" w:hAnsi="Arial" w:cs="Arial"/>
          <w:noProof/>
        </w:rPr>
        <w:t xml:space="preserve"> musí být snadno rozpoznatelné bez otevření</w:t>
      </w:r>
      <w:r w:rsidRPr="00EE5E43">
        <w:rPr>
          <w:rFonts w:ascii="Arial" w:hAnsi="Arial" w:cs="Arial"/>
          <w:noProof/>
        </w:rPr>
        <w:t xml:space="preserve"> k</w:t>
      </w:r>
      <w:r w:rsidR="009C4E62" w:rsidRPr="00EE5E43">
        <w:rPr>
          <w:rFonts w:ascii="Arial" w:hAnsi="Arial" w:cs="Arial"/>
          <w:noProof/>
        </w:rPr>
        <w:t>ryt</w:t>
      </w:r>
      <w:r w:rsidRPr="00EE5E43">
        <w:rPr>
          <w:rFonts w:ascii="Arial" w:hAnsi="Arial" w:cs="Arial"/>
          <w:noProof/>
        </w:rPr>
        <w:t>u</w:t>
      </w:r>
      <w:r w:rsidR="009C4E62" w:rsidRPr="00EE5E43">
        <w:rPr>
          <w:rFonts w:ascii="Arial" w:hAnsi="Arial" w:cs="Arial"/>
          <w:noProof/>
        </w:rPr>
        <w:t xml:space="preserve"> </w:t>
      </w:r>
      <w:r w:rsidRPr="00EE5E43">
        <w:rPr>
          <w:rFonts w:ascii="Arial" w:hAnsi="Arial" w:cs="Arial"/>
          <w:noProof/>
        </w:rPr>
        <w:t xml:space="preserve">prostoru s </w:t>
      </w:r>
      <w:r w:rsidR="009C4E62" w:rsidRPr="00EE5E43">
        <w:rPr>
          <w:rFonts w:ascii="Arial" w:hAnsi="Arial" w:cs="Arial"/>
          <w:noProof/>
        </w:rPr>
        <w:t>pojistk</w:t>
      </w:r>
      <w:r w:rsidRPr="00EE5E43">
        <w:rPr>
          <w:rFonts w:ascii="Arial" w:hAnsi="Arial" w:cs="Arial"/>
          <w:noProof/>
        </w:rPr>
        <w:t>ami</w:t>
      </w:r>
      <w:r w:rsidR="009C4E62" w:rsidRPr="00EE5E43">
        <w:rPr>
          <w:rFonts w:ascii="Arial" w:hAnsi="Arial" w:cs="Arial"/>
          <w:noProof/>
        </w:rPr>
        <w:t xml:space="preserve">. </w:t>
      </w:r>
      <w:r w:rsidRPr="00EE5E43">
        <w:rPr>
          <w:rFonts w:ascii="Arial" w:hAnsi="Arial" w:cs="Arial"/>
          <w:noProof/>
        </w:rPr>
        <w:t>Indikac</w:t>
      </w:r>
      <w:r w:rsidR="00B1394D" w:rsidRPr="00EE5E43">
        <w:rPr>
          <w:rFonts w:ascii="Arial" w:hAnsi="Arial" w:cs="Arial"/>
          <w:noProof/>
        </w:rPr>
        <w:t>e</w:t>
      </w:r>
      <w:r w:rsidRPr="00EE5E43">
        <w:rPr>
          <w:rFonts w:ascii="Arial" w:hAnsi="Arial" w:cs="Arial"/>
          <w:noProof/>
        </w:rPr>
        <w:t xml:space="preserve"> vybavení pojistky VN s následným vypnutím předřazeného odpínače musí být zobrazena </w:t>
      </w:r>
      <w:r w:rsidR="00D45336" w:rsidRPr="00EE5E43">
        <w:rPr>
          <w:rFonts w:ascii="Arial" w:hAnsi="Arial" w:cs="Arial"/>
          <w:noProof/>
        </w:rPr>
        <w:t>v ukazateli jednoznačným symbolem.</w:t>
      </w:r>
    </w:p>
    <w:p w14:paraId="0C263480"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Označ</w:t>
      </w:r>
      <w:r w:rsidR="00D45336" w:rsidRPr="00EE5E43">
        <w:rPr>
          <w:rFonts w:ascii="Arial" w:hAnsi="Arial" w:cs="Arial"/>
          <w:b/>
          <w:noProof/>
        </w:rPr>
        <w:t>ování a popis</w:t>
      </w:r>
      <w:r w:rsidRPr="00EE5E43">
        <w:rPr>
          <w:rFonts w:ascii="Arial" w:hAnsi="Arial" w:cs="Arial"/>
          <w:b/>
          <w:noProof/>
        </w:rPr>
        <w:t xml:space="preserve"> </w:t>
      </w:r>
    </w:p>
    <w:p w14:paraId="0C263481" w14:textId="77777777" w:rsidR="00D45336" w:rsidRPr="00EE5E43" w:rsidRDefault="00D45336" w:rsidP="00D45336">
      <w:pPr>
        <w:tabs>
          <w:tab w:val="left" w:pos="6521"/>
        </w:tabs>
        <w:spacing w:before="120" w:after="120"/>
        <w:rPr>
          <w:rFonts w:ascii="Arial" w:hAnsi="Arial" w:cs="Arial"/>
          <w:noProof/>
        </w:rPr>
      </w:pPr>
      <w:r w:rsidRPr="00EE5E43">
        <w:rPr>
          <w:rFonts w:ascii="Arial" w:hAnsi="Arial" w:cs="Arial"/>
          <w:noProof/>
        </w:rPr>
        <w:t xml:space="preserve">Vývodová pole musí být vybaveny </w:t>
      </w:r>
      <w:r w:rsidR="009C4E62" w:rsidRPr="00EE5E43">
        <w:rPr>
          <w:rFonts w:ascii="Arial" w:hAnsi="Arial" w:cs="Arial"/>
          <w:noProof/>
        </w:rPr>
        <w:t>identifikační</w:t>
      </w:r>
      <w:r w:rsidR="00B1394D" w:rsidRPr="00EE5E43">
        <w:rPr>
          <w:rFonts w:ascii="Arial" w:hAnsi="Arial" w:cs="Arial"/>
          <w:noProof/>
        </w:rPr>
        <w:t>mi</w:t>
      </w:r>
      <w:r w:rsidR="009C4E62" w:rsidRPr="00EE5E43">
        <w:rPr>
          <w:rFonts w:ascii="Arial" w:hAnsi="Arial" w:cs="Arial"/>
          <w:noProof/>
        </w:rPr>
        <w:t xml:space="preserve"> štítky</w:t>
      </w:r>
      <w:r w:rsidRPr="00EE5E43">
        <w:rPr>
          <w:rFonts w:ascii="Arial" w:hAnsi="Arial" w:cs="Arial"/>
          <w:noProof/>
        </w:rPr>
        <w:t xml:space="preserve"> pro popis odchozích vedení. Minimální plocha štítku pro popis musí být  84 x 34 mm (délka x šířka).</w:t>
      </w:r>
    </w:p>
    <w:p w14:paraId="0C263482" w14:textId="77777777" w:rsidR="00D45336" w:rsidRPr="00EE5E43" w:rsidRDefault="00D45336" w:rsidP="00D45336">
      <w:pPr>
        <w:tabs>
          <w:tab w:val="left" w:pos="6521"/>
        </w:tabs>
        <w:spacing w:before="120" w:after="120"/>
        <w:rPr>
          <w:rFonts w:ascii="Arial" w:hAnsi="Arial" w:cs="Arial"/>
          <w:noProof/>
        </w:rPr>
      </w:pPr>
      <w:r w:rsidRPr="00EE5E43">
        <w:rPr>
          <w:rFonts w:ascii="Arial" w:hAnsi="Arial" w:cs="Arial"/>
          <w:noProof/>
        </w:rPr>
        <w:t>Nad ovládacími otvory musí být zařízení pro zavěšení výstražných tabulek.</w:t>
      </w:r>
    </w:p>
    <w:p w14:paraId="0C263483"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 xml:space="preserve">Systémy detekce napětí </w:t>
      </w:r>
    </w:p>
    <w:p w14:paraId="0C263484" w14:textId="5AA5ACF6" w:rsidR="00056164" w:rsidRPr="00EE5E43" w:rsidRDefault="009C4E62" w:rsidP="00EE5E43">
      <w:pPr>
        <w:spacing w:before="60" w:after="100" w:afterAutospacing="1"/>
        <w:jc w:val="both"/>
      </w:pPr>
      <w:r w:rsidRPr="00EE5E43">
        <w:rPr>
          <w:rFonts w:ascii="Arial" w:hAnsi="Arial" w:cs="Arial"/>
          <w:noProof/>
        </w:rPr>
        <w:t xml:space="preserve">Indikace kapacitního napětí a srovnání </w:t>
      </w:r>
      <w:r w:rsidR="00D45336" w:rsidRPr="00EE5E43">
        <w:rPr>
          <w:rFonts w:ascii="Arial" w:hAnsi="Arial" w:cs="Arial"/>
          <w:noProof/>
        </w:rPr>
        <w:t xml:space="preserve">sledu </w:t>
      </w:r>
      <w:r w:rsidRPr="00EE5E43">
        <w:rPr>
          <w:rFonts w:ascii="Arial" w:hAnsi="Arial" w:cs="Arial"/>
          <w:noProof/>
        </w:rPr>
        <w:t>fáz</w:t>
      </w:r>
      <w:r w:rsidR="00D45336" w:rsidRPr="00EE5E43">
        <w:rPr>
          <w:rFonts w:ascii="Arial" w:hAnsi="Arial" w:cs="Arial"/>
          <w:noProof/>
        </w:rPr>
        <w:t>í</w:t>
      </w:r>
      <w:r w:rsidRPr="00EE5E43">
        <w:rPr>
          <w:rFonts w:ascii="Arial" w:hAnsi="Arial" w:cs="Arial"/>
          <w:noProof/>
        </w:rPr>
        <w:t xml:space="preserve"> se provádí pomocí</w:t>
      </w:r>
      <w:r w:rsidR="00D45336" w:rsidRPr="00EE5E43">
        <w:rPr>
          <w:rFonts w:ascii="Arial" w:hAnsi="Arial" w:cs="Arial"/>
          <w:noProof/>
        </w:rPr>
        <w:t xml:space="preserve"> </w:t>
      </w:r>
      <w:r w:rsidR="00A16087" w:rsidRPr="00EE5E43">
        <w:rPr>
          <w:rFonts w:ascii="Arial" w:hAnsi="Arial" w:cs="Arial"/>
          <w:noProof/>
        </w:rPr>
        <w:t xml:space="preserve">integrovaného </w:t>
      </w:r>
      <w:r w:rsidR="00D45336" w:rsidRPr="00EE5E43">
        <w:rPr>
          <w:rFonts w:ascii="Arial" w:hAnsi="Arial" w:cs="Arial"/>
          <w:noProof/>
        </w:rPr>
        <w:t>VD</w:t>
      </w:r>
      <w:r w:rsidR="00224422">
        <w:rPr>
          <w:rFonts w:ascii="Arial" w:hAnsi="Arial" w:cs="Arial"/>
          <w:noProof/>
        </w:rPr>
        <w:t>I</w:t>
      </w:r>
      <w:r w:rsidR="00D45336" w:rsidRPr="00EE5E43">
        <w:rPr>
          <w:rFonts w:ascii="Arial" w:hAnsi="Arial" w:cs="Arial"/>
          <w:noProof/>
        </w:rPr>
        <w:t xml:space="preserve">S systému </w:t>
      </w:r>
      <w:r w:rsidRPr="00EE5E43">
        <w:rPr>
          <w:rFonts w:ascii="Arial" w:hAnsi="Arial" w:cs="Arial"/>
          <w:noProof/>
        </w:rPr>
        <w:t xml:space="preserve">podle ČSN EN </w:t>
      </w:r>
      <w:r w:rsidR="00224422">
        <w:rPr>
          <w:rFonts w:ascii="Arial" w:hAnsi="Arial" w:cs="Arial"/>
          <w:noProof/>
        </w:rPr>
        <w:t xml:space="preserve">IEC </w:t>
      </w:r>
      <w:r w:rsidRPr="00EE5E43">
        <w:rPr>
          <w:rFonts w:ascii="Arial" w:hAnsi="Arial" w:cs="Arial"/>
          <w:noProof/>
        </w:rPr>
        <w:t>6</w:t>
      </w:r>
      <w:r w:rsidR="00224422">
        <w:rPr>
          <w:rFonts w:ascii="Arial" w:hAnsi="Arial" w:cs="Arial"/>
          <w:noProof/>
        </w:rPr>
        <w:t>2271-213</w:t>
      </w:r>
      <w:r w:rsidR="006463DF" w:rsidRPr="00EE5E43">
        <w:rPr>
          <w:rFonts w:ascii="Arial" w:hAnsi="Arial" w:cs="Arial"/>
          <w:noProof/>
        </w:rPr>
        <w:t xml:space="preserve"> se zdířkami pro určení sledu fází</w:t>
      </w:r>
      <w:r w:rsidR="00AD4504">
        <w:rPr>
          <w:rFonts w:ascii="Arial" w:hAnsi="Arial" w:cs="Arial"/>
          <w:noProof/>
        </w:rPr>
        <w:t xml:space="preserve"> (dle ČSN EN IEC 62271-215)</w:t>
      </w:r>
      <w:r w:rsidRPr="00EE5E43">
        <w:rPr>
          <w:rFonts w:ascii="Arial" w:hAnsi="Arial" w:cs="Arial"/>
          <w:noProof/>
        </w:rPr>
        <w:t>.</w:t>
      </w:r>
      <w:r w:rsidR="00D45336" w:rsidRPr="00EE5E43">
        <w:rPr>
          <w:rFonts w:ascii="Arial" w:hAnsi="Arial" w:cs="Arial"/>
          <w:noProof/>
        </w:rPr>
        <w:t xml:space="preserve"> </w:t>
      </w:r>
      <w:r w:rsidR="00B1394D" w:rsidRPr="00EE5E43">
        <w:rPr>
          <w:rFonts w:ascii="Arial" w:hAnsi="Arial" w:cs="Arial"/>
          <w:noProof/>
        </w:rPr>
        <w:t>Systém detekce napětí m</w:t>
      </w:r>
      <w:r w:rsidRPr="00EE5E43">
        <w:rPr>
          <w:rFonts w:ascii="Arial" w:hAnsi="Arial" w:cs="Arial"/>
          <w:noProof/>
        </w:rPr>
        <w:t xml:space="preserve">usí být konstruován pro bezpečnost indikace pro operační napětí </w:t>
      </w:r>
      <w:r w:rsidR="004F11E6" w:rsidRPr="00EE5E43">
        <w:rPr>
          <w:rFonts w:ascii="Arial" w:hAnsi="Arial" w:cs="Arial"/>
          <w:noProof/>
        </w:rPr>
        <w:t xml:space="preserve">22 kV (25 kV). </w:t>
      </w:r>
      <w:r w:rsidR="00AD4504" w:rsidRPr="00AD4504">
        <w:rPr>
          <w:rFonts w:ascii="Arial" w:hAnsi="Arial" w:cs="Arial"/>
          <w:noProof/>
        </w:rPr>
        <w:t>Připojovací kabely integrovaného napěťového testovacího systému (VDIS) musí být stíněné.</w:t>
      </w:r>
      <w:r w:rsidR="00AD4504">
        <w:rPr>
          <w:rFonts w:ascii="Arial" w:hAnsi="Arial" w:cs="Arial"/>
          <w:noProof/>
        </w:rPr>
        <w:t xml:space="preserve"> </w:t>
      </w:r>
      <w:r w:rsidR="00B90EC5" w:rsidRPr="00EE5E43">
        <w:rPr>
          <w:rFonts w:ascii="Arial" w:hAnsi="Arial" w:cs="Arial"/>
        </w:rPr>
        <w:t>Měřící sensory systému detekce napětí jsou umístěny na průchodkách tanku s</w:t>
      </w:r>
      <w:r w:rsidR="00B4228A">
        <w:rPr>
          <w:rFonts w:ascii="Arial" w:hAnsi="Arial" w:cs="Arial"/>
        </w:rPr>
        <w:t> </w:t>
      </w:r>
      <w:r w:rsidR="00B90EC5" w:rsidRPr="00EE5E43">
        <w:rPr>
          <w:rFonts w:ascii="Arial" w:hAnsi="Arial" w:cs="Arial"/>
        </w:rPr>
        <w:t>plynem</w:t>
      </w:r>
      <w:r w:rsidR="00B4228A">
        <w:rPr>
          <w:rFonts w:ascii="Arial" w:hAnsi="Arial" w:cs="Arial"/>
        </w:rPr>
        <w:t>.</w:t>
      </w:r>
      <w:r w:rsidR="00E73AC4">
        <w:rPr>
          <w:rFonts w:ascii="Arial" w:hAnsi="Arial" w:cs="Arial"/>
        </w:rPr>
        <w:t xml:space="preserve"> </w:t>
      </w:r>
      <w:r w:rsidR="00AD4504" w:rsidRPr="00AD4504">
        <w:rPr>
          <w:rFonts w:ascii="Arial" w:hAnsi="Arial" w:cs="Arial"/>
        </w:rPr>
        <w:t xml:space="preserve">Integrované napěťové testovací systémy podle </w:t>
      </w:r>
      <w:r w:rsidR="00AD4504">
        <w:rPr>
          <w:rFonts w:ascii="Arial" w:hAnsi="Arial" w:cs="Arial"/>
        </w:rPr>
        <w:t>ČSN</w:t>
      </w:r>
      <w:r w:rsidR="00AD4504" w:rsidRPr="00AD4504">
        <w:rPr>
          <w:rFonts w:ascii="Arial" w:hAnsi="Arial" w:cs="Arial"/>
        </w:rPr>
        <w:t xml:space="preserve"> EN IEC 62271-213 pro zjištění nepřítomnosti napětí a pro porovnání fází musí splňovat kritéria pro eliminaci nutnosti opakovaného testování a indikovat shodu s podmínkami rozhraní na samostatném displeji. </w:t>
      </w:r>
      <w:r w:rsidR="00E73AC4" w:rsidRPr="002D406D">
        <w:rPr>
          <w:rFonts w:ascii="Arial" w:hAnsi="Arial" w:cs="Arial"/>
          <w:noProof/>
        </w:rPr>
        <w:t>Přístroj musí být vybaven integrovaným opakovatelným samotestem funkčnosti přístroje</w:t>
      </w:r>
      <w:r w:rsidR="00D24D9B" w:rsidRPr="005D1D13">
        <w:rPr>
          <w:rFonts w:ascii="Arial" w:hAnsi="Arial" w:cs="Arial"/>
          <w:noProof/>
        </w:rPr>
        <w:t xml:space="preserve"> a nesmí vyžadovat externí </w:t>
      </w:r>
      <w:r w:rsidR="00D24D9B" w:rsidRPr="00375D92">
        <w:rPr>
          <w:rFonts w:ascii="Arial" w:hAnsi="Arial" w:cs="Arial"/>
          <w:noProof/>
        </w:rPr>
        <w:t>napájení</w:t>
      </w:r>
      <w:r w:rsidR="00E73AC4" w:rsidRPr="002D406D">
        <w:rPr>
          <w:rFonts w:ascii="Arial" w:hAnsi="Arial" w:cs="Arial"/>
          <w:noProof/>
        </w:rPr>
        <w:t>. Přístroj musí být bezúdržbový.</w:t>
      </w:r>
    </w:p>
    <w:p w14:paraId="0C263485" w14:textId="77777777" w:rsidR="00AB1F79" w:rsidRPr="00EE5E43" w:rsidRDefault="00AB1F79"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 xml:space="preserve">Systém sledování tlaku plynu v hermeticky uzavřené nádobě </w:t>
      </w:r>
    </w:p>
    <w:p w14:paraId="0C263486" w14:textId="77777777" w:rsidR="00AB1F79" w:rsidRPr="00EE5E43" w:rsidRDefault="00AB1F79" w:rsidP="00AB1F79">
      <w:pPr>
        <w:spacing w:before="60"/>
        <w:jc w:val="both"/>
        <w:rPr>
          <w:rFonts w:ascii="Arial" w:hAnsi="Arial" w:cs="Arial"/>
          <w:noProof/>
        </w:rPr>
      </w:pPr>
      <w:r w:rsidRPr="00EE5E43">
        <w:rPr>
          <w:rFonts w:ascii="Arial" w:hAnsi="Arial" w:cs="Arial"/>
          <w:noProof/>
        </w:rPr>
        <w:t>Systém monitorování tlaku plynu musí být umístěn viditelně v přední části pro obsluhu a manipulaci. Indikace musí být provedena manometrem s teplotní kompenzací, nebo technicky ekvivalentním řešením. Indikace je zobrazena červenou a zelenou barvou, kde zelená značí provozní tlak (bezpečný provoz a manipulace) a červená únik plynu.</w:t>
      </w:r>
    </w:p>
    <w:p w14:paraId="0C263487" w14:textId="77777777" w:rsidR="00BD5065" w:rsidRPr="00EE5E43" w:rsidRDefault="00BD5065" w:rsidP="00AB1F79">
      <w:pPr>
        <w:spacing w:before="60"/>
        <w:jc w:val="both"/>
        <w:rPr>
          <w:rFonts w:ascii="Arial" w:hAnsi="Arial" w:cs="Arial"/>
          <w:noProof/>
        </w:rPr>
      </w:pPr>
    </w:p>
    <w:p w14:paraId="0C263488" w14:textId="77777777" w:rsidR="00540F1E" w:rsidRPr="00EE5E43" w:rsidRDefault="00540F1E" w:rsidP="000710EB">
      <w:pPr>
        <w:numPr>
          <w:ilvl w:val="2"/>
          <w:numId w:val="2"/>
        </w:numPr>
        <w:tabs>
          <w:tab w:val="left" w:pos="6521"/>
        </w:tabs>
        <w:spacing w:before="120" w:after="120"/>
        <w:rPr>
          <w:rFonts w:ascii="Arial" w:hAnsi="Arial" w:cs="Arial"/>
          <w:b/>
          <w:noProof/>
        </w:rPr>
      </w:pPr>
      <w:r w:rsidRPr="00EE5E43">
        <w:rPr>
          <w:rFonts w:ascii="Arial" w:hAnsi="Arial" w:cs="Arial"/>
          <w:b/>
          <w:noProof/>
        </w:rPr>
        <w:t>Pole kabelového vývodu</w:t>
      </w:r>
    </w:p>
    <w:p w14:paraId="0C263489" w14:textId="4DFB91DE" w:rsidR="00540F1E" w:rsidRPr="00EE5E43" w:rsidRDefault="00540F1E" w:rsidP="00540F1E">
      <w:pPr>
        <w:spacing w:before="60"/>
        <w:jc w:val="both"/>
        <w:rPr>
          <w:rFonts w:ascii="Arial" w:hAnsi="Arial" w:cs="Arial"/>
          <w:noProof/>
        </w:rPr>
      </w:pPr>
      <w:r w:rsidRPr="00EE5E43">
        <w:rPr>
          <w:rFonts w:ascii="Arial" w:hAnsi="Arial" w:cs="Arial"/>
          <w:noProof/>
        </w:rPr>
        <w:t xml:space="preserve">Pole kabelového vývodu je v provedení s třípolohovým </w:t>
      </w:r>
      <w:r w:rsidR="00AD4504">
        <w:rPr>
          <w:rFonts w:ascii="Arial" w:hAnsi="Arial" w:cs="Arial"/>
          <w:noProof/>
        </w:rPr>
        <w:t>spína</w:t>
      </w:r>
      <w:r w:rsidRPr="00EE5E43">
        <w:rPr>
          <w:rFonts w:ascii="Arial" w:hAnsi="Arial" w:cs="Arial"/>
          <w:noProof/>
        </w:rPr>
        <w:t>čem (poloha ZAPNUTO – VYPNUTO – UZEM</w:t>
      </w:r>
      <w:r w:rsidR="00CB06BD" w:rsidRPr="00EE5E43">
        <w:rPr>
          <w:rFonts w:ascii="Arial" w:hAnsi="Arial" w:cs="Arial"/>
          <w:noProof/>
        </w:rPr>
        <w:t>NĚ</w:t>
      </w:r>
      <w:r w:rsidRPr="00EE5E43">
        <w:rPr>
          <w:rFonts w:ascii="Arial" w:hAnsi="Arial" w:cs="Arial"/>
          <w:noProof/>
        </w:rPr>
        <w:t>NO)</w:t>
      </w:r>
      <w:r w:rsidR="00424BC5">
        <w:rPr>
          <w:rFonts w:ascii="Arial" w:hAnsi="Arial" w:cs="Arial"/>
          <w:noProof/>
        </w:rPr>
        <w:t xml:space="preserve"> s pružinovým pohonem a vypínací spouští (v případě použití vypínače)</w:t>
      </w:r>
      <w:r w:rsidRPr="00EE5E43">
        <w:rPr>
          <w:rFonts w:ascii="Arial" w:hAnsi="Arial" w:cs="Arial"/>
          <w:noProof/>
        </w:rPr>
        <w:t>.</w:t>
      </w:r>
      <w:r w:rsidR="00424BC5">
        <w:rPr>
          <w:rFonts w:ascii="Arial" w:hAnsi="Arial" w:cs="Arial"/>
          <w:noProof/>
        </w:rPr>
        <w:t xml:space="preserve"> </w:t>
      </w:r>
    </w:p>
    <w:p w14:paraId="0C26348A" w14:textId="77777777" w:rsidR="00540F1E" w:rsidRPr="00EE5E43" w:rsidRDefault="00540F1E"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8B" w14:textId="77777777" w:rsidR="00540F1E" w:rsidRPr="00EE5E43" w:rsidRDefault="00540F1E" w:rsidP="00540F1E">
      <w:pPr>
        <w:spacing w:before="60"/>
        <w:jc w:val="both"/>
        <w:rPr>
          <w:rFonts w:ascii="Arial" w:hAnsi="Arial" w:cs="Arial"/>
          <w:noProof/>
        </w:rPr>
      </w:pPr>
      <w:r w:rsidRPr="00EE5E43">
        <w:rPr>
          <w:rFonts w:ascii="Arial" w:hAnsi="Arial" w:cs="Arial"/>
          <w:noProof/>
        </w:rPr>
        <w:t xml:space="preserve">Připojení kabelů se provádí pomocí </w:t>
      </w:r>
      <w:r w:rsidR="009123FF" w:rsidRPr="00EE5E43">
        <w:rPr>
          <w:rFonts w:ascii="Arial" w:hAnsi="Arial" w:cs="Arial"/>
          <w:noProof/>
        </w:rPr>
        <w:t>stíněných konektorů na průchodku rozvaděče (v</w:t>
      </w:r>
      <w:r w:rsidRPr="00EE5E43">
        <w:rPr>
          <w:rFonts w:ascii="Arial" w:hAnsi="Arial" w:cs="Arial"/>
          <w:noProof/>
        </w:rPr>
        <w:t>nější kužel s vnitřním závitem</w:t>
      </w:r>
      <w:r w:rsidR="000710EB" w:rsidRPr="00EE5E43">
        <w:rPr>
          <w:rFonts w:ascii="Arial" w:hAnsi="Arial" w:cs="Arial"/>
          <w:noProof/>
        </w:rPr>
        <w:t xml:space="preserve"> M16</w:t>
      </w:r>
      <w:r w:rsidRPr="00EE5E43">
        <w:rPr>
          <w:rFonts w:ascii="Arial" w:hAnsi="Arial" w:cs="Arial"/>
          <w:noProof/>
        </w:rPr>
        <w:t xml:space="preserve"> pro konektory 25 kV / 630 A v souladu s ČSN EN 50181</w:t>
      </w:r>
      <w:r w:rsidR="009123FF" w:rsidRPr="00EE5E43">
        <w:rPr>
          <w:rFonts w:ascii="Arial" w:hAnsi="Arial" w:cs="Arial"/>
          <w:noProof/>
        </w:rPr>
        <w:t>)</w:t>
      </w:r>
      <w:r w:rsidRPr="00EE5E43">
        <w:rPr>
          <w:rFonts w:ascii="Arial" w:hAnsi="Arial" w:cs="Arial"/>
          <w:noProof/>
        </w:rPr>
        <w:t>.</w:t>
      </w:r>
    </w:p>
    <w:p w14:paraId="0C26348C" w14:textId="77777777" w:rsidR="00540F1E" w:rsidRPr="00EE5E43" w:rsidRDefault="00540F1E" w:rsidP="00540F1E">
      <w:pPr>
        <w:spacing w:before="60"/>
        <w:jc w:val="both"/>
        <w:rPr>
          <w:rFonts w:ascii="Arial" w:hAnsi="Arial" w:cs="Arial"/>
          <w:noProof/>
        </w:rPr>
      </w:pPr>
      <w:r w:rsidRPr="00EE5E43">
        <w:rPr>
          <w:rFonts w:ascii="Arial" w:hAnsi="Arial" w:cs="Arial"/>
          <w:noProof/>
        </w:rPr>
        <w:t xml:space="preserve">Sousedící pole (kabelové </w:t>
      </w:r>
      <w:r w:rsidR="00275C78" w:rsidRPr="00EE5E43">
        <w:rPr>
          <w:rFonts w:ascii="Arial" w:hAnsi="Arial" w:cs="Arial"/>
          <w:noProof/>
        </w:rPr>
        <w:t>oddíly</w:t>
      </w:r>
      <w:r w:rsidRPr="00EE5E43">
        <w:rPr>
          <w:rFonts w:ascii="Arial" w:hAnsi="Arial" w:cs="Arial"/>
          <w:noProof/>
        </w:rPr>
        <w:t>)  musí být odděleny pomocí plné plechové stěny</w:t>
      </w:r>
      <w:r w:rsidR="002A45F2" w:rsidRPr="00EE5E43">
        <w:rPr>
          <w:rFonts w:ascii="Arial" w:hAnsi="Arial" w:cs="Arial"/>
          <w:noProof/>
        </w:rPr>
        <w:t>.</w:t>
      </w:r>
    </w:p>
    <w:p w14:paraId="0C26348D" w14:textId="77777777" w:rsidR="005831AD" w:rsidRPr="00EE5E43" w:rsidRDefault="009123FF" w:rsidP="00406A7A">
      <w:pPr>
        <w:spacing w:before="60"/>
        <w:jc w:val="both"/>
        <w:rPr>
          <w:rFonts w:ascii="Arial" w:hAnsi="Arial" w:cs="Arial"/>
          <w:noProof/>
        </w:rPr>
      </w:pPr>
      <w:r w:rsidRPr="00EE5E43">
        <w:rPr>
          <w:rFonts w:ascii="Arial" w:hAnsi="Arial" w:cs="Arial"/>
          <w:noProof/>
        </w:rPr>
        <w:t>Musí být zajištěna d</w:t>
      </w:r>
      <w:r w:rsidR="00406A7A" w:rsidRPr="00EE5E43">
        <w:rPr>
          <w:rFonts w:ascii="Arial" w:hAnsi="Arial" w:cs="Arial"/>
          <w:noProof/>
        </w:rPr>
        <w:t>ostatečn</w:t>
      </w:r>
      <w:r w:rsidRPr="00EE5E43">
        <w:rPr>
          <w:rFonts w:ascii="Arial" w:hAnsi="Arial" w:cs="Arial"/>
          <w:noProof/>
        </w:rPr>
        <w:t>á</w:t>
      </w:r>
      <w:r w:rsidR="00406A7A" w:rsidRPr="00EE5E43">
        <w:rPr>
          <w:rFonts w:ascii="Arial" w:hAnsi="Arial" w:cs="Arial"/>
          <w:noProof/>
        </w:rPr>
        <w:t xml:space="preserve"> minimální hloubka </w:t>
      </w:r>
      <w:r w:rsidRPr="00EE5E43">
        <w:rPr>
          <w:rFonts w:ascii="Arial" w:hAnsi="Arial" w:cs="Arial"/>
          <w:noProof/>
        </w:rPr>
        <w:t xml:space="preserve">v </w:t>
      </w:r>
      <w:r w:rsidR="00406A7A" w:rsidRPr="00EE5E43">
        <w:rPr>
          <w:rFonts w:ascii="Arial" w:hAnsi="Arial" w:cs="Arial"/>
          <w:noProof/>
        </w:rPr>
        <w:t>připojovací části kabel</w:t>
      </w:r>
      <w:r w:rsidRPr="00EE5E43">
        <w:rPr>
          <w:rFonts w:ascii="Arial" w:hAnsi="Arial" w:cs="Arial"/>
          <w:noProof/>
        </w:rPr>
        <w:t>ového prostoru</w:t>
      </w:r>
      <w:r w:rsidR="00406A7A" w:rsidRPr="00EE5E43">
        <w:rPr>
          <w:rFonts w:ascii="Arial" w:hAnsi="Arial" w:cs="Arial"/>
          <w:noProof/>
        </w:rPr>
        <w:t xml:space="preserve"> pro </w:t>
      </w:r>
      <w:r w:rsidRPr="00EE5E43">
        <w:rPr>
          <w:rFonts w:ascii="Arial" w:hAnsi="Arial" w:cs="Arial"/>
          <w:noProof/>
        </w:rPr>
        <w:t xml:space="preserve">připojení kabelového vedení včetně </w:t>
      </w:r>
      <w:r w:rsidR="00406A7A" w:rsidRPr="00EE5E43">
        <w:rPr>
          <w:rFonts w:ascii="Arial" w:hAnsi="Arial" w:cs="Arial"/>
          <w:noProof/>
        </w:rPr>
        <w:t xml:space="preserve">svodičů přepětí pomocí </w:t>
      </w:r>
      <w:r w:rsidRPr="00EE5E43">
        <w:rPr>
          <w:rFonts w:ascii="Arial" w:hAnsi="Arial" w:cs="Arial"/>
          <w:noProof/>
        </w:rPr>
        <w:t xml:space="preserve">stíněných konektorů na průchodku rozvaděče. Musí být proto dodržena minimální </w:t>
      </w:r>
      <w:r w:rsidR="00406A7A" w:rsidRPr="00EE5E43">
        <w:rPr>
          <w:rFonts w:ascii="Arial" w:hAnsi="Arial" w:cs="Arial"/>
          <w:noProof/>
        </w:rPr>
        <w:t xml:space="preserve">světlá </w:t>
      </w:r>
      <w:r w:rsidRPr="00EE5E43">
        <w:rPr>
          <w:rFonts w:ascii="Arial" w:hAnsi="Arial" w:cs="Arial"/>
          <w:noProof/>
        </w:rPr>
        <w:t>hloubka</w:t>
      </w:r>
      <w:r w:rsidR="00406A7A" w:rsidRPr="00EE5E43">
        <w:rPr>
          <w:rFonts w:ascii="Arial" w:hAnsi="Arial" w:cs="Arial"/>
          <w:noProof/>
        </w:rPr>
        <w:t xml:space="preserve"> 195</w:t>
      </w:r>
      <w:r w:rsidRPr="00EE5E43">
        <w:rPr>
          <w:rFonts w:ascii="Arial" w:hAnsi="Arial" w:cs="Arial"/>
          <w:noProof/>
        </w:rPr>
        <w:t xml:space="preserve"> </w:t>
      </w:r>
      <w:r w:rsidR="00406A7A" w:rsidRPr="00EE5E43">
        <w:rPr>
          <w:rFonts w:ascii="Arial" w:hAnsi="Arial" w:cs="Arial"/>
          <w:noProof/>
        </w:rPr>
        <w:t xml:space="preserve">mm, </w:t>
      </w:r>
      <w:r w:rsidRPr="00EE5E43">
        <w:rPr>
          <w:rFonts w:ascii="Arial" w:hAnsi="Arial" w:cs="Arial"/>
          <w:noProof/>
        </w:rPr>
        <w:t xml:space="preserve">měřeno od </w:t>
      </w:r>
      <w:r w:rsidR="00406A7A" w:rsidRPr="00EE5E43">
        <w:rPr>
          <w:rFonts w:ascii="Arial" w:hAnsi="Arial" w:cs="Arial"/>
          <w:noProof/>
        </w:rPr>
        <w:t>povrchu vnějšího kužel</w:t>
      </w:r>
      <w:r w:rsidRPr="00EE5E43">
        <w:rPr>
          <w:rFonts w:ascii="Arial" w:hAnsi="Arial" w:cs="Arial"/>
          <w:noProof/>
        </w:rPr>
        <w:t xml:space="preserve">e průchodky k </w:t>
      </w:r>
      <w:r w:rsidR="00406A7A" w:rsidRPr="00EE5E43">
        <w:rPr>
          <w:rFonts w:ascii="Arial" w:hAnsi="Arial" w:cs="Arial"/>
          <w:noProof/>
        </w:rPr>
        <w:t xml:space="preserve">vnitřní straně </w:t>
      </w:r>
      <w:r w:rsidRPr="00EE5E43">
        <w:rPr>
          <w:rFonts w:ascii="Arial" w:hAnsi="Arial" w:cs="Arial"/>
          <w:noProof/>
        </w:rPr>
        <w:t xml:space="preserve">odnímatelných </w:t>
      </w:r>
      <w:r w:rsidR="00406A7A" w:rsidRPr="00EE5E43">
        <w:rPr>
          <w:rFonts w:ascii="Arial" w:hAnsi="Arial" w:cs="Arial"/>
          <w:noProof/>
        </w:rPr>
        <w:t xml:space="preserve">dveří, </w:t>
      </w:r>
      <w:r w:rsidRPr="00EE5E43">
        <w:rPr>
          <w:rFonts w:ascii="Arial" w:hAnsi="Arial" w:cs="Arial"/>
          <w:noProof/>
        </w:rPr>
        <w:t xml:space="preserve">nebo dodatečné desce na </w:t>
      </w:r>
      <w:r w:rsidR="00406A7A" w:rsidRPr="00EE5E43">
        <w:rPr>
          <w:rFonts w:ascii="Arial" w:hAnsi="Arial" w:cs="Arial"/>
          <w:noProof/>
        </w:rPr>
        <w:t>odnímateln</w:t>
      </w:r>
      <w:r w:rsidRPr="00EE5E43">
        <w:rPr>
          <w:rFonts w:ascii="Arial" w:hAnsi="Arial" w:cs="Arial"/>
          <w:noProof/>
        </w:rPr>
        <w:t>ých</w:t>
      </w:r>
      <w:r w:rsidR="00406A7A" w:rsidRPr="00EE5E43">
        <w:rPr>
          <w:rFonts w:ascii="Arial" w:hAnsi="Arial" w:cs="Arial"/>
          <w:noProof/>
        </w:rPr>
        <w:t xml:space="preserve"> dveří</w:t>
      </w:r>
      <w:r w:rsidRPr="00EE5E43">
        <w:rPr>
          <w:rFonts w:ascii="Arial" w:hAnsi="Arial" w:cs="Arial"/>
          <w:noProof/>
        </w:rPr>
        <w:t>ch</w:t>
      </w:r>
      <w:r w:rsidR="005831AD" w:rsidRPr="00EE5E43">
        <w:rPr>
          <w:rFonts w:ascii="Arial" w:hAnsi="Arial" w:cs="Arial"/>
          <w:noProof/>
        </w:rPr>
        <w:t>, viz. obrázek níže</w:t>
      </w:r>
      <w:r w:rsidR="00406A7A" w:rsidRPr="00EE5E43">
        <w:rPr>
          <w:rFonts w:ascii="Arial" w:hAnsi="Arial" w:cs="Arial"/>
          <w:noProof/>
        </w:rPr>
        <w:t>.</w:t>
      </w:r>
      <w:r w:rsidR="004149DB" w:rsidRPr="00EE5E43">
        <w:rPr>
          <w:rFonts w:ascii="Arial" w:hAnsi="Arial" w:cs="Arial"/>
          <w:noProof/>
        </w:rPr>
        <w:t xml:space="preserve"> </w:t>
      </w:r>
      <w:r w:rsidR="005831AD" w:rsidRPr="00EE5E43">
        <w:rPr>
          <w:rFonts w:ascii="Arial" w:hAnsi="Arial" w:cs="Arial"/>
          <w:noProof/>
        </w:rPr>
        <w:t xml:space="preserve">Při splnění tohoto požadavku musí být možná montáž stíněného konektoru včetně omezovače přepětí s celkovou délkou 290 mm. </w:t>
      </w:r>
    </w:p>
    <w:p w14:paraId="0C26348E" w14:textId="77777777" w:rsidR="00540F1E" w:rsidRPr="00EE5E43" w:rsidRDefault="00406A7A" w:rsidP="00406A7A">
      <w:pPr>
        <w:spacing w:before="60"/>
        <w:jc w:val="both"/>
        <w:rPr>
          <w:rFonts w:ascii="Arial" w:hAnsi="Arial" w:cs="Arial"/>
          <w:noProof/>
        </w:rPr>
      </w:pPr>
      <w:r w:rsidRPr="00EE5E43">
        <w:rPr>
          <w:rFonts w:ascii="Arial" w:hAnsi="Arial" w:cs="Arial"/>
          <w:noProof/>
        </w:rPr>
        <w:t xml:space="preserve">Instalace svodiče přepětí </w:t>
      </w:r>
      <w:r w:rsidR="004149DB" w:rsidRPr="00EE5E43">
        <w:rPr>
          <w:rFonts w:ascii="Arial" w:hAnsi="Arial" w:cs="Arial"/>
          <w:noProof/>
        </w:rPr>
        <w:t xml:space="preserve">paralelně na kabelové konektory </w:t>
      </w:r>
      <w:r w:rsidRPr="00EE5E43">
        <w:rPr>
          <w:rFonts w:ascii="Arial" w:hAnsi="Arial" w:cs="Arial"/>
          <w:noProof/>
        </w:rPr>
        <w:t>musí být možn</w:t>
      </w:r>
      <w:r w:rsidR="004149DB" w:rsidRPr="00EE5E43">
        <w:rPr>
          <w:rFonts w:ascii="Arial" w:hAnsi="Arial" w:cs="Arial"/>
          <w:noProof/>
        </w:rPr>
        <w:t>á</w:t>
      </w:r>
      <w:r w:rsidRPr="00EE5E43">
        <w:rPr>
          <w:rFonts w:ascii="Arial" w:hAnsi="Arial" w:cs="Arial"/>
          <w:noProof/>
        </w:rPr>
        <w:t xml:space="preserve"> </w:t>
      </w:r>
      <w:r w:rsidR="004149DB" w:rsidRPr="00EE5E43">
        <w:rPr>
          <w:rFonts w:ascii="Arial" w:hAnsi="Arial" w:cs="Arial"/>
          <w:noProof/>
        </w:rPr>
        <w:t xml:space="preserve">se standardním </w:t>
      </w:r>
      <w:r w:rsidRPr="00EE5E43">
        <w:rPr>
          <w:rFonts w:ascii="Arial" w:hAnsi="Arial" w:cs="Arial"/>
          <w:noProof/>
        </w:rPr>
        <w:t>kryt</w:t>
      </w:r>
      <w:r w:rsidR="004149DB" w:rsidRPr="00EE5E43">
        <w:rPr>
          <w:rFonts w:ascii="Arial" w:hAnsi="Arial" w:cs="Arial"/>
          <w:noProof/>
        </w:rPr>
        <w:t>em</w:t>
      </w:r>
      <w:r w:rsidRPr="00EE5E43">
        <w:rPr>
          <w:rFonts w:ascii="Arial" w:hAnsi="Arial" w:cs="Arial"/>
          <w:noProof/>
        </w:rPr>
        <w:t xml:space="preserve"> kabelové prostoru</w:t>
      </w:r>
      <w:r w:rsidR="004149DB" w:rsidRPr="00EE5E43">
        <w:rPr>
          <w:rFonts w:ascii="Arial" w:hAnsi="Arial" w:cs="Arial"/>
          <w:noProof/>
        </w:rPr>
        <w:t xml:space="preserve"> </w:t>
      </w:r>
      <w:r w:rsidR="00D15135" w:rsidRPr="00EE5E43">
        <w:rPr>
          <w:rFonts w:ascii="Arial" w:hAnsi="Arial" w:cs="Arial"/>
          <w:noProof/>
        </w:rPr>
        <w:t>(krytem</w:t>
      </w:r>
      <w:r w:rsidR="004149DB" w:rsidRPr="00EE5E43">
        <w:rPr>
          <w:rFonts w:ascii="Arial" w:hAnsi="Arial" w:cs="Arial"/>
          <w:noProof/>
        </w:rPr>
        <w:t xml:space="preserve"> bez přesah</w:t>
      </w:r>
      <w:r w:rsidR="00D15135" w:rsidRPr="00EE5E43">
        <w:rPr>
          <w:rFonts w:ascii="Arial" w:hAnsi="Arial" w:cs="Arial"/>
          <w:noProof/>
        </w:rPr>
        <w:t>u</w:t>
      </w:r>
      <w:r w:rsidR="004149DB" w:rsidRPr="00EE5E43">
        <w:rPr>
          <w:rFonts w:ascii="Arial" w:hAnsi="Arial" w:cs="Arial"/>
          <w:noProof/>
        </w:rPr>
        <w:t xml:space="preserve"> </w:t>
      </w:r>
      <w:r w:rsidR="00D15135" w:rsidRPr="00EE5E43">
        <w:rPr>
          <w:rFonts w:ascii="Arial" w:hAnsi="Arial" w:cs="Arial"/>
          <w:noProof/>
        </w:rPr>
        <w:t>kabelového prostoru,</w:t>
      </w:r>
      <w:r w:rsidR="004149DB" w:rsidRPr="00EE5E43">
        <w:rPr>
          <w:rFonts w:ascii="Arial" w:hAnsi="Arial" w:cs="Arial"/>
          <w:noProof/>
        </w:rPr>
        <w:t xml:space="preserve"> </w:t>
      </w:r>
      <w:r w:rsidR="00D15135" w:rsidRPr="00EE5E43">
        <w:rPr>
          <w:rFonts w:ascii="Arial" w:hAnsi="Arial" w:cs="Arial"/>
          <w:noProof/>
        </w:rPr>
        <w:t xml:space="preserve">bez </w:t>
      </w:r>
      <w:r w:rsidR="004149DB" w:rsidRPr="00EE5E43">
        <w:rPr>
          <w:rFonts w:ascii="Arial" w:hAnsi="Arial" w:cs="Arial"/>
          <w:noProof/>
        </w:rPr>
        <w:t>zvětšení půdorysu</w:t>
      </w:r>
      <w:r w:rsidR="00D15135" w:rsidRPr="00EE5E43">
        <w:rPr>
          <w:rFonts w:ascii="Arial" w:hAnsi="Arial" w:cs="Arial"/>
          <w:noProof/>
        </w:rPr>
        <w:t xml:space="preserve"> rozvaděče</w:t>
      </w:r>
      <w:r w:rsidR="004149DB" w:rsidRPr="00EE5E43">
        <w:rPr>
          <w:rFonts w:ascii="Arial" w:hAnsi="Arial" w:cs="Arial"/>
          <w:noProof/>
        </w:rPr>
        <w:t>)</w:t>
      </w:r>
      <w:r w:rsidRPr="00EE5E43">
        <w:rPr>
          <w:rFonts w:ascii="Arial" w:hAnsi="Arial" w:cs="Arial"/>
          <w:noProof/>
        </w:rPr>
        <w:t>.</w:t>
      </w:r>
    </w:p>
    <w:p w14:paraId="0C26348F" w14:textId="77777777" w:rsidR="005831AD" w:rsidRPr="00EE5E43" w:rsidRDefault="005831AD" w:rsidP="00406A7A">
      <w:pPr>
        <w:spacing w:before="60"/>
        <w:jc w:val="both"/>
        <w:rPr>
          <w:rFonts w:ascii="Arial" w:hAnsi="Arial" w:cs="Arial"/>
          <w:noProof/>
        </w:rPr>
      </w:pPr>
      <w:r w:rsidRPr="00EE5E43">
        <w:rPr>
          <w:rFonts w:ascii="Arial" w:hAnsi="Arial" w:cs="Arial"/>
          <w:noProof/>
        </w:rPr>
        <w:t xml:space="preserve"> Obrázek kabelového prostoru:</w:t>
      </w:r>
    </w:p>
    <w:p w14:paraId="0C263490" w14:textId="570B8F80" w:rsidR="005831AD" w:rsidRPr="00EE5E43" w:rsidRDefault="007157D2" w:rsidP="005831AD">
      <w:pPr>
        <w:spacing w:before="60"/>
        <w:jc w:val="center"/>
        <w:rPr>
          <w:rFonts w:ascii="Arial" w:hAnsi="Arial" w:cs="Arial"/>
          <w:noProof/>
        </w:rPr>
      </w:pPr>
      <w:r>
        <w:rPr>
          <w:rFonts w:ascii="Arial" w:hAnsi="Arial" w:cs="Arial"/>
          <w:noProof/>
        </w:rPr>
        <w:drawing>
          <wp:inline distT="0" distB="0" distL="0" distR="0" wp14:anchorId="39541300" wp14:editId="4363644C">
            <wp:extent cx="1263650" cy="19304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3650" cy="1930400"/>
                    </a:xfrm>
                    <a:prstGeom prst="rect">
                      <a:avLst/>
                    </a:prstGeom>
                    <a:noFill/>
                    <a:ln>
                      <a:noFill/>
                    </a:ln>
                  </pic:spPr>
                </pic:pic>
              </a:graphicData>
            </a:graphic>
          </wp:inline>
        </w:drawing>
      </w:r>
    </w:p>
    <w:p w14:paraId="0C263491" w14:textId="77777777" w:rsidR="00D15135" w:rsidRPr="00EE5E43" w:rsidRDefault="00D15135" w:rsidP="00406A7A">
      <w:pPr>
        <w:spacing w:before="60"/>
        <w:jc w:val="both"/>
        <w:rPr>
          <w:rFonts w:ascii="Arial" w:hAnsi="Arial" w:cs="Arial"/>
          <w:noProof/>
        </w:rPr>
      </w:pPr>
      <w:r w:rsidRPr="00EE5E43">
        <w:rPr>
          <w:rFonts w:ascii="Arial" w:hAnsi="Arial" w:cs="Arial"/>
          <w:noProof/>
        </w:rPr>
        <w:lastRenderedPageBreak/>
        <w:t>Kryt kabelového prostoru musí být v zásuvném provedení (plug-in typ). Montáž a demontáž krytu musí být možná bez použití nářadí.</w:t>
      </w:r>
    </w:p>
    <w:p w14:paraId="0C263492" w14:textId="77777777" w:rsidR="00AB1F79" w:rsidRPr="00EE5E43" w:rsidRDefault="00D15135" w:rsidP="00B33382">
      <w:pPr>
        <w:spacing w:before="60"/>
        <w:jc w:val="both"/>
        <w:rPr>
          <w:rFonts w:ascii="Arial" w:hAnsi="Arial" w:cs="Arial"/>
          <w:noProof/>
        </w:rPr>
      </w:pPr>
      <w:r w:rsidRPr="00EE5E43">
        <w:rPr>
          <w:rFonts w:ascii="Arial" w:hAnsi="Arial" w:cs="Arial"/>
          <w:noProof/>
        </w:rPr>
        <w:t>P</w:t>
      </w:r>
      <w:r w:rsidR="00540F1E" w:rsidRPr="00EE5E43">
        <w:rPr>
          <w:rFonts w:ascii="Arial" w:hAnsi="Arial" w:cs="Arial"/>
          <w:noProof/>
        </w:rPr>
        <w:t>oloha kabelových konektorů</w:t>
      </w:r>
      <w:r w:rsidRPr="00EE5E43">
        <w:rPr>
          <w:rFonts w:ascii="Arial" w:hAnsi="Arial" w:cs="Arial"/>
          <w:noProof/>
        </w:rPr>
        <w:t xml:space="preserve"> </w:t>
      </w:r>
      <w:r w:rsidR="00540F1E" w:rsidRPr="00EE5E43">
        <w:rPr>
          <w:rFonts w:ascii="Arial" w:hAnsi="Arial" w:cs="Arial"/>
          <w:noProof/>
        </w:rPr>
        <w:t>odchozí</w:t>
      </w:r>
      <w:r w:rsidRPr="00EE5E43">
        <w:rPr>
          <w:rFonts w:ascii="Arial" w:hAnsi="Arial" w:cs="Arial"/>
          <w:noProof/>
        </w:rPr>
        <w:t>ch</w:t>
      </w:r>
      <w:r w:rsidR="00540F1E" w:rsidRPr="00EE5E43">
        <w:rPr>
          <w:rFonts w:ascii="Arial" w:hAnsi="Arial" w:cs="Arial"/>
          <w:noProof/>
        </w:rPr>
        <w:t xml:space="preserve"> kabel</w:t>
      </w:r>
      <w:r w:rsidRPr="00EE5E43">
        <w:rPr>
          <w:rFonts w:ascii="Arial" w:hAnsi="Arial" w:cs="Arial"/>
          <w:noProof/>
        </w:rPr>
        <w:t>ů</w:t>
      </w:r>
      <w:r w:rsidR="00540F1E" w:rsidRPr="00EE5E43">
        <w:rPr>
          <w:rFonts w:ascii="Arial" w:hAnsi="Arial" w:cs="Arial"/>
          <w:noProof/>
        </w:rPr>
        <w:t xml:space="preserve"> musí být </w:t>
      </w:r>
      <w:r w:rsidRPr="00EE5E43">
        <w:rPr>
          <w:rFonts w:ascii="Arial" w:hAnsi="Arial" w:cs="Arial"/>
          <w:noProof/>
        </w:rPr>
        <w:t>v </w:t>
      </w:r>
      <w:r w:rsidR="00540F1E" w:rsidRPr="00EE5E43">
        <w:rPr>
          <w:rFonts w:ascii="Arial" w:hAnsi="Arial" w:cs="Arial"/>
          <w:noProof/>
        </w:rPr>
        <w:t>uspořádán</w:t>
      </w:r>
      <w:r w:rsidRPr="00EE5E43">
        <w:rPr>
          <w:rFonts w:ascii="Arial" w:hAnsi="Arial" w:cs="Arial"/>
          <w:noProof/>
        </w:rPr>
        <w:t>í z přední strany</w:t>
      </w:r>
      <w:r w:rsidR="000710EB" w:rsidRPr="00EE5E43">
        <w:rPr>
          <w:rFonts w:ascii="Arial" w:hAnsi="Arial" w:cs="Arial"/>
          <w:noProof/>
        </w:rPr>
        <w:t xml:space="preserve"> (všech tří fází)</w:t>
      </w:r>
      <w:r w:rsidRPr="00EE5E43">
        <w:rPr>
          <w:rFonts w:ascii="Arial" w:hAnsi="Arial" w:cs="Arial"/>
          <w:noProof/>
        </w:rPr>
        <w:t xml:space="preserve">. </w:t>
      </w:r>
    </w:p>
    <w:p w14:paraId="0C263493" w14:textId="0B9A99AD" w:rsidR="00D13507" w:rsidRPr="00EE5E43" w:rsidRDefault="00D13507" w:rsidP="00B33382">
      <w:pPr>
        <w:spacing w:before="60"/>
        <w:jc w:val="both"/>
        <w:rPr>
          <w:rFonts w:ascii="Arial" w:hAnsi="Arial" w:cs="Arial"/>
          <w:noProof/>
        </w:rPr>
      </w:pPr>
      <w:r w:rsidRPr="00EE5E43">
        <w:rPr>
          <w:rFonts w:ascii="Arial" w:hAnsi="Arial" w:cs="Arial"/>
          <w:noProof/>
        </w:rPr>
        <w:t xml:space="preserve">Každé pole musí být vybaveno třemi plastovými držáky kabelů pro vnější průměr kabelu </w:t>
      </w:r>
      <w:r w:rsidR="00D24D9B">
        <w:rPr>
          <w:rFonts w:ascii="Arial" w:hAnsi="Arial" w:cs="Arial"/>
          <w:noProof/>
        </w:rPr>
        <w:t>26</w:t>
      </w:r>
      <w:r w:rsidR="00D24D9B" w:rsidRPr="00EE5E43">
        <w:rPr>
          <w:rFonts w:ascii="Arial" w:hAnsi="Arial" w:cs="Arial"/>
          <w:noProof/>
        </w:rPr>
        <w:t xml:space="preserve"> </w:t>
      </w:r>
      <w:r w:rsidRPr="00EE5E43">
        <w:rPr>
          <w:rFonts w:ascii="Arial" w:hAnsi="Arial" w:cs="Arial"/>
          <w:noProof/>
        </w:rPr>
        <w:t>-50 mm. Kabelové držáky jsou upevněné k železnému nosníku (kabelové liště) pomocí šroubů. Nosník (kabelová lišta) musí být nastavitelná jak výškově, tak do hloubky a musí být uzemněná.</w:t>
      </w:r>
      <w:r w:rsidR="007157D2">
        <w:rPr>
          <w:rFonts w:ascii="Arial" w:hAnsi="Arial" w:cs="Arial"/>
          <w:noProof/>
        </w:rPr>
        <w:t xml:space="preserve"> </w:t>
      </w:r>
      <w:r w:rsidR="007157D2" w:rsidRPr="007157D2">
        <w:rPr>
          <w:rFonts w:ascii="Arial" w:hAnsi="Arial" w:cs="Arial"/>
          <w:noProof/>
        </w:rPr>
        <w:t>Vzdálenost od středu vnější kuželové průchodky k první příchytce kabelu je minimálně 400 mm. Vedení kabelu je směrem dolů.</w:t>
      </w:r>
    </w:p>
    <w:p w14:paraId="0471267E" w14:textId="487FFD33" w:rsidR="004A72A3" w:rsidRDefault="00D13507" w:rsidP="004A72A3">
      <w:pPr>
        <w:spacing w:before="60"/>
        <w:jc w:val="both"/>
        <w:rPr>
          <w:rFonts w:ascii="Arial" w:hAnsi="Arial" w:cs="Arial"/>
          <w:noProof/>
        </w:rPr>
      </w:pPr>
      <w:r w:rsidRPr="00EE5E43">
        <w:rPr>
          <w:rFonts w:ascii="Arial" w:hAnsi="Arial" w:cs="Arial"/>
          <w:noProof/>
        </w:rPr>
        <w:t>Kabelové držáky musí splňovat požadavky normy ČSN EN 61</w:t>
      </w:r>
      <w:r w:rsidR="00BD5065" w:rsidRPr="00EE5E43">
        <w:rPr>
          <w:rFonts w:ascii="Arial" w:hAnsi="Arial" w:cs="Arial"/>
          <w:noProof/>
        </w:rPr>
        <w:t> </w:t>
      </w:r>
      <w:r w:rsidRPr="00EE5E43">
        <w:rPr>
          <w:rFonts w:ascii="Arial" w:hAnsi="Arial" w:cs="Arial"/>
          <w:noProof/>
        </w:rPr>
        <w:t>914.</w:t>
      </w:r>
      <w:r w:rsidR="004A72A3">
        <w:rPr>
          <w:rFonts w:ascii="Arial" w:hAnsi="Arial" w:cs="Arial"/>
          <w:noProof/>
        </w:rPr>
        <w:t xml:space="preserve"> Musí být možné přichycení kabelů o průměru 26 až 50 mm.</w:t>
      </w:r>
    </w:p>
    <w:p w14:paraId="0C263496" w14:textId="123E8B42" w:rsidR="00D13507" w:rsidRPr="00EE5E43" w:rsidRDefault="00B50AEC" w:rsidP="004A72A3">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97" w14:textId="28E766BA" w:rsidR="00AB6628" w:rsidRDefault="00AB6628" w:rsidP="00B33382">
      <w:pPr>
        <w:spacing w:before="60"/>
        <w:jc w:val="both"/>
        <w:rPr>
          <w:rFonts w:ascii="Arial" w:hAnsi="Arial" w:cs="Arial"/>
          <w:noProof/>
        </w:rPr>
      </w:pPr>
      <w:r w:rsidRPr="00EE5E43">
        <w:rPr>
          <w:rFonts w:ascii="Arial" w:hAnsi="Arial" w:cs="Arial"/>
          <w:noProof/>
        </w:rPr>
        <w:t xml:space="preserve">Pro připojení stínění kabelu a kabelového souboru (konektoru) musí být v kabelovém </w:t>
      </w:r>
      <w:r w:rsidR="00DE3677" w:rsidRPr="00EE5E43">
        <w:rPr>
          <w:rFonts w:ascii="Arial" w:hAnsi="Arial" w:cs="Arial"/>
          <w:noProof/>
        </w:rPr>
        <w:t>oddílu</w:t>
      </w:r>
      <w:r w:rsidRPr="00EE5E43">
        <w:rPr>
          <w:rFonts w:ascii="Arial" w:hAnsi="Arial" w:cs="Arial"/>
          <w:noProof/>
        </w:rPr>
        <w:t xml:space="preserve"> uzemňovací lišta vybavená dvěm</w:t>
      </w:r>
      <w:r w:rsidR="00722F1B" w:rsidRPr="00EE5E43">
        <w:rPr>
          <w:rFonts w:ascii="Arial" w:hAnsi="Arial" w:cs="Arial"/>
          <w:noProof/>
        </w:rPr>
        <w:t>a</w:t>
      </w:r>
      <w:r w:rsidRPr="00EE5E43">
        <w:rPr>
          <w:rFonts w:ascii="Arial" w:hAnsi="Arial" w:cs="Arial"/>
          <w:noProof/>
        </w:rPr>
        <w:t xml:space="preserve"> uzemňovacími šrouby M10 na jednu fázi (jednu žílu)</w:t>
      </w:r>
      <w:r w:rsidR="00722F1B" w:rsidRPr="00EE5E43">
        <w:rPr>
          <w:rFonts w:ascii="Arial" w:hAnsi="Arial" w:cs="Arial"/>
          <w:noProof/>
        </w:rPr>
        <w:t xml:space="preserve"> včetně podložky, pérové podložky a matice</w:t>
      </w:r>
      <w:r w:rsidRPr="00EE5E43">
        <w:rPr>
          <w:rFonts w:ascii="Arial" w:hAnsi="Arial" w:cs="Arial"/>
          <w:noProof/>
        </w:rPr>
        <w:t xml:space="preserve">. Uzemňovací lišta musí být umístěna v přední části kabelového </w:t>
      </w:r>
      <w:r w:rsidR="00DE3677" w:rsidRPr="00EE5E43">
        <w:rPr>
          <w:rFonts w:ascii="Arial" w:hAnsi="Arial" w:cs="Arial"/>
          <w:noProof/>
        </w:rPr>
        <w:t>oddílu</w:t>
      </w:r>
      <w:r w:rsidRPr="00EE5E43">
        <w:rPr>
          <w:rFonts w:ascii="Arial" w:hAnsi="Arial" w:cs="Arial"/>
          <w:noProof/>
        </w:rPr>
        <w:t xml:space="preserve"> (před jednožilovými kabely).</w:t>
      </w:r>
    </w:p>
    <w:p w14:paraId="505CBECB" w14:textId="77777777" w:rsidR="006A1139" w:rsidRPr="00EE5E43" w:rsidRDefault="006A1139" w:rsidP="00B33382">
      <w:pPr>
        <w:spacing w:before="60"/>
        <w:jc w:val="both"/>
        <w:rPr>
          <w:rFonts w:ascii="Arial" w:hAnsi="Arial" w:cs="Arial"/>
          <w:noProof/>
        </w:rPr>
      </w:pPr>
    </w:p>
    <w:p w14:paraId="0C263498" w14:textId="77777777" w:rsidR="00DE3677" w:rsidRPr="00EE5E43" w:rsidRDefault="00DE3677"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Testy kabelů</w:t>
      </w:r>
    </w:p>
    <w:p w14:paraId="0C263499" w14:textId="77777777" w:rsidR="007A4E21" w:rsidRPr="00EE5E43" w:rsidRDefault="007A4E21" w:rsidP="00B33382">
      <w:pPr>
        <w:spacing w:before="60"/>
        <w:jc w:val="both"/>
        <w:rPr>
          <w:rFonts w:ascii="Arial" w:hAnsi="Arial" w:cs="Arial"/>
          <w:noProof/>
        </w:rPr>
      </w:pPr>
      <w:r w:rsidRPr="00EE5E43">
        <w:rPr>
          <w:rFonts w:ascii="Arial" w:hAnsi="Arial" w:cs="Arial"/>
          <w:noProof/>
        </w:rPr>
        <w:t>Rozvaděč včetně částí spojených s připojeným kabelovým vedením musí odolat případným napěťovým a mechanickým namáháním během napěťových zkoušek připojeného kabelového vedení stejně jako musí být dodrženy bezpečné vzdálenosti při běžném provozu v souladu s ČSN EN 62 271-200. Zkoušky kabelových vedení se provádí dle PNE 34 7626.</w:t>
      </w:r>
    </w:p>
    <w:p w14:paraId="0C26349A" w14:textId="77777777" w:rsidR="007A4E21" w:rsidRPr="00EE5E43" w:rsidRDefault="007A4E21" w:rsidP="007A4E21">
      <w:pPr>
        <w:tabs>
          <w:tab w:val="left" w:pos="6521"/>
        </w:tabs>
        <w:spacing w:before="120" w:after="120"/>
        <w:rPr>
          <w:rFonts w:ascii="Arial" w:hAnsi="Arial" w:cs="Arial"/>
          <w:noProof/>
        </w:rPr>
      </w:pPr>
      <w:r w:rsidRPr="00EE5E43">
        <w:rPr>
          <w:rFonts w:ascii="Arial" w:hAnsi="Arial" w:cs="Arial"/>
          <w:noProof/>
        </w:rPr>
        <w:t xml:space="preserve">Musí být možné </w:t>
      </w:r>
      <w:r w:rsidR="00750F6B" w:rsidRPr="00EE5E43">
        <w:rPr>
          <w:rFonts w:ascii="Arial" w:hAnsi="Arial" w:cs="Arial"/>
          <w:noProof/>
        </w:rPr>
        <w:t xml:space="preserve">provést </w:t>
      </w:r>
      <w:r w:rsidRPr="00EE5E43">
        <w:rPr>
          <w:rFonts w:ascii="Arial" w:hAnsi="Arial" w:cs="Arial"/>
          <w:noProof/>
        </w:rPr>
        <w:t xml:space="preserve">zkoušku </w:t>
      </w:r>
      <w:r w:rsidR="00750F6B" w:rsidRPr="00EE5E43">
        <w:rPr>
          <w:rFonts w:ascii="Arial" w:hAnsi="Arial" w:cs="Arial"/>
          <w:noProof/>
        </w:rPr>
        <w:t xml:space="preserve">na kabelovém vývodu </w:t>
      </w:r>
      <w:r w:rsidRPr="00EE5E43">
        <w:rPr>
          <w:rFonts w:ascii="Arial" w:hAnsi="Arial" w:cs="Arial"/>
          <w:noProof/>
        </w:rPr>
        <w:t>v každém případě také s provozní</w:t>
      </w:r>
      <w:r w:rsidR="00750F6B" w:rsidRPr="00EE5E43">
        <w:rPr>
          <w:rFonts w:ascii="Arial" w:hAnsi="Arial" w:cs="Arial"/>
          <w:noProof/>
        </w:rPr>
        <w:t>m</w:t>
      </w:r>
      <w:r w:rsidRPr="00EE5E43">
        <w:rPr>
          <w:rFonts w:ascii="Arial" w:hAnsi="Arial" w:cs="Arial"/>
          <w:noProof/>
        </w:rPr>
        <w:t xml:space="preserve"> napětí</w:t>
      </w:r>
      <w:r w:rsidR="00750F6B" w:rsidRPr="00EE5E43">
        <w:rPr>
          <w:rFonts w:ascii="Arial" w:hAnsi="Arial" w:cs="Arial"/>
          <w:noProof/>
        </w:rPr>
        <w:t>m</w:t>
      </w:r>
      <w:r w:rsidRPr="00EE5E43">
        <w:rPr>
          <w:rFonts w:ascii="Arial" w:hAnsi="Arial" w:cs="Arial"/>
          <w:noProof/>
        </w:rPr>
        <w:t xml:space="preserve"> na sběrnici </w:t>
      </w:r>
      <w:r w:rsidR="00750F6B" w:rsidRPr="00EE5E43">
        <w:rPr>
          <w:rFonts w:ascii="Arial" w:hAnsi="Arial" w:cs="Arial"/>
          <w:noProof/>
        </w:rPr>
        <w:t>(</w:t>
      </w:r>
      <w:r w:rsidRPr="00EE5E43">
        <w:rPr>
          <w:rFonts w:ascii="Arial" w:hAnsi="Arial" w:cs="Arial"/>
          <w:noProof/>
        </w:rPr>
        <w:t>př</w:t>
      </w:r>
      <w:r w:rsidR="00750F6B" w:rsidRPr="00EE5E43">
        <w:rPr>
          <w:rFonts w:ascii="Arial" w:hAnsi="Arial" w:cs="Arial"/>
          <w:noProof/>
        </w:rPr>
        <w:t xml:space="preserve">i vypnutém </w:t>
      </w:r>
      <w:r w:rsidR="000710EB" w:rsidRPr="00EE5E43">
        <w:rPr>
          <w:rFonts w:ascii="Arial" w:hAnsi="Arial" w:cs="Arial"/>
          <w:noProof/>
        </w:rPr>
        <w:t xml:space="preserve">měřeném </w:t>
      </w:r>
      <w:r w:rsidR="00750F6B" w:rsidRPr="00EE5E43">
        <w:rPr>
          <w:rFonts w:ascii="Arial" w:hAnsi="Arial" w:cs="Arial"/>
          <w:noProof/>
        </w:rPr>
        <w:t>vývodu)</w:t>
      </w:r>
      <w:r w:rsidRPr="00EE5E43">
        <w:rPr>
          <w:rFonts w:ascii="Arial" w:hAnsi="Arial" w:cs="Arial"/>
          <w:noProof/>
        </w:rPr>
        <w:t xml:space="preserve"> rozvaděče </w:t>
      </w:r>
      <w:r w:rsidR="00750F6B" w:rsidRPr="00EE5E43">
        <w:rPr>
          <w:rFonts w:ascii="Arial" w:hAnsi="Arial" w:cs="Arial"/>
          <w:noProof/>
        </w:rPr>
        <w:t xml:space="preserve">nebo sestavy rozvaděčů </w:t>
      </w:r>
      <w:r w:rsidRPr="00EE5E43">
        <w:rPr>
          <w:rFonts w:ascii="Arial" w:hAnsi="Arial" w:cs="Arial"/>
          <w:noProof/>
        </w:rPr>
        <w:t>po celou dobu životnosti (</w:t>
      </w:r>
      <w:r w:rsidR="00750F6B" w:rsidRPr="00EE5E43">
        <w:rPr>
          <w:rFonts w:ascii="Arial" w:hAnsi="Arial" w:cs="Arial"/>
          <w:noProof/>
        </w:rPr>
        <w:t>za</w:t>
      </w:r>
      <w:r w:rsidRPr="00EE5E43">
        <w:rPr>
          <w:rFonts w:ascii="Arial" w:hAnsi="Arial" w:cs="Arial"/>
          <w:noProof/>
        </w:rPr>
        <w:t xml:space="preserve"> normálních provozních podmínek)</w:t>
      </w:r>
      <w:r w:rsidR="00750F6B" w:rsidRPr="00EE5E43">
        <w:rPr>
          <w:rFonts w:ascii="Arial" w:hAnsi="Arial" w:cs="Arial"/>
          <w:noProof/>
        </w:rPr>
        <w:t>.</w:t>
      </w:r>
    </w:p>
    <w:p w14:paraId="0C26349B" w14:textId="77777777" w:rsidR="007A4E21" w:rsidRPr="00EE5E43" w:rsidRDefault="00750F6B" w:rsidP="007A4E21">
      <w:pPr>
        <w:tabs>
          <w:tab w:val="left" w:pos="6521"/>
        </w:tabs>
        <w:spacing w:before="120" w:after="120"/>
        <w:rPr>
          <w:rFonts w:ascii="Arial" w:hAnsi="Arial" w:cs="Arial"/>
          <w:noProof/>
        </w:rPr>
      </w:pPr>
      <w:r w:rsidRPr="00EE5E43">
        <w:rPr>
          <w:rFonts w:ascii="Arial" w:hAnsi="Arial" w:cs="Arial"/>
          <w:noProof/>
        </w:rPr>
        <w:t xml:space="preserve">Připojení pro testování nebo pro lokalizaci místa poruchy na kabelovém vedení musí být možné v uzemněném stavu připojeného kabelového vedení. </w:t>
      </w:r>
    </w:p>
    <w:p w14:paraId="0C26349C" w14:textId="77777777" w:rsidR="000F531E" w:rsidRPr="00EE5E43" w:rsidRDefault="000F531E" w:rsidP="007A4E21">
      <w:pPr>
        <w:tabs>
          <w:tab w:val="left" w:pos="6521"/>
        </w:tabs>
        <w:spacing w:before="120" w:after="120"/>
        <w:rPr>
          <w:rFonts w:ascii="Arial" w:hAnsi="Arial" w:cs="Arial"/>
          <w:noProof/>
        </w:rPr>
      </w:pPr>
    </w:p>
    <w:p w14:paraId="0C26349D" w14:textId="77777777" w:rsidR="00750F6B" w:rsidRPr="00EE5E43" w:rsidRDefault="00750F6B"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Kryty s vysokou dielektrickou pevností pro neobsazené (rezervní) vývody</w:t>
      </w:r>
    </w:p>
    <w:p w14:paraId="0C26349E" w14:textId="77777777" w:rsidR="00750F6B" w:rsidRPr="00EE5E43" w:rsidRDefault="00F32EE7" w:rsidP="00750F6B">
      <w:pPr>
        <w:spacing w:before="60"/>
        <w:jc w:val="both"/>
        <w:rPr>
          <w:rFonts w:ascii="Arial" w:hAnsi="Arial" w:cs="Arial"/>
          <w:noProof/>
        </w:rPr>
      </w:pPr>
      <w:r w:rsidRPr="00EE5E43">
        <w:rPr>
          <w:rFonts w:ascii="Arial" w:hAnsi="Arial" w:cs="Arial"/>
          <w:noProof/>
        </w:rPr>
        <w:t>Musí být možné vložení a uchycení krytů s vysokou dielektrickou pevností u neobsazených kabelových průchodek.</w:t>
      </w:r>
    </w:p>
    <w:p w14:paraId="30B3FFF7" w14:textId="77777777" w:rsidR="004A72A3" w:rsidRPr="00EE5E43" w:rsidRDefault="004A72A3" w:rsidP="00750F6B">
      <w:pPr>
        <w:spacing w:before="60"/>
        <w:jc w:val="both"/>
        <w:rPr>
          <w:rFonts w:ascii="Arial" w:hAnsi="Arial" w:cs="Arial"/>
          <w:noProof/>
        </w:rPr>
      </w:pPr>
    </w:p>
    <w:p w14:paraId="0C2634A0" w14:textId="77777777" w:rsidR="00F32EE7" w:rsidRPr="00EE5E43" w:rsidRDefault="00F32EE7" w:rsidP="000710EB">
      <w:pPr>
        <w:numPr>
          <w:ilvl w:val="2"/>
          <w:numId w:val="2"/>
        </w:numPr>
        <w:tabs>
          <w:tab w:val="left" w:pos="6521"/>
        </w:tabs>
        <w:spacing w:before="120" w:after="120"/>
        <w:rPr>
          <w:rFonts w:ascii="Arial" w:hAnsi="Arial" w:cs="Arial"/>
          <w:b/>
          <w:noProof/>
        </w:rPr>
      </w:pPr>
      <w:r w:rsidRPr="00EE5E43">
        <w:rPr>
          <w:rFonts w:ascii="Arial" w:hAnsi="Arial" w:cs="Arial"/>
          <w:b/>
          <w:noProof/>
        </w:rPr>
        <w:t>Pole vývodu na transformátor s odpínačem a pojistkou</w:t>
      </w:r>
    </w:p>
    <w:p w14:paraId="0C2634A1" w14:textId="4256596A" w:rsidR="00F32EE7" w:rsidRDefault="00AC7653" w:rsidP="00750F6B">
      <w:pPr>
        <w:spacing w:before="60"/>
        <w:jc w:val="both"/>
        <w:rPr>
          <w:rFonts w:ascii="Arial" w:hAnsi="Arial" w:cs="Arial"/>
          <w:noProof/>
        </w:rPr>
      </w:pPr>
      <w:r w:rsidRPr="00EE5E43">
        <w:rPr>
          <w:rFonts w:ascii="Arial" w:hAnsi="Arial" w:cs="Arial"/>
          <w:noProof/>
        </w:rPr>
        <w:t xml:space="preserve">Pole vývodu na transformátor je v provedení s třípolohovým </w:t>
      </w:r>
      <w:r w:rsidR="007157D2">
        <w:rPr>
          <w:rFonts w:ascii="Arial" w:hAnsi="Arial" w:cs="Arial"/>
          <w:noProof/>
        </w:rPr>
        <w:t>s</w:t>
      </w:r>
      <w:r w:rsidRPr="00EE5E43">
        <w:rPr>
          <w:rFonts w:ascii="Arial" w:hAnsi="Arial" w:cs="Arial"/>
          <w:noProof/>
        </w:rPr>
        <w:t>pínačem (poloha ZAPNUTO – VYPNUTO – UZEM</w:t>
      </w:r>
      <w:r w:rsidR="0048276A" w:rsidRPr="00EE5E43">
        <w:rPr>
          <w:rFonts w:ascii="Arial" w:hAnsi="Arial" w:cs="Arial"/>
          <w:noProof/>
        </w:rPr>
        <w:t>NĚ</w:t>
      </w:r>
      <w:r w:rsidRPr="00EE5E43">
        <w:rPr>
          <w:rFonts w:ascii="Arial" w:hAnsi="Arial" w:cs="Arial"/>
          <w:noProof/>
        </w:rPr>
        <w:t xml:space="preserve">NO). </w:t>
      </w:r>
      <w:r w:rsidR="00F32EE7" w:rsidRPr="00EE5E43">
        <w:rPr>
          <w:rFonts w:ascii="Arial" w:hAnsi="Arial" w:cs="Arial"/>
          <w:noProof/>
        </w:rPr>
        <w:t xml:space="preserve">Pohon </w:t>
      </w:r>
      <w:r w:rsidR="007157D2">
        <w:rPr>
          <w:rFonts w:ascii="Arial" w:hAnsi="Arial" w:cs="Arial"/>
          <w:noProof/>
        </w:rPr>
        <w:t xml:space="preserve">spínače </w:t>
      </w:r>
      <w:r w:rsidR="00F32EE7" w:rsidRPr="00EE5E43">
        <w:rPr>
          <w:rFonts w:ascii="Arial" w:hAnsi="Arial" w:cs="Arial"/>
          <w:noProof/>
        </w:rPr>
        <w:t xml:space="preserve">musí být vybaven střadačovým </w:t>
      </w:r>
      <w:r w:rsidR="007157D2">
        <w:rPr>
          <w:rFonts w:ascii="Arial" w:hAnsi="Arial" w:cs="Arial"/>
          <w:noProof/>
        </w:rPr>
        <w:t xml:space="preserve">ručním </w:t>
      </w:r>
      <w:r w:rsidR="00F32EE7" w:rsidRPr="00EE5E43">
        <w:rPr>
          <w:rFonts w:ascii="Arial" w:hAnsi="Arial" w:cs="Arial"/>
          <w:noProof/>
        </w:rPr>
        <w:t xml:space="preserve">pohonem, který </w:t>
      </w:r>
      <w:r w:rsidRPr="00EE5E43">
        <w:rPr>
          <w:rFonts w:ascii="Arial" w:hAnsi="Arial" w:cs="Arial"/>
          <w:noProof/>
        </w:rPr>
        <w:t>musí na</w:t>
      </w:r>
      <w:r w:rsidR="00F32EE7" w:rsidRPr="00EE5E43">
        <w:rPr>
          <w:rFonts w:ascii="Arial" w:hAnsi="Arial" w:cs="Arial"/>
          <w:noProof/>
        </w:rPr>
        <w:t>střád</w:t>
      </w:r>
      <w:r w:rsidRPr="00EE5E43">
        <w:rPr>
          <w:rFonts w:ascii="Arial" w:hAnsi="Arial" w:cs="Arial"/>
          <w:noProof/>
        </w:rPr>
        <w:t>at do pružinového mechanismu</w:t>
      </w:r>
      <w:r w:rsidR="00F32EE7" w:rsidRPr="00EE5E43">
        <w:rPr>
          <w:rFonts w:ascii="Arial" w:hAnsi="Arial" w:cs="Arial"/>
          <w:noProof/>
        </w:rPr>
        <w:t xml:space="preserve"> </w:t>
      </w:r>
      <w:r w:rsidRPr="00EE5E43">
        <w:rPr>
          <w:rFonts w:ascii="Arial" w:hAnsi="Arial" w:cs="Arial"/>
          <w:noProof/>
        </w:rPr>
        <w:t>e</w:t>
      </w:r>
      <w:r w:rsidR="00F32EE7" w:rsidRPr="00EE5E43">
        <w:rPr>
          <w:rFonts w:ascii="Arial" w:hAnsi="Arial" w:cs="Arial"/>
          <w:noProof/>
        </w:rPr>
        <w:t xml:space="preserve">nergii nutnou pro </w:t>
      </w:r>
      <w:r w:rsidRPr="00EE5E43">
        <w:rPr>
          <w:rFonts w:ascii="Arial" w:hAnsi="Arial" w:cs="Arial"/>
          <w:noProof/>
        </w:rPr>
        <w:t xml:space="preserve">mžikové </w:t>
      </w:r>
      <w:r w:rsidR="00F32EE7" w:rsidRPr="00EE5E43">
        <w:rPr>
          <w:rFonts w:ascii="Arial" w:hAnsi="Arial" w:cs="Arial"/>
          <w:noProof/>
        </w:rPr>
        <w:t xml:space="preserve">vypnutí ve všech třech fázích současně při vybavení </w:t>
      </w:r>
      <w:r w:rsidRPr="00EE5E43">
        <w:rPr>
          <w:rFonts w:ascii="Arial" w:hAnsi="Arial" w:cs="Arial"/>
          <w:noProof/>
        </w:rPr>
        <w:t xml:space="preserve">jakékoli </w:t>
      </w:r>
      <w:r w:rsidR="00F32EE7" w:rsidRPr="00EE5E43">
        <w:rPr>
          <w:rFonts w:ascii="Arial" w:hAnsi="Arial" w:cs="Arial"/>
          <w:noProof/>
        </w:rPr>
        <w:t>poji</w:t>
      </w:r>
      <w:r w:rsidRPr="00EE5E43">
        <w:rPr>
          <w:rFonts w:ascii="Arial" w:hAnsi="Arial" w:cs="Arial"/>
          <w:noProof/>
        </w:rPr>
        <w:t>s</w:t>
      </w:r>
      <w:r w:rsidR="00F32EE7" w:rsidRPr="00EE5E43">
        <w:rPr>
          <w:rFonts w:ascii="Arial" w:hAnsi="Arial" w:cs="Arial"/>
          <w:noProof/>
        </w:rPr>
        <w:t xml:space="preserve">tky </w:t>
      </w:r>
      <w:r w:rsidR="000710EB" w:rsidRPr="00EE5E43">
        <w:rPr>
          <w:rFonts w:ascii="Arial" w:hAnsi="Arial" w:cs="Arial"/>
          <w:noProof/>
        </w:rPr>
        <w:t>IEC</w:t>
      </w:r>
      <w:r w:rsidR="00F32EE7" w:rsidRPr="00EE5E43">
        <w:rPr>
          <w:rFonts w:ascii="Arial" w:hAnsi="Arial" w:cs="Arial"/>
          <w:noProof/>
        </w:rPr>
        <w:t xml:space="preserve">. </w:t>
      </w:r>
      <w:r w:rsidR="004A72A3">
        <w:rPr>
          <w:rFonts w:ascii="Arial" w:hAnsi="Arial" w:cs="Arial"/>
          <w:noProof/>
        </w:rPr>
        <w:t xml:space="preserve">V případě použití vypínače, je nutná vypínací spoušť. </w:t>
      </w:r>
      <w:r w:rsidR="007D78F7" w:rsidRPr="00EE5E43">
        <w:rPr>
          <w:rFonts w:ascii="Arial" w:hAnsi="Arial" w:cs="Arial"/>
          <w:noProof/>
        </w:rPr>
        <w:t>Po vyb</w:t>
      </w:r>
      <w:r w:rsidR="000710EB" w:rsidRPr="00EE5E43">
        <w:rPr>
          <w:rFonts w:ascii="Arial" w:hAnsi="Arial" w:cs="Arial"/>
          <w:noProof/>
        </w:rPr>
        <w:t>a</w:t>
      </w:r>
      <w:r w:rsidR="007D78F7" w:rsidRPr="00EE5E43">
        <w:rPr>
          <w:rFonts w:ascii="Arial" w:hAnsi="Arial" w:cs="Arial"/>
          <w:noProof/>
        </w:rPr>
        <w:t xml:space="preserve">vení pojistky </w:t>
      </w:r>
      <w:r w:rsidR="000710EB" w:rsidRPr="00EE5E43">
        <w:rPr>
          <w:rFonts w:ascii="Arial" w:hAnsi="Arial" w:cs="Arial"/>
          <w:noProof/>
        </w:rPr>
        <w:t xml:space="preserve">IEC </w:t>
      </w:r>
      <w:r w:rsidR="007D78F7" w:rsidRPr="00EE5E43">
        <w:rPr>
          <w:rFonts w:ascii="Arial" w:hAnsi="Arial" w:cs="Arial"/>
          <w:noProof/>
        </w:rPr>
        <w:t xml:space="preserve">se zablokuje opětné sepnutí </w:t>
      </w:r>
      <w:r w:rsidR="007157D2">
        <w:rPr>
          <w:rFonts w:ascii="Arial" w:hAnsi="Arial" w:cs="Arial"/>
          <w:noProof/>
        </w:rPr>
        <w:t>s</w:t>
      </w:r>
      <w:r w:rsidR="007D78F7" w:rsidRPr="00EE5E43">
        <w:rPr>
          <w:rFonts w:ascii="Arial" w:hAnsi="Arial" w:cs="Arial"/>
          <w:noProof/>
        </w:rPr>
        <w:t xml:space="preserve">pínače. </w:t>
      </w:r>
      <w:r w:rsidRPr="00EE5E43">
        <w:rPr>
          <w:rFonts w:ascii="Arial" w:hAnsi="Arial" w:cs="Arial"/>
          <w:noProof/>
        </w:rPr>
        <w:t xml:space="preserve">Interakce mezi </w:t>
      </w:r>
      <w:r w:rsidR="007157D2">
        <w:rPr>
          <w:rFonts w:ascii="Arial" w:hAnsi="Arial" w:cs="Arial"/>
          <w:noProof/>
        </w:rPr>
        <w:t>s</w:t>
      </w:r>
      <w:r w:rsidRPr="00EE5E43">
        <w:rPr>
          <w:rFonts w:ascii="Arial" w:hAnsi="Arial" w:cs="Arial"/>
          <w:noProof/>
        </w:rPr>
        <w:t>pínačem a pojistkou odpovídá normě ČSN EN 62271-105.</w:t>
      </w:r>
      <w:r w:rsidR="004A72A3">
        <w:rPr>
          <w:rFonts w:ascii="Arial" w:hAnsi="Arial" w:cs="Arial"/>
          <w:noProof/>
        </w:rPr>
        <w:t xml:space="preserve"> </w:t>
      </w:r>
      <w:r w:rsidR="00F32EE7" w:rsidRPr="00EE5E43">
        <w:rPr>
          <w:rFonts w:ascii="Arial" w:hAnsi="Arial" w:cs="Arial"/>
          <w:noProof/>
        </w:rPr>
        <w:t xml:space="preserve"> </w:t>
      </w:r>
    </w:p>
    <w:p w14:paraId="2BF91AC3" w14:textId="77777777" w:rsidR="006B650D" w:rsidRPr="00EE5E43" w:rsidRDefault="006B650D" w:rsidP="00750F6B">
      <w:pPr>
        <w:spacing w:before="60"/>
        <w:jc w:val="both"/>
        <w:rPr>
          <w:rFonts w:ascii="Arial" w:hAnsi="Arial" w:cs="Arial"/>
          <w:noProof/>
        </w:rPr>
      </w:pPr>
    </w:p>
    <w:p w14:paraId="0C2634A2" w14:textId="77777777" w:rsidR="00750F6B" w:rsidRPr="00EE5E43" w:rsidRDefault="00AC7653"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Uzemňovač</w:t>
      </w:r>
    </w:p>
    <w:p w14:paraId="0C2634A3" w14:textId="75EF83B2" w:rsidR="00750F6B" w:rsidRPr="00EE5E43" w:rsidRDefault="00AC7653" w:rsidP="00750F6B">
      <w:pPr>
        <w:spacing w:before="60"/>
        <w:jc w:val="both"/>
        <w:rPr>
          <w:rFonts w:ascii="Arial" w:hAnsi="Arial" w:cs="Arial"/>
          <w:noProof/>
        </w:rPr>
      </w:pPr>
      <w:r w:rsidRPr="00EE5E43">
        <w:rPr>
          <w:rFonts w:ascii="Arial" w:hAnsi="Arial" w:cs="Arial"/>
          <w:noProof/>
        </w:rPr>
        <w:t xml:space="preserve">Vývod musí být vybaven uzemňovači před i za pojistkou. </w:t>
      </w:r>
      <w:r w:rsidR="000E4BED" w:rsidRPr="00EE5E43">
        <w:rPr>
          <w:rFonts w:ascii="Arial" w:hAnsi="Arial" w:cs="Arial"/>
          <w:noProof/>
        </w:rPr>
        <w:t xml:space="preserve">Uzemňovače musí </w:t>
      </w:r>
      <w:r w:rsidR="006C513F" w:rsidRPr="00EE5E43">
        <w:rPr>
          <w:rFonts w:ascii="Arial" w:hAnsi="Arial" w:cs="Arial"/>
          <w:noProof/>
        </w:rPr>
        <w:t>mít za</w:t>
      </w:r>
      <w:r w:rsidR="007D78F7" w:rsidRPr="00EE5E43">
        <w:rPr>
          <w:rFonts w:ascii="Arial" w:hAnsi="Arial" w:cs="Arial"/>
          <w:noProof/>
        </w:rPr>
        <w:t>p</w:t>
      </w:r>
      <w:r w:rsidR="006C513F" w:rsidRPr="00EE5E43">
        <w:rPr>
          <w:rFonts w:ascii="Arial" w:hAnsi="Arial" w:cs="Arial"/>
          <w:noProof/>
        </w:rPr>
        <w:t>ínací zkratovou odolnost</w:t>
      </w:r>
      <w:r w:rsidR="000E4BED" w:rsidRPr="00EE5E43">
        <w:rPr>
          <w:rFonts w:ascii="Arial" w:hAnsi="Arial" w:cs="Arial"/>
          <w:noProof/>
        </w:rPr>
        <w:t>. Uzemňovače jsou ovládány pružinovým pohonem.</w:t>
      </w:r>
      <w:r w:rsidR="007157D2">
        <w:rPr>
          <w:rFonts w:ascii="Arial" w:hAnsi="Arial" w:cs="Arial"/>
          <w:noProof/>
        </w:rPr>
        <w:t xml:space="preserve"> Uzemňovač před i za pojistkou je ovládán společně jedním pohonem.</w:t>
      </w:r>
    </w:p>
    <w:p w14:paraId="0C2634A4" w14:textId="77777777" w:rsidR="00565780" w:rsidRPr="00EE5E43" w:rsidRDefault="00565780"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 xml:space="preserve">Pouzdra pro pojistky </w:t>
      </w:r>
    </w:p>
    <w:p w14:paraId="0C2634A5" w14:textId="7034B976" w:rsidR="00565780" w:rsidRPr="00EE5E43" w:rsidRDefault="00565780" w:rsidP="00565780">
      <w:pPr>
        <w:spacing w:before="60"/>
        <w:jc w:val="both"/>
        <w:rPr>
          <w:rFonts w:ascii="Arial" w:hAnsi="Arial" w:cs="Arial"/>
          <w:noProof/>
        </w:rPr>
      </w:pPr>
      <w:r w:rsidRPr="00EE5E43">
        <w:rPr>
          <w:rFonts w:ascii="Arial" w:hAnsi="Arial" w:cs="Arial"/>
          <w:noProof/>
        </w:rPr>
        <w:t>Pouzdra pro pojistky</w:t>
      </w:r>
      <w:del w:id="11" w:author="Kabele, Roman" w:date="2025-03-20T13:04:00Z" w16du:dateUtc="2025-03-20T12:04:00Z">
        <w:r w:rsidRPr="00EE5E43" w:rsidDel="00680290">
          <w:rPr>
            <w:rFonts w:ascii="Arial" w:hAnsi="Arial" w:cs="Arial"/>
            <w:noProof/>
          </w:rPr>
          <w:delText xml:space="preserve"> (komory)</w:delText>
        </w:r>
      </w:del>
      <w:r w:rsidRPr="00EE5E43">
        <w:rPr>
          <w:rFonts w:ascii="Arial" w:hAnsi="Arial" w:cs="Arial"/>
          <w:noProof/>
        </w:rPr>
        <w:t xml:space="preserve"> </w:t>
      </w:r>
      <w:r w:rsidR="007157D2">
        <w:rPr>
          <w:rFonts w:ascii="Arial" w:hAnsi="Arial" w:cs="Arial"/>
          <w:noProof/>
        </w:rPr>
        <w:t>jsou</w:t>
      </w:r>
      <w:r w:rsidRPr="00EE5E43">
        <w:rPr>
          <w:rFonts w:ascii="Arial" w:hAnsi="Arial" w:cs="Arial"/>
          <w:noProof/>
        </w:rPr>
        <w:t xml:space="preserve"> umístěny mimo nádobu</w:t>
      </w:r>
      <w:r w:rsidR="007157D2">
        <w:rPr>
          <w:rFonts w:ascii="Arial" w:hAnsi="Arial" w:cs="Arial"/>
          <w:noProof/>
        </w:rPr>
        <w:t xml:space="preserve"> s plynem</w:t>
      </w:r>
      <w:ins w:id="12" w:author="Kabele, Roman" w:date="2025-03-20T13:04:00Z" w16du:dateUtc="2025-03-20T12:04:00Z">
        <w:r w:rsidR="00680290">
          <w:rPr>
            <w:rFonts w:ascii="Arial" w:hAnsi="Arial" w:cs="Arial"/>
            <w:noProof/>
          </w:rPr>
          <w:t xml:space="preserve">, </w:t>
        </w:r>
        <w:r w:rsidR="00680290" w:rsidRPr="008C52B8">
          <w:rPr>
            <w:rFonts w:ascii="Arial" w:hAnsi="Arial" w:cs="Arial"/>
            <w:noProof/>
          </w:rPr>
          <w:t>respektive přístup pro vložení pojistky musí být z kabelového prostoru, mimo nádobu s tankem.</w:t>
        </w:r>
      </w:ins>
      <w:del w:id="13" w:author="Kabele, Roman" w:date="2025-03-20T13:09:00Z" w16du:dateUtc="2025-03-20T12:09:00Z">
        <w:r w:rsidRPr="00EE5E43" w:rsidDel="005A5360">
          <w:rPr>
            <w:rFonts w:ascii="Arial" w:hAnsi="Arial" w:cs="Arial"/>
            <w:noProof/>
          </w:rPr>
          <w:delText>.</w:delText>
        </w:r>
      </w:del>
      <w:r w:rsidRPr="00EE5E43">
        <w:rPr>
          <w:rFonts w:ascii="Arial" w:hAnsi="Arial" w:cs="Arial"/>
          <w:noProof/>
        </w:rPr>
        <w:t xml:space="preserve"> Ochrana před úrazem elektrickým proudem je realizována pomocí kovového krytu ze všech stran. Pouzdra musí být provedena</w:t>
      </w:r>
      <w:r w:rsidR="00235928" w:rsidRPr="00EE5E43">
        <w:rPr>
          <w:rFonts w:ascii="Arial" w:hAnsi="Arial" w:cs="Arial"/>
          <w:noProof/>
        </w:rPr>
        <w:t xml:space="preserve"> s ochrannou proti plazivým proudům</w:t>
      </w:r>
      <w:r w:rsidRPr="00EE5E43">
        <w:rPr>
          <w:rFonts w:ascii="Arial" w:hAnsi="Arial" w:cs="Arial"/>
          <w:noProof/>
        </w:rPr>
        <w:t>, kontakty</w:t>
      </w:r>
      <w:r w:rsidR="000710EB" w:rsidRPr="00EE5E43">
        <w:rPr>
          <w:rFonts w:ascii="Arial" w:hAnsi="Arial" w:cs="Arial"/>
          <w:noProof/>
        </w:rPr>
        <w:t xml:space="preserve"> a rozměry pouzdra</w:t>
      </w:r>
      <w:r w:rsidR="0048276A" w:rsidRPr="00EE5E43">
        <w:rPr>
          <w:rFonts w:ascii="Arial" w:hAnsi="Arial" w:cs="Arial"/>
          <w:noProof/>
        </w:rPr>
        <w:t xml:space="preserve"> musí odpovídat použití pojistek IEC podle normy ČSN EN 60 282-1 </w:t>
      </w:r>
      <w:r w:rsidR="000710EB" w:rsidRPr="00EE5E43">
        <w:rPr>
          <w:rFonts w:ascii="Arial" w:hAnsi="Arial" w:cs="Arial"/>
          <w:noProof/>
        </w:rPr>
        <w:t>a kontak</w:t>
      </w:r>
      <w:r w:rsidR="001903FB">
        <w:rPr>
          <w:rFonts w:ascii="Arial" w:hAnsi="Arial" w:cs="Arial"/>
          <w:noProof/>
        </w:rPr>
        <w:t>t</w:t>
      </w:r>
      <w:r w:rsidR="000710EB" w:rsidRPr="00EE5E43">
        <w:rPr>
          <w:rFonts w:ascii="Arial" w:hAnsi="Arial" w:cs="Arial"/>
          <w:noProof/>
        </w:rPr>
        <w:t xml:space="preserve">y musí mít </w:t>
      </w:r>
      <w:r w:rsidR="00E3272B" w:rsidRPr="00EE5E43">
        <w:rPr>
          <w:rFonts w:ascii="Arial" w:hAnsi="Arial" w:cs="Arial"/>
          <w:noProof/>
        </w:rPr>
        <w:t>ochranu</w:t>
      </w:r>
      <w:r w:rsidRPr="00EE5E43">
        <w:rPr>
          <w:rFonts w:ascii="Arial" w:hAnsi="Arial" w:cs="Arial"/>
          <w:noProof/>
        </w:rPr>
        <w:t xml:space="preserve"> proti korozi. </w:t>
      </w:r>
    </w:p>
    <w:p w14:paraId="0C2634A6" w14:textId="0987B470" w:rsidR="00565780" w:rsidRDefault="00565780" w:rsidP="00565780">
      <w:pPr>
        <w:spacing w:before="60"/>
        <w:jc w:val="both"/>
        <w:rPr>
          <w:rFonts w:ascii="Arial" w:hAnsi="Arial" w:cs="Arial"/>
          <w:noProof/>
        </w:rPr>
      </w:pPr>
      <w:r w:rsidRPr="00EE5E43">
        <w:rPr>
          <w:rFonts w:ascii="Arial" w:hAnsi="Arial" w:cs="Arial"/>
          <w:noProof/>
        </w:rPr>
        <w:t xml:space="preserve">Spouštěcí mechanismus pro </w:t>
      </w:r>
      <w:r w:rsidR="00E3272B" w:rsidRPr="00EE5E43">
        <w:rPr>
          <w:rFonts w:ascii="Arial" w:hAnsi="Arial" w:cs="Arial"/>
          <w:noProof/>
        </w:rPr>
        <w:t>tří</w:t>
      </w:r>
      <w:r w:rsidRPr="00EE5E43">
        <w:rPr>
          <w:rFonts w:ascii="Arial" w:hAnsi="Arial" w:cs="Arial"/>
          <w:noProof/>
        </w:rPr>
        <w:t xml:space="preserve">pólové </w:t>
      </w:r>
      <w:r w:rsidR="00E3272B" w:rsidRPr="00EE5E43">
        <w:rPr>
          <w:rFonts w:ascii="Arial" w:hAnsi="Arial" w:cs="Arial"/>
          <w:noProof/>
        </w:rPr>
        <w:t xml:space="preserve">vypnutí odpínače v případě vybavení pojistky </w:t>
      </w:r>
      <w:r w:rsidRPr="00EE5E43">
        <w:rPr>
          <w:rFonts w:ascii="Arial" w:hAnsi="Arial" w:cs="Arial"/>
          <w:noProof/>
        </w:rPr>
        <w:t xml:space="preserve">musí být </w:t>
      </w:r>
      <w:r w:rsidR="00E3272B" w:rsidRPr="00EE5E43">
        <w:rPr>
          <w:rFonts w:ascii="Arial" w:hAnsi="Arial" w:cs="Arial"/>
          <w:noProof/>
        </w:rPr>
        <w:t>umístěno v</w:t>
      </w:r>
      <w:r w:rsidRPr="00EE5E43">
        <w:rPr>
          <w:rFonts w:ascii="Arial" w:hAnsi="Arial" w:cs="Arial"/>
          <w:noProof/>
        </w:rPr>
        <w:t>předu v případě horizontální</w:t>
      </w:r>
      <w:r w:rsidR="00E3272B" w:rsidRPr="00EE5E43">
        <w:rPr>
          <w:rFonts w:ascii="Arial" w:hAnsi="Arial" w:cs="Arial"/>
          <w:noProof/>
        </w:rPr>
        <w:t xml:space="preserve">ho uspořádání pouzder (komor) nebo </w:t>
      </w:r>
      <w:r w:rsidRPr="00EE5E43">
        <w:rPr>
          <w:rFonts w:ascii="Arial" w:hAnsi="Arial" w:cs="Arial"/>
          <w:noProof/>
        </w:rPr>
        <w:t>naho</w:t>
      </w:r>
      <w:r w:rsidR="00E3272B" w:rsidRPr="00EE5E43">
        <w:rPr>
          <w:rFonts w:ascii="Arial" w:hAnsi="Arial" w:cs="Arial"/>
          <w:noProof/>
        </w:rPr>
        <w:t xml:space="preserve">ře </w:t>
      </w:r>
      <w:r w:rsidRPr="00EE5E43">
        <w:rPr>
          <w:rFonts w:ascii="Arial" w:hAnsi="Arial" w:cs="Arial"/>
          <w:noProof/>
        </w:rPr>
        <w:t>v případě vertikální</w:t>
      </w:r>
      <w:r w:rsidR="00E3272B" w:rsidRPr="00EE5E43">
        <w:rPr>
          <w:rFonts w:ascii="Arial" w:hAnsi="Arial" w:cs="Arial"/>
          <w:noProof/>
        </w:rPr>
        <w:t>ho uspořádání pouzder</w:t>
      </w:r>
      <w:r w:rsidR="007D78F7" w:rsidRPr="00EE5E43">
        <w:rPr>
          <w:rFonts w:ascii="Arial" w:hAnsi="Arial" w:cs="Arial"/>
          <w:noProof/>
        </w:rPr>
        <w:t>.</w:t>
      </w:r>
    </w:p>
    <w:p w14:paraId="3621EA34" w14:textId="6870684B" w:rsidR="00424BC5" w:rsidRPr="00EE5E43" w:rsidRDefault="00424BC5" w:rsidP="00565780">
      <w:pPr>
        <w:spacing w:before="60"/>
        <w:jc w:val="both"/>
        <w:rPr>
          <w:rFonts w:ascii="Arial" w:hAnsi="Arial" w:cs="Arial"/>
          <w:noProof/>
        </w:rPr>
      </w:pPr>
      <w:r w:rsidRPr="00424BC5">
        <w:rPr>
          <w:rFonts w:ascii="Arial" w:hAnsi="Arial" w:cs="Arial"/>
          <w:noProof/>
        </w:rPr>
        <w:t xml:space="preserve">Výměna pojistkových vložek </w:t>
      </w:r>
      <w:r>
        <w:rPr>
          <w:rFonts w:ascii="Arial" w:hAnsi="Arial" w:cs="Arial"/>
          <w:noProof/>
        </w:rPr>
        <w:t>IEC m</w:t>
      </w:r>
      <w:r w:rsidRPr="00424BC5">
        <w:rPr>
          <w:rFonts w:ascii="Arial" w:hAnsi="Arial" w:cs="Arial"/>
          <w:noProof/>
        </w:rPr>
        <w:t xml:space="preserve">usí být možná snadno bez izolačních pomůcek a bez uvolnění kabelových </w:t>
      </w:r>
      <w:r>
        <w:rPr>
          <w:rFonts w:ascii="Arial" w:hAnsi="Arial" w:cs="Arial"/>
          <w:noProof/>
        </w:rPr>
        <w:t>konektorů.</w:t>
      </w:r>
    </w:p>
    <w:p w14:paraId="0C2634A7" w14:textId="77777777" w:rsidR="00565780" w:rsidRPr="00EE5E43" w:rsidRDefault="00E3272B"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Ochrana transformátoru</w:t>
      </w:r>
    </w:p>
    <w:p w14:paraId="64C73F4B" w14:textId="009C32F0" w:rsidR="00AC3C40" w:rsidRDefault="00565780" w:rsidP="00565780">
      <w:pPr>
        <w:spacing w:before="60"/>
        <w:jc w:val="both"/>
        <w:rPr>
          <w:rFonts w:ascii="Arial" w:hAnsi="Arial" w:cs="Arial"/>
          <w:noProof/>
        </w:rPr>
      </w:pPr>
      <w:r w:rsidRPr="00EE5E43">
        <w:rPr>
          <w:rFonts w:ascii="Arial" w:hAnsi="Arial" w:cs="Arial"/>
          <w:noProof/>
        </w:rPr>
        <w:lastRenderedPageBreak/>
        <w:t xml:space="preserve">Ochrana transformátoru se provádí pomocí </w:t>
      </w:r>
      <w:r w:rsidR="00E3272B" w:rsidRPr="00EE5E43">
        <w:rPr>
          <w:rFonts w:ascii="Arial" w:hAnsi="Arial" w:cs="Arial"/>
          <w:noProof/>
        </w:rPr>
        <w:t>p</w:t>
      </w:r>
      <w:r w:rsidRPr="00EE5E43">
        <w:rPr>
          <w:rFonts w:ascii="Arial" w:hAnsi="Arial" w:cs="Arial"/>
          <w:noProof/>
        </w:rPr>
        <w:t>ojist</w:t>
      </w:r>
      <w:r w:rsidR="00E3272B" w:rsidRPr="00EE5E43">
        <w:rPr>
          <w:rFonts w:ascii="Arial" w:hAnsi="Arial" w:cs="Arial"/>
          <w:noProof/>
        </w:rPr>
        <w:t>e</w:t>
      </w:r>
      <w:r w:rsidRPr="00EE5E43">
        <w:rPr>
          <w:rFonts w:ascii="Arial" w:hAnsi="Arial" w:cs="Arial"/>
          <w:noProof/>
        </w:rPr>
        <w:t>k</w:t>
      </w:r>
      <w:r w:rsidR="00E3272B" w:rsidRPr="00EE5E43">
        <w:rPr>
          <w:rFonts w:ascii="Arial" w:hAnsi="Arial" w:cs="Arial"/>
          <w:noProof/>
        </w:rPr>
        <w:t xml:space="preserve"> IEC (ČSN EN 60 282-1</w:t>
      </w:r>
      <w:r w:rsidR="00D328BD" w:rsidRPr="00EE5E43">
        <w:rPr>
          <w:rFonts w:ascii="Arial" w:hAnsi="Arial" w:cs="Arial"/>
          <w:noProof/>
        </w:rPr>
        <w:t xml:space="preserve"> ed.3</w:t>
      </w:r>
      <w:r w:rsidR="00E3272B" w:rsidRPr="00EE5E43">
        <w:rPr>
          <w:rFonts w:ascii="Arial" w:hAnsi="Arial" w:cs="Arial"/>
          <w:noProof/>
        </w:rPr>
        <w:t>)</w:t>
      </w:r>
      <w:r w:rsidRPr="00EE5E43">
        <w:rPr>
          <w:rFonts w:ascii="Arial" w:hAnsi="Arial" w:cs="Arial"/>
          <w:noProof/>
        </w:rPr>
        <w:t xml:space="preserve"> a </w:t>
      </w:r>
      <w:r w:rsidR="00E3272B" w:rsidRPr="00EE5E43">
        <w:rPr>
          <w:rFonts w:ascii="Arial" w:hAnsi="Arial" w:cs="Arial"/>
          <w:noProof/>
        </w:rPr>
        <w:t>tří</w:t>
      </w:r>
      <w:r w:rsidRPr="00EE5E43">
        <w:rPr>
          <w:rFonts w:ascii="Arial" w:hAnsi="Arial" w:cs="Arial"/>
          <w:noProof/>
        </w:rPr>
        <w:t xml:space="preserve">pólového </w:t>
      </w:r>
      <w:r w:rsidR="00E3272B" w:rsidRPr="00EE5E43">
        <w:rPr>
          <w:rFonts w:ascii="Arial" w:hAnsi="Arial" w:cs="Arial"/>
          <w:noProof/>
        </w:rPr>
        <w:t>spouštěcího mechanismu odpínače transformátorové odbočky. Vý</w:t>
      </w:r>
      <w:r w:rsidRPr="00EE5E43">
        <w:rPr>
          <w:rFonts w:ascii="Arial" w:hAnsi="Arial" w:cs="Arial"/>
          <w:noProof/>
        </w:rPr>
        <w:t>měna pojistky musí být možn</w:t>
      </w:r>
      <w:r w:rsidR="00E3272B" w:rsidRPr="00EE5E43">
        <w:rPr>
          <w:rFonts w:ascii="Arial" w:hAnsi="Arial" w:cs="Arial"/>
          <w:noProof/>
        </w:rPr>
        <w:t>á</w:t>
      </w:r>
      <w:r w:rsidRPr="00EE5E43">
        <w:rPr>
          <w:rFonts w:ascii="Arial" w:hAnsi="Arial" w:cs="Arial"/>
          <w:noProof/>
        </w:rPr>
        <w:t xml:space="preserve"> bez </w:t>
      </w:r>
      <w:r w:rsidR="00E3272B" w:rsidRPr="00EE5E43">
        <w:rPr>
          <w:rFonts w:ascii="Arial" w:hAnsi="Arial" w:cs="Arial"/>
          <w:noProof/>
        </w:rPr>
        <w:t xml:space="preserve">použití </w:t>
      </w:r>
      <w:r w:rsidR="00275C78" w:rsidRPr="00EE5E43">
        <w:rPr>
          <w:rFonts w:ascii="Arial" w:hAnsi="Arial" w:cs="Arial"/>
          <w:noProof/>
        </w:rPr>
        <w:t xml:space="preserve">izolačních pomůcek (nástrojů) </w:t>
      </w:r>
      <w:r w:rsidRPr="00EE5E43">
        <w:rPr>
          <w:rFonts w:ascii="Arial" w:hAnsi="Arial" w:cs="Arial"/>
          <w:noProof/>
        </w:rPr>
        <w:t xml:space="preserve"> a bez </w:t>
      </w:r>
      <w:r w:rsidR="00275C78" w:rsidRPr="00EE5E43">
        <w:rPr>
          <w:rFonts w:ascii="Arial" w:hAnsi="Arial" w:cs="Arial"/>
          <w:noProof/>
        </w:rPr>
        <w:t>odpojení</w:t>
      </w:r>
      <w:r w:rsidRPr="00EE5E43">
        <w:rPr>
          <w:rFonts w:ascii="Arial" w:hAnsi="Arial" w:cs="Arial"/>
          <w:noProof/>
        </w:rPr>
        <w:t xml:space="preserve"> kabelů. </w:t>
      </w:r>
      <w:r w:rsidR="00275C78" w:rsidRPr="00EE5E43">
        <w:rPr>
          <w:rFonts w:ascii="Arial" w:hAnsi="Arial" w:cs="Arial"/>
          <w:noProof/>
        </w:rPr>
        <w:t>Indikace vybavení pojistky vybavovacím mechanismem j</w:t>
      </w:r>
      <w:r w:rsidRPr="00EE5E43">
        <w:rPr>
          <w:rFonts w:ascii="Arial" w:hAnsi="Arial" w:cs="Arial"/>
          <w:noProof/>
        </w:rPr>
        <w:t>e prov</w:t>
      </w:r>
      <w:r w:rsidR="00275C78" w:rsidRPr="00EE5E43">
        <w:rPr>
          <w:rFonts w:ascii="Arial" w:hAnsi="Arial" w:cs="Arial"/>
          <w:noProof/>
        </w:rPr>
        <w:t>eden</w:t>
      </w:r>
      <w:r w:rsidR="00BD5065" w:rsidRPr="00EE5E43">
        <w:rPr>
          <w:rFonts w:ascii="Arial" w:hAnsi="Arial" w:cs="Arial"/>
          <w:noProof/>
        </w:rPr>
        <w:t>a</w:t>
      </w:r>
      <w:r w:rsidR="00275C78" w:rsidRPr="00EE5E43">
        <w:rPr>
          <w:rFonts w:ascii="Arial" w:hAnsi="Arial" w:cs="Arial"/>
          <w:noProof/>
        </w:rPr>
        <w:t xml:space="preserve"> </w:t>
      </w:r>
      <w:r w:rsidRPr="00EE5E43">
        <w:rPr>
          <w:rFonts w:ascii="Arial" w:hAnsi="Arial" w:cs="Arial"/>
          <w:noProof/>
        </w:rPr>
        <w:t>mechanicky.</w:t>
      </w:r>
    </w:p>
    <w:p w14:paraId="035ACAA0" w14:textId="6F862D60" w:rsidR="007157D2" w:rsidRDefault="007157D2" w:rsidP="007157D2">
      <w:pPr>
        <w:spacing w:before="60"/>
        <w:jc w:val="both"/>
        <w:rPr>
          <w:rFonts w:ascii="Arial" w:hAnsi="Arial" w:cs="Arial"/>
          <w:noProof/>
        </w:rPr>
      </w:pPr>
      <w:r w:rsidRPr="007157D2">
        <w:rPr>
          <w:rFonts w:ascii="Arial" w:hAnsi="Arial" w:cs="Arial"/>
          <w:noProof/>
        </w:rPr>
        <w:t xml:space="preserve">Spouštěcí mechanismus pro </w:t>
      </w:r>
      <w:r>
        <w:rPr>
          <w:rFonts w:ascii="Arial" w:hAnsi="Arial" w:cs="Arial"/>
          <w:noProof/>
        </w:rPr>
        <w:t xml:space="preserve">třípolové vypnutí při vybavení jedné z pojistek </w:t>
      </w:r>
      <w:r w:rsidRPr="007157D2">
        <w:rPr>
          <w:rFonts w:ascii="Arial" w:hAnsi="Arial" w:cs="Arial"/>
          <w:noProof/>
        </w:rPr>
        <w:t>musí být umístěn směrem dopředu</w:t>
      </w:r>
      <w:r>
        <w:rPr>
          <w:rFonts w:ascii="Arial" w:hAnsi="Arial" w:cs="Arial"/>
          <w:noProof/>
        </w:rPr>
        <w:t xml:space="preserve"> k obsluze, když je pouzdro na pojistky </w:t>
      </w:r>
      <w:r w:rsidRPr="007157D2">
        <w:rPr>
          <w:rFonts w:ascii="Arial" w:hAnsi="Arial" w:cs="Arial"/>
          <w:noProof/>
        </w:rPr>
        <w:t>uspořádán</w:t>
      </w:r>
      <w:r>
        <w:rPr>
          <w:rFonts w:ascii="Arial" w:hAnsi="Arial" w:cs="Arial"/>
          <w:noProof/>
        </w:rPr>
        <w:t>o</w:t>
      </w:r>
      <w:r w:rsidRPr="007157D2">
        <w:rPr>
          <w:rFonts w:ascii="Arial" w:hAnsi="Arial" w:cs="Arial"/>
          <w:noProof/>
        </w:rPr>
        <w:t xml:space="preserve"> vodorovně,</w:t>
      </w:r>
      <w:r>
        <w:rPr>
          <w:rFonts w:ascii="Arial" w:hAnsi="Arial" w:cs="Arial"/>
          <w:noProof/>
        </w:rPr>
        <w:t xml:space="preserve"> </w:t>
      </w:r>
      <w:r w:rsidRPr="007157D2">
        <w:rPr>
          <w:rFonts w:ascii="Arial" w:hAnsi="Arial" w:cs="Arial"/>
          <w:noProof/>
        </w:rPr>
        <w:t xml:space="preserve">a směrem nahoru, pokud je </w:t>
      </w:r>
      <w:r>
        <w:rPr>
          <w:rFonts w:ascii="Arial" w:hAnsi="Arial" w:cs="Arial"/>
          <w:noProof/>
        </w:rPr>
        <w:t xml:space="preserve">pouzdro </w:t>
      </w:r>
      <w:r w:rsidRPr="007157D2">
        <w:rPr>
          <w:rFonts w:ascii="Arial" w:hAnsi="Arial" w:cs="Arial"/>
          <w:noProof/>
        </w:rPr>
        <w:t>vertikálně.</w:t>
      </w:r>
    </w:p>
    <w:p w14:paraId="0C2634A9" w14:textId="77777777" w:rsidR="00275C78" w:rsidRPr="00EE5E43" w:rsidRDefault="00275C78"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AA" w14:textId="77777777" w:rsidR="00275C78" w:rsidRPr="00EE5E43" w:rsidRDefault="00275C78" w:rsidP="00275C78">
      <w:pPr>
        <w:spacing w:before="60"/>
        <w:jc w:val="both"/>
        <w:rPr>
          <w:rFonts w:ascii="Arial" w:hAnsi="Arial" w:cs="Arial"/>
          <w:noProof/>
        </w:rPr>
      </w:pPr>
      <w:r w:rsidRPr="00EE5E43">
        <w:rPr>
          <w:rFonts w:ascii="Arial" w:hAnsi="Arial" w:cs="Arial"/>
          <w:noProof/>
        </w:rPr>
        <w:t xml:space="preserve">Připojení kabelů se provádí pomocí stíněných konektorů na průchodku rozvaděče </w:t>
      </w:r>
      <w:r w:rsidR="000710EB" w:rsidRPr="00EE5E43">
        <w:rPr>
          <w:rFonts w:ascii="Arial" w:hAnsi="Arial" w:cs="Arial"/>
          <w:noProof/>
        </w:rPr>
        <w:t xml:space="preserve"> - </w:t>
      </w:r>
      <w:r w:rsidRPr="00EE5E43">
        <w:rPr>
          <w:rFonts w:ascii="Arial" w:hAnsi="Arial" w:cs="Arial"/>
          <w:noProof/>
        </w:rPr>
        <w:t>vnější kužel pro konektory 25 kV / 250 A v souladu s ČSN EN 50181.</w:t>
      </w:r>
    </w:p>
    <w:p w14:paraId="0C2634AB" w14:textId="77777777" w:rsidR="00275C78" w:rsidRPr="00EE5E43" w:rsidRDefault="00275C78" w:rsidP="00275C78">
      <w:pPr>
        <w:spacing w:before="60"/>
        <w:jc w:val="both"/>
        <w:rPr>
          <w:rFonts w:ascii="Arial" w:hAnsi="Arial" w:cs="Arial"/>
          <w:noProof/>
        </w:rPr>
      </w:pPr>
      <w:r w:rsidRPr="00EE5E43">
        <w:rPr>
          <w:rFonts w:ascii="Arial" w:hAnsi="Arial" w:cs="Arial"/>
          <w:noProof/>
        </w:rPr>
        <w:t>Sousedící pole (kabelové oddíly)  musí být odděleny pomocí plné plechové stěny.</w:t>
      </w:r>
    </w:p>
    <w:p w14:paraId="0C2634AC" w14:textId="77777777" w:rsidR="00565780" w:rsidRPr="00EE5E43" w:rsidRDefault="00E31CC4" w:rsidP="00E31CC4">
      <w:pPr>
        <w:spacing w:before="60"/>
        <w:jc w:val="both"/>
        <w:rPr>
          <w:rFonts w:ascii="Arial" w:hAnsi="Arial" w:cs="Arial"/>
          <w:noProof/>
        </w:rPr>
      </w:pPr>
      <w:r w:rsidRPr="00EE5E43">
        <w:rPr>
          <w:rFonts w:ascii="Arial" w:hAnsi="Arial" w:cs="Arial"/>
          <w:noProof/>
        </w:rPr>
        <w:t>Průchodky pro připojení kabelového propoje na transformátor musí být umístěné dopředu.</w:t>
      </w:r>
    </w:p>
    <w:p w14:paraId="0C2634AD" w14:textId="77777777" w:rsidR="00E31CC4" w:rsidRPr="00EE5E43" w:rsidRDefault="00E31CC4" w:rsidP="00E31CC4">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AE" w14:textId="77777777" w:rsidR="00E31CC4" w:rsidRPr="00EE5E43" w:rsidRDefault="00E31CC4" w:rsidP="00E31CC4">
      <w:pPr>
        <w:spacing w:before="60"/>
        <w:jc w:val="both"/>
        <w:rPr>
          <w:rFonts w:ascii="Arial" w:hAnsi="Arial" w:cs="Arial"/>
          <w:noProof/>
        </w:rPr>
      </w:pPr>
      <w:r w:rsidRPr="00EE5E43">
        <w:rPr>
          <w:rFonts w:ascii="Arial" w:hAnsi="Arial" w:cs="Arial"/>
          <w:noProof/>
        </w:rPr>
        <w:t>Každé pole musí být vybaveno třemi plastovými držáky kabelů pro vnější průměr kabelu 25 -38 mm. Kabelové držáky jsou upevněné k železnému nosníku (kabelové liště) pomocí šroubů. Nosník (kabelová lišta) musí být nastaviteln</w:t>
      </w:r>
      <w:r w:rsidR="00BD5065" w:rsidRPr="00EE5E43">
        <w:rPr>
          <w:rFonts w:ascii="Arial" w:hAnsi="Arial" w:cs="Arial"/>
          <w:noProof/>
        </w:rPr>
        <w:t>ý</w:t>
      </w:r>
      <w:r w:rsidRPr="00EE5E43">
        <w:rPr>
          <w:rFonts w:ascii="Arial" w:hAnsi="Arial" w:cs="Arial"/>
          <w:noProof/>
        </w:rPr>
        <w:t xml:space="preserve"> jak výškově, tak do hloubky a musí být uzemněn</w:t>
      </w:r>
      <w:r w:rsidR="00156A0B" w:rsidRPr="00EE5E43">
        <w:rPr>
          <w:rFonts w:ascii="Arial" w:hAnsi="Arial" w:cs="Arial"/>
          <w:noProof/>
        </w:rPr>
        <w:t>ý</w:t>
      </w:r>
      <w:r w:rsidRPr="00EE5E43">
        <w:rPr>
          <w:rFonts w:ascii="Arial" w:hAnsi="Arial" w:cs="Arial"/>
          <w:noProof/>
        </w:rPr>
        <w:t>.</w:t>
      </w:r>
    </w:p>
    <w:p w14:paraId="0C2634AF" w14:textId="63486FC9" w:rsidR="00E31CC4" w:rsidRDefault="00E31CC4" w:rsidP="00E31CC4">
      <w:pPr>
        <w:spacing w:before="60"/>
        <w:jc w:val="both"/>
        <w:rPr>
          <w:rFonts w:ascii="Arial" w:hAnsi="Arial" w:cs="Arial"/>
          <w:noProof/>
        </w:rPr>
      </w:pPr>
      <w:r w:rsidRPr="00EE5E43">
        <w:rPr>
          <w:rFonts w:ascii="Arial" w:hAnsi="Arial" w:cs="Arial"/>
          <w:noProof/>
        </w:rPr>
        <w:t>Kabelové držáky musí splňovat požadavky normy ČSN EN 61</w:t>
      </w:r>
      <w:r w:rsidR="0070275C">
        <w:rPr>
          <w:rFonts w:ascii="Arial" w:hAnsi="Arial" w:cs="Arial"/>
          <w:noProof/>
        </w:rPr>
        <w:t> </w:t>
      </w:r>
      <w:r w:rsidRPr="00EE5E43">
        <w:rPr>
          <w:rFonts w:ascii="Arial" w:hAnsi="Arial" w:cs="Arial"/>
          <w:noProof/>
        </w:rPr>
        <w:t>914.</w:t>
      </w:r>
    </w:p>
    <w:p w14:paraId="11589399" w14:textId="77777777" w:rsidR="0070275C" w:rsidRPr="002D406D" w:rsidRDefault="0070275C" w:rsidP="002D406D">
      <w:pPr>
        <w:spacing w:before="60"/>
        <w:rPr>
          <w:rFonts w:ascii="Arial" w:hAnsi="Arial" w:cs="Arial"/>
        </w:rPr>
      </w:pPr>
      <w:r w:rsidRPr="002D406D">
        <w:rPr>
          <w:rFonts w:ascii="Arial" w:hAnsi="Arial" w:cs="Arial"/>
        </w:rPr>
        <w:t>V kabelovém prostoru musí být prostor pro instalaci konektoru o zástavbové hloubce min.170 mm.</w:t>
      </w:r>
    </w:p>
    <w:p w14:paraId="0E2303F1" w14:textId="77777777" w:rsidR="0070275C" w:rsidRDefault="0070275C" w:rsidP="0070275C">
      <w:pPr>
        <w:rPr>
          <w:rFonts w:ascii="Arial" w:hAnsi="Arial" w:cs="Arial"/>
        </w:rPr>
      </w:pPr>
      <w:r w:rsidRPr="002D406D">
        <w:rPr>
          <w:rFonts w:ascii="Arial" w:hAnsi="Arial" w:cs="Arial"/>
        </w:rPr>
        <w:t>Obrázek kabelového prostoru:</w:t>
      </w:r>
    </w:p>
    <w:p w14:paraId="3C9B2511" w14:textId="45ECFEDC" w:rsidR="0070275C" w:rsidRPr="00EE5E43" w:rsidRDefault="0070275C" w:rsidP="002D406D">
      <w:pPr>
        <w:spacing w:before="60"/>
        <w:jc w:val="center"/>
        <w:rPr>
          <w:rFonts w:ascii="Arial" w:hAnsi="Arial" w:cs="Arial"/>
          <w:noProof/>
        </w:rPr>
      </w:pPr>
      <w:r>
        <w:rPr>
          <w:rFonts w:ascii="Arial" w:hAnsi="Arial" w:cs="Arial"/>
          <w:noProof/>
        </w:rPr>
        <w:drawing>
          <wp:inline distT="0" distB="0" distL="0" distR="0" wp14:anchorId="026A9E16" wp14:editId="2186CE53">
            <wp:extent cx="1259457" cy="2518913"/>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74860" cy="2549719"/>
                    </a:xfrm>
                    <a:prstGeom prst="rect">
                      <a:avLst/>
                    </a:prstGeom>
                    <a:noFill/>
                    <a:ln>
                      <a:noFill/>
                    </a:ln>
                  </pic:spPr>
                </pic:pic>
              </a:graphicData>
            </a:graphic>
          </wp:inline>
        </w:drawing>
      </w:r>
    </w:p>
    <w:p w14:paraId="0C2634B0" w14:textId="77777777" w:rsidR="006637BF" w:rsidRPr="00EE5E43" w:rsidRDefault="006637BF" w:rsidP="00E31CC4">
      <w:pPr>
        <w:spacing w:before="60"/>
        <w:jc w:val="both"/>
        <w:rPr>
          <w:rFonts w:ascii="Arial" w:hAnsi="Arial" w:cs="Arial"/>
          <w:noProof/>
        </w:rPr>
      </w:pPr>
    </w:p>
    <w:p w14:paraId="0C2634B1" w14:textId="77777777" w:rsidR="00861947" w:rsidRPr="00EE5E43" w:rsidRDefault="00E31CC4" w:rsidP="0086194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B2" w14:textId="77777777" w:rsidR="00565780" w:rsidRPr="00EE5E43" w:rsidRDefault="00E31CC4" w:rsidP="00861947">
      <w:pPr>
        <w:tabs>
          <w:tab w:val="left" w:pos="6521"/>
        </w:tabs>
        <w:spacing w:before="120" w:after="120"/>
        <w:rPr>
          <w:rFonts w:ascii="Arial" w:hAnsi="Arial" w:cs="Arial"/>
          <w:b/>
          <w:noProof/>
        </w:rPr>
      </w:pPr>
      <w:r w:rsidRPr="00EE5E43">
        <w:rPr>
          <w:rFonts w:ascii="Arial" w:hAnsi="Arial" w:cs="Arial"/>
          <w:noProof/>
        </w:rPr>
        <w:t>Pro připojení stínění kabelu a kabelového souboru (konektoru) musí být v kabelovém oddílu uzemňovací lišta vybavená dvěm</w:t>
      </w:r>
      <w:r w:rsidR="00156A0B" w:rsidRPr="00EE5E43">
        <w:rPr>
          <w:rFonts w:ascii="Arial" w:hAnsi="Arial" w:cs="Arial"/>
          <w:noProof/>
        </w:rPr>
        <w:t>a</w:t>
      </w:r>
      <w:r w:rsidRPr="00EE5E43">
        <w:rPr>
          <w:rFonts w:ascii="Arial" w:hAnsi="Arial" w:cs="Arial"/>
          <w:noProof/>
        </w:rPr>
        <w:t xml:space="preserve"> uzemňovacími šrouby M10 na jednu fázi (jednu žílu)</w:t>
      </w:r>
      <w:r w:rsidR="00861947" w:rsidRPr="00EE5E43">
        <w:rPr>
          <w:rFonts w:ascii="Arial" w:hAnsi="Arial" w:cs="Arial"/>
          <w:noProof/>
        </w:rPr>
        <w:t xml:space="preserve"> včetně podložky, pérové podložky a matice</w:t>
      </w:r>
      <w:r w:rsidRPr="00EE5E43">
        <w:rPr>
          <w:rFonts w:ascii="Arial" w:hAnsi="Arial" w:cs="Arial"/>
          <w:noProof/>
        </w:rPr>
        <w:t>. Uzemňovací lišta musí být umístěna v přední části kabelového oddílu (před jednožilovými kabely).</w:t>
      </w:r>
    </w:p>
    <w:p w14:paraId="0C2634B3" w14:textId="77777777" w:rsidR="00565780" w:rsidRPr="00EE5E43" w:rsidRDefault="00565780" w:rsidP="00E31CC4">
      <w:pPr>
        <w:spacing w:before="60"/>
        <w:jc w:val="both"/>
        <w:rPr>
          <w:rFonts w:ascii="Arial" w:hAnsi="Arial" w:cs="Arial"/>
          <w:noProof/>
        </w:rPr>
      </w:pPr>
    </w:p>
    <w:p w14:paraId="0C2634B4" w14:textId="77777777" w:rsidR="000F531E" w:rsidRPr="00EE5E43" w:rsidRDefault="000F531E" w:rsidP="000F531E">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Pole vývodu s vypínačem </w:t>
      </w:r>
    </w:p>
    <w:p w14:paraId="0C2634B5" w14:textId="77777777" w:rsidR="005E4E16" w:rsidRPr="00EE5E43" w:rsidRDefault="005E4E16" w:rsidP="005E4E16">
      <w:pPr>
        <w:spacing w:before="60"/>
        <w:jc w:val="both"/>
        <w:rPr>
          <w:rFonts w:ascii="Arial" w:hAnsi="Arial" w:cs="Arial"/>
          <w:noProof/>
        </w:rPr>
      </w:pPr>
      <w:r w:rsidRPr="00EE5E43">
        <w:rPr>
          <w:rFonts w:ascii="Arial" w:hAnsi="Arial" w:cs="Arial"/>
          <w:noProof/>
        </w:rPr>
        <w:t xml:space="preserve">Pole kabelového vývodu s vypínačem je v provedení </w:t>
      </w:r>
      <w:r w:rsidR="00CB06BD" w:rsidRPr="00EE5E43">
        <w:rPr>
          <w:rFonts w:ascii="Arial" w:hAnsi="Arial" w:cs="Arial"/>
          <w:noProof/>
        </w:rPr>
        <w:t xml:space="preserve">s vypínačem se střadačovým pohonem a </w:t>
      </w:r>
      <w:r w:rsidRPr="00EE5E43">
        <w:rPr>
          <w:rFonts w:ascii="Arial" w:hAnsi="Arial" w:cs="Arial"/>
          <w:noProof/>
        </w:rPr>
        <w:t>s třípolohovým odp</w:t>
      </w:r>
      <w:r w:rsidR="00CB06BD" w:rsidRPr="00EE5E43">
        <w:rPr>
          <w:rFonts w:ascii="Arial" w:hAnsi="Arial" w:cs="Arial"/>
          <w:noProof/>
        </w:rPr>
        <w:t>ojova</w:t>
      </w:r>
      <w:r w:rsidRPr="00EE5E43">
        <w:rPr>
          <w:rFonts w:ascii="Arial" w:hAnsi="Arial" w:cs="Arial"/>
          <w:noProof/>
        </w:rPr>
        <w:t>čem (poloha ZAPNUTO – VYPNUTO – UZEM</w:t>
      </w:r>
      <w:r w:rsidR="00CB06BD" w:rsidRPr="00EE5E43">
        <w:rPr>
          <w:rFonts w:ascii="Arial" w:hAnsi="Arial" w:cs="Arial"/>
          <w:noProof/>
        </w:rPr>
        <w:t>NĚ</w:t>
      </w:r>
      <w:r w:rsidRPr="00EE5E43">
        <w:rPr>
          <w:rFonts w:ascii="Arial" w:hAnsi="Arial" w:cs="Arial"/>
          <w:noProof/>
        </w:rPr>
        <w:t>NO) s ručním pružinovým mžikovým pohonem</w:t>
      </w:r>
      <w:r w:rsidR="00D5108C" w:rsidRPr="00EE5E43">
        <w:rPr>
          <w:rFonts w:ascii="Arial" w:hAnsi="Arial" w:cs="Arial"/>
          <w:noProof/>
        </w:rPr>
        <w:t>.</w:t>
      </w:r>
    </w:p>
    <w:p w14:paraId="0C2634B6" w14:textId="77777777" w:rsidR="009D0AF1" w:rsidRPr="00EE5E43" w:rsidRDefault="009D0AF1" w:rsidP="005E4E16">
      <w:pPr>
        <w:spacing w:before="60"/>
        <w:jc w:val="both"/>
        <w:rPr>
          <w:rFonts w:ascii="Arial" w:hAnsi="Arial" w:cs="Arial"/>
          <w:noProof/>
        </w:rPr>
      </w:pPr>
    </w:p>
    <w:p w14:paraId="0C2634B8" w14:textId="77777777" w:rsidR="000F531E" w:rsidRPr="00EE5E43" w:rsidRDefault="000F531E" w:rsidP="000F531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Ovládání</w:t>
      </w:r>
    </w:p>
    <w:p w14:paraId="0C2634B9" w14:textId="77777777" w:rsidR="000F531E" w:rsidRPr="00EE5E43" w:rsidRDefault="000F531E" w:rsidP="000F531E">
      <w:pPr>
        <w:spacing w:before="60"/>
        <w:jc w:val="both"/>
        <w:rPr>
          <w:rFonts w:ascii="Arial" w:hAnsi="Arial" w:cs="Arial"/>
          <w:noProof/>
        </w:rPr>
      </w:pPr>
      <w:r w:rsidRPr="00EE5E43">
        <w:rPr>
          <w:rFonts w:ascii="Arial" w:hAnsi="Arial" w:cs="Arial"/>
          <w:noProof/>
        </w:rPr>
        <w:t>Ovládání spínacích přístrojů se provádí pomocí samostatných ovládacích pák, nebo společnou ovládací pákou s různými kužely pro pohon odpínače a pro pohon uzemňovače. Spínací páky, nebo kužele, pro pohon uzemňovače budou mít červené identifikační označení.</w:t>
      </w:r>
    </w:p>
    <w:p w14:paraId="0C2634BA" w14:textId="77777777" w:rsidR="000F531E" w:rsidRPr="00EE5E43" w:rsidRDefault="000F531E" w:rsidP="000F531E">
      <w:pPr>
        <w:spacing w:before="60"/>
        <w:jc w:val="both"/>
        <w:rPr>
          <w:rFonts w:ascii="Arial" w:hAnsi="Arial" w:cs="Arial"/>
          <w:noProof/>
        </w:rPr>
      </w:pPr>
      <w:r w:rsidRPr="00EE5E43">
        <w:rPr>
          <w:rFonts w:ascii="Arial" w:hAnsi="Arial" w:cs="Arial"/>
          <w:noProof/>
        </w:rPr>
        <w:t xml:space="preserve">Požadavek na sílu pro ovládání pohonu by měl být 50 N až 250 N na ovládací ose. </w:t>
      </w:r>
    </w:p>
    <w:p w14:paraId="0C2634BB" w14:textId="77777777" w:rsidR="000F531E" w:rsidRPr="00EE5E43" w:rsidRDefault="000F531E" w:rsidP="000F531E">
      <w:pPr>
        <w:spacing w:before="60"/>
        <w:jc w:val="both"/>
        <w:rPr>
          <w:rFonts w:ascii="Arial" w:hAnsi="Arial" w:cs="Arial"/>
          <w:noProof/>
        </w:rPr>
      </w:pPr>
      <w:r w:rsidRPr="00EE5E43">
        <w:rPr>
          <w:rFonts w:ascii="Arial" w:hAnsi="Arial" w:cs="Arial"/>
          <w:noProof/>
        </w:rPr>
        <w:lastRenderedPageBreak/>
        <w:t>Pohony musí být navrženy tak, aby spínací procesy pro odpínač ON / OFF a pro uzemňovač ON / OFF byly provedeny v od sebe oddělených pracovních krocích. Přímé kontinuální přepínání, např. přepnutí odpínače z polohy ON na OFF se současným zapnutím uzemňovače do polohy ON je nepřípustné.</w:t>
      </w:r>
    </w:p>
    <w:p w14:paraId="0C2634BC" w14:textId="0E8466C9" w:rsidR="000F531E" w:rsidRDefault="000F531E" w:rsidP="000F531E">
      <w:pPr>
        <w:spacing w:before="60"/>
        <w:jc w:val="both"/>
        <w:rPr>
          <w:rFonts w:ascii="Arial" w:hAnsi="Arial" w:cs="Arial"/>
          <w:noProof/>
        </w:rPr>
      </w:pPr>
      <w:r w:rsidRPr="00EE5E43">
        <w:rPr>
          <w:rFonts w:ascii="Arial" w:hAnsi="Arial" w:cs="Arial"/>
          <w:noProof/>
        </w:rPr>
        <w:t>Ovládací páka musí být vedena příslušnými kulisami (přípravky) takovým způsobem, že axiální a radiální pohyby během spínacího procesu jsou vyloučeny.</w:t>
      </w:r>
    </w:p>
    <w:p w14:paraId="0867EC7D" w14:textId="77777777" w:rsidR="006B650D" w:rsidRPr="00EE5E43" w:rsidRDefault="006B650D" w:rsidP="000F531E">
      <w:pPr>
        <w:spacing w:before="60"/>
        <w:jc w:val="both"/>
        <w:rPr>
          <w:rFonts w:ascii="Arial" w:hAnsi="Arial" w:cs="Arial"/>
          <w:noProof/>
        </w:rPr>
      </w:pPr>
    </w:p>
    <w:p w14:paraId="0C2634BD"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BE" w14:textId="77777777" w:rsidR="005E310E" w:rsidRPr="00EE5E43" w:rsidRDefault="005E310E" w:rsidP="005E310E">
      <w:pPr>
        <w:spacing w:before="60"/>
        <w:jc w:val="both"/>
        <w:rPr>
          <w:rFonts w:ascii="Arial" w:hAnsi="Arial" w:cs="Arial"/>
          <w:noProof/>
        </w:rPr>
      </w:pPr>
      <w:r w:rsidRPr="00EE5E43">
        <w:rPr>
          <w:rFonts w:ascii="Arial" w:hAnsi="Arial" w:cs="Arial"/>
          <w:noProof/>
        </w:rPr>
        <w:t>Připojení kabelů se provádí pomocí stíněných konektorů na průchodku rozvaděče (vnější kužel s vnitřním závitem M16 pro konektory 25 kV / 630 A v souladu s ČSN EN 50181).</w:t>
      </w:r>
    </w:p>
    <w:p w14:paraId="0C2634BF" w14:textId="77777777" w:rsidR="005E310E" w:rsidRPr="00EE5E43" w:rsidRDefault="005E310E" w:rsidP="005E310E">
      <w:pPr>
        <w:spacing w:before="60"/>
        <w:jc w:val="both"/>
        <w:rPr>
          <w:rFonts w:ascii="Arial" w:hAnsi="Arial" w:cs="Arial"/>
          <w:noProof/>
        </w:rPr>
      </w:pPr>
      <w:r w:rsidRPr="00EE5E43">
        <w:rPr>
          <w:rFonts w:ascii="Arial" w:hAnsi="Arial" w:cs="Arial"/>
          <w:noProof/>
        </w:rPr>
        <w:t>Sousedící pole (kabelové oddíly)  musí být odděleny pomocí plné plechové stěny.</w:t>
      </w:r>
    </w:p>
    <w:p w14:paraId="0C2634C0"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Musí být zajištěna dostatečná minimální hloubka v připojovací části kabelového prostoru pro připojení kabelového vedení včetně svodičů přepětí pomocí stíněných konektorů na průchodku rozvaděče. Musí být proto dodržena minimální světlá hloubka 195 mm, měřeno od povrchu vnějšího kužele průchodky k vnitřní straně odnímatelných dveří, nebo dodatečné desce na odnímatelných dveřích, viz. obrázek níže. Při splnění tohoto požadavku musí být možná montáž stíněného konektoru včetně omezovače přepětí s celkovou délkou 290 mm. </w:t>
      </w:r>
    </w:p>
    <w:p w14:paraId="0C2634C1" w14:textId="631E9B57" w:rsidR="005E310E" w:rsidRPr="00EE5E43" w:rsidRDefault="005E310E" w:rsidP="005E310E">
      <w:pPr>
        <w:spacing w:before="60"/>
        <w:jc w:val="both"/>
        <w:rPr>
          <w:rFonts w:ascii="Arial" w:hAnsi="Arial" w:cs="Arial"/>
          <w:noProof/>
        </w:rPr>
      </w:pPr>
      <w:r w:rsidRPr="00EE5E43">
        <w:rPr>
          <w:rFonts w:ascii="Arial" w:hAnsi="Arial" w:cs="Arial"/>
          <w:noProof/>
        </w:rPr>
        <w:t>Instalace svodiče přepětí paralelně na kabelové konektory musí být možná se standardním krytem kabelové</w:t>
      </w:r>
      <w:r w:rsidR="000737E0">
        <w:rPr>
          <w:rFonts w:ascii="Arial" w:hAnsi="Arial" w:cs="Arial"/>
          <w:noProof/>
        </w:rPr>
        <w:t>ho</w:t>
      </w:r>
      <w:r w:rsidRPr="00EE5E43">
        <w:rPr>
          <w:rFonts w:ascii="Arial" w:hAnsi="Arial" w:cs="Arial"/>
          <w:noProof/>
        </w:rPr>
        <w:t xml:space="preserve"> prostoru (krytem bez přesahu kabelového prostoru, bez zvětšení půdorysu rozvaděče).</w:t>
      </w:r>
    </w:p>
    <w:p w14:paraId="0C2634C2" w14:textId="36DA9C44" w:rsidR="005E310E" w:rsidRDefault="005E310E" w:rsidP="005E310E">
      <w:pPr>
        <w:spacing w:before="60"/>
        <w:jc w:val="both"/>
        <w:rPr>
          <w:rFonts w:ascii="Arial" w:hAnsi="Arial" w:cs="Arial"/>
          <w:noProof/>
        </w:rPr>
      </w:pPr>
      <w:r w:rsidRPr="00EE5E43">
        <w:rPr>
          <w:rFonts w:ascii="Arial" w:hAnsi="Arial" w:cs="Arial"/>
          <w:noProof/>
        </w:rPr>
        <w:t xml:space="preserve"> Obrázek kabelového prostoru:</w:t>
      </w:r>
    </w:p>
    <w:p w14:paraId="7BA9B3D7" w14:textId="58F5DCC1" w:rsidR="007E230F" w:rsidRPr="00EE5E43" w:rsidRDefault="007E230F" w:rsidP="007E230F">
      <w:pPr>
        <w:spacing w:before="60"/>
        <w:jc w:val="center"/>
        <w:rPr>
          <w:rFonts w:ascii="Arial" w:hAnsi="Arial" w:cs="Arial"/>
          <w:noProof/>
        </w:rPr>
      </w:pPr>
      <w:r>
        <w:rPr>
          <w:rFonts w:ascii="Arial" w:hAnsi="Arial" w:cs="Arial"/>
          <w:noProof/>
        </w:rPr>
        <w:drawing>
          <wp:inline distT="0" distB="0" distL="0" distR="0" wp14:anchorId="6B22CDAC" wp14:editId="31393F77">
            <wp:extent cx="1263650" cy="19304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3650" cy="1930400"/>
                    </a:xfrm>
                    <a:prstGeom prst="rect">
                      <a:avLst/>
                    </a:prstGeom>
                    <a:noFill/>
                    <a:ln>
                      <a:noFill/>
                    </a:ln>
                  </pic:spPr>
                </pic:pic>
              </a:graphicData>
            </a:graphic>
          </wp:inline>
        </w:drawing>
      </w:r>
    </w:p>
    <w:p w14:paraId="0C2634C3" w14:textId="25B8296C" w:rsidR="005E310E" w:rsidRPr="00EE5E43" w:rsidRDefault="005E310E" w:rsidP="005E310E">
      <w:pPr>
        <w:spacing w:before="60"/>
        <w:jc w:val="center"/>
        <w:rPr>
          <w:rFonts w:ascii="Arial" w:hAnsi="Arial" w:cs="Arial"/>
          <w:noProof/>
        </w:rPr>
      </w:pPr>
    </w:p>
    <w:p w14:paraId="0C2634C4" w14:textId="77777777" w:rsidR="005E310E" w:rsidRPr="00EE5E43" w:rsidRDefault="005E310E" w:rsidP="005E310E">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C5"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Poloha kabelových konektorů odchozích kabelů musí být v uspořádání z přední strany (všech tří fází). </w:t>
      </w:r>
    </w:p>
    <w:p w14:paraId="7A22B0EB" w14:textId="658632AA" w:rsidR="007E230F" w:rsidRPr="00EE5E43" w:rsidRDefault="005E310E" w:rsidP="007E230F">
      <w:pPr>
        <w:spacing w:before="60"/>
        <w:jc w:val="both"/>
        <w:rPr>
          <w:rFonts w:ascii="Arial" w:hAnsi="Arial" w:cs="Arial"/>
          <w:noProof/>
        </w:rPr>
      </w:pPr>
      <w:r w:rsidRPr="00EE5E43">
        <w:rPr>
          <w:rFonts w:ascii="Arial" w:hAnsi="Arial" w:cs="Arial"/>
          <w:noProof/>
        </w:rPr>
        <w:t xml:space="preserve">Každé pole musí být vybaveno třemi plastovými držáky kabelů pro vnější průměr kabelu </w:t>
      </w:r>
      <w:r w:rsidR="00B20B6F">
        <w:rPr>
          <w:rFonts w:ascii="Arial" w:hAnsi="Arial" w:cs="Arial"/>
          <w:noProof/>
        </w:rPr>
        <w:t>26</w:t>
      </w:r>
      <w:r w:rsidRPr="00EE5E43">
        <w:rPr>
          <w:rFonts w:ascii="Arial" w:hAnsi="Arial" w:cs="Arial"/>
          <w:noProof/>
        </w:rPr>
        <w:t xml:space="preserve"> -50 mm. Kabelové držáky jsou upevněné k železnému nosníku (kabelové liště) pomocí šroubů. Nosník (kabelová lišta) musí být nastavitelná jak výškově, tak do hloubky a musí být uzemněná.</w:t>
      </w:r>
      <w:r w:rsidR="007E230F" w:rsidRPr="007E230F">
        <w:rPr>
          <w:rFonts w:ascii="Arial" w:hAnsi="Arial" w:cs="Arial"/>
          <w:noProof/>
        </w:rPr>
        <w:t xml:space="preserve"> </w:t>
      </w:r>
      <w:r w:rsidR="007E230F" w:rsidRPr="007157D2">
        <w:rPr>
          <w:rFonts w:ascii="Arial" w:hAnsi="Arial" w:cs="Arial"/>
          <w:noProof/>
        </w:rPr>
        <w:t>Vzdálenost od středu vnější kuželové průchodky k první příchytce kabelu je minimálně 400 mm. Vedení kabelu je směrem dolů.</w:t>
      </w:r>
    </w:p>
    <w:p w14:paraId="13A659BC" w14:textId="2F939469" w:rsidR="007E230F" w:rsidRDefault="005E310E" w:rsidP="007E230F">
      <w:pPr>
        <w:spacing w:before="60"/>
        <w:jc w:val="both"/>
        <w:rPr>
          <w:rFonts w:ascii="Arial" w:hAnsi="Arial" w:cs="Arial"/>
          <w:noProof/>
        </w:rPr>
      </w:pPr>
      <w:r w:rsidRPr="00EE5E43">
        <w:rPr>
          <w:rFonts w:ascii="Arial" w:hAnsi="Arial" w:cs="Arial"/>
          <w:noProof/>
        </w:rPr>
        <w:t>Kabelové držáky musí splňovat požadavky normy ČSN EN 61</w:t>
      </w:r>
      <w:r w:rsidR="00EE5E43" w:rsidRPr="00EE5E43">
        <w:rPr>
          <w:rFonts w:ascii="Arial" w:hAnsi="Arial" w:cs="Arial"/>
          <w:noProof/>
        </w:rPr>
        <w:t> </w:t>
      </w:r>
      <w:r w:rsidRPr="00EE5E43">
        <w:rPr>
          <w:rFonts w:ascii="Arial" w:hAnsi="Arial" w:cs="Arial"/>
          <w:noProof/>
        </w:rPr>
        <w:t>914.</w:t>
      </w:r>
      <w:r w:rsidR="007E230F" w:rsidRPr="007E230F">
        <w:rPr>
          <w:rFonts w:ascii="Arial" w:hAnsi="Arial" w:cs="Arial"/>
          <w:noProof/>
        </w:rPr>
        <w:t xml:space="preserve"> </w:t>
      </w:r>
      <w:r w:rsidR="007E230F">
        <w:rPr>
          <w:rFonts w:ascii="Arial" w:hAnsi="Arial" w:cs="Arial"/>
          <w:noProof/>
        </w:rPr>
        <w:t>Musí být mmožné přichycení kabelů o průměru 26 až 50 mm.</w:t>
      </w:r>
    </w:p>
    <w:p w14:paraId="0C2634C8"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C9" w14:textId="77777777" w:rsidR="005E310E" w:rsidRPr="00EE5E43" w:rsidRDefault="005E310E" w:rsidP="005E310E">
      <w:pPr>
        <w:spacing w:before="60"/>
        <w:jc w:val="both"/>
        <w:rPr>
          <w:rFonts w:ascii="Arial" w:hAnsi="Arial" w:cs="Arial"/>
          <w:noProof/>
        </w:rPr>
      </w:pPr>
      <w:r w:rsidRPr="00EE5E43">
        <w:rPr>
          <w:rFonts w:ascii="Arial" w:hAnsi="Arial" w:cs="Arial"/>
          <w:noProof/>
        </w:rPr>
        <w:t>Pro připojení stínění kabelu a kabelového souboru (konektoru) musí být v kabelovém oddílu uzemňovací lišta vybavená dvěma uzemňovacími šrouby M10 na jednu fázi (jednu žílu) včetně podložky, pérové podložky a matice. Uzemňovací lišta musí být umístěna v přední části kabelového oddílu (před jednožilovými kabely).</w:t>
      </w:r>
    </w:p>
    <w:p w14:paraId="0C2634CA"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Testy kabelů</w:t>
      </w:r>
    </w:p>
    <w:p w14:paraId="0C2634CB" w14:textId="77777777" w:rsidR="005E310E" w:rsidRPr="00EE5E43" w:rsidRDefault="005E310E" w:rsidP="005E310E">
      <w:pPr>
        <w:spacing w:before="60"/>
        <w:jc w:val="both"/>
        <w:rPr>
          <w:rFonts w:ascii="Arial" w:hAnsi="Arial" w:cs="Arial"/>
          <w:noProof/>
        </w:rPr>
      </w:pPr>
      <w:r w:rsidRPr="00EE5E43">
        <w:rPr>
          <w:rFonts w:ascii="Arial" w:hAnsi="Arial" w:cs="Arial"/>
          <w:noProof/>
        </w:rPr>
        <w:t>Rozvaděč včetně částí spojených s připojeným kabelovým vedením musí odolat případným napěťovým a mechanickým namáháním během napěťových zkoušek připojeného kabelového vedení stejně jako musí být dodrženy bezpečné vzdálenosti při běžném provozu v souladu s ČSN EN 62 271-200. Zkoušky kabelových vedení se provádí dle PNE 34 7626.</w:t>
      </w:r>
    </w:p>
    <w:p w14:paraId="0C2634CC" w14:textId="77777777" w:rsidR="005E310E" w:rsidRPr="00EE5E43" w:rsidRDefault="005E310E" w:rsidP="005E310E">
      <w:pPr>
        <w:tabs>
          <w:tab w:val="left" w:pos="6521"/>
        </w:tabs>
        <w:spacing w:before="120" w:after="120"/>
        <w:rPr>
          <w:rFonts w:ascii="Arial" w:hAnsi="Arial" w:cs="Arial"/>
          <w:noProof/>
        </w:rPr>
      </w:pPr>
      <w:r w:rsidRPr="00EE5E43">
        <w:rPr>
          <w:rFonts w:ascii="Arial" w:hAnsi="Arial" w:cs="Arial"/>
          <w:noProof/>
        </w:rPr>
        <w:t>Musí být možné provést zkoušku na kabelovém vývodu v každém případě také s provozním napětím na sběrnici (při vypnutém měřeném vývodu) rozvaděče nebo sestavy rozvaděčů po celou dobu životnosti (za normálních provozních podmínek).</w:t>
      </w:r>
    </w:p>
    <w:p w14:paraId="0C2634CD" w14:textId="77777777" w:rsidR="006637BF" w:rsidRPr="00EE5E43" w:rsidRDefault="005E310E" w:rsidP="005E310E">
      <w:pPr>
        <w:tabs>
          <w:tab w:val="left" w:pos="6521"/>
        </w:tabs>
        <w:spacing w:before="120" w:after="120"/>
        <w:rPr>
          <w:rFonts w:ascii="Arial" w:hAnsi="Arial" w:cs="Arial"/>
          <w:noProof/>
        </w:rPr>
      </w:pPr>
      <w:r w:rsidRPr="00EE5E43">
        <w:rPr>
          <w:rFonts w:ascii="Arial" w:hAnsi="Arial" w:cs="Arial"/>
          <w:noProof/>
        </w:rPr>
        <w:lastRenderedPageBreak/>
        <w:t>Připojení pro testování nebo pro lokalizaci místa poruchy na kabelovém vedení musí být možné v uzemněném stavu připojeného kabelového vedení.</w:t>
      </w:r>
    </w:p>
    <w:p w14:paraId="05E4C219" w14:textId="2037A6F1" w:rsidR="006B650D" w:rsidRPr="00EE5E43" w:rsidRDefault="005E310E" w:rsidP="005E310E">
      <w:pPr>
        <w:tabs>
          <w:tab w:val="left" w:pos="6521"/>
        </w:tabs>
        <w:spacing w:before="120" w:after="120"/>
        <w:rPr>
          <w:rFonts w:ascii="Arial" w:hAnsi="Arial" w:cs="Arial"/>
          <w:noProof/>
        </w:rPr>
      </w:pPr>
      <w:r w:rsidRPr="00EE5E43">
        <w:rPr>
          <w:rFonts w:ascii="Arial" w:hAnsi="Arial" w:cs="Arial"/>
          <w:noProof/>
        </w:rPr>
        <w:t xml:space="preserve"> </w:t>
      </w:r>
    </w:p>
    <w:p w14:paraId="0C2634CF" w14:textId="21F26AB4" w:rsidR="00D65AFB" w:rsidRPr="00EE5E43" w:rsidRDefault="00D65AFB" w:rsidP="00D65AFB">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Pole měření </w:t>
      </w:r>
      <w:r w:rsidR="005F230E" w:rsidRPr="00A17BF6">
        <w:rPr>
          <w:rFonts w:ascii="Arial" w:hAnsi="Arial" w:cs="Arial"/>
          <w:b/>
          <w:i/>
          <w:iCs/>
          <w:noProof/>
        </w:rPr>
        <w:t>(v případě, že bude součástí nabídky)</w:t>
      </w:r>
    </w:p>
    <w:p w14:paraId="0C2634D0" w14:textId="5AE43669" w:rsidR="00D65AFB" w:rsidRPr="00EE5E43" w:rsidRDefault="00D65AFB" w:rsidP="00D65AFB">
      <w:pPr>
        <w:spacing w:before="60"/>
        <w:jc w:val="both"/>
        <w:rPr>
          <w:rFonts w:ascii="Arial" w:hAnsi="Arial" w:cs="Arial"/>
          <w:noProof/>
        </w:rPr>
      </w:pPr>
      <w:r w:rsidRPr="00EE5E43">
        <w:rPr>
          <w:rFonts w:ascii="Arial" w:hAnsi="Arial" w:cs="Arial"/>
          <w:noProof/>
        </w:rPr>
        <w:t>Je požadováno kovově kryté pole rozvaděče</w:t>
      </w:r>
      <w:r w:rsidR="00B90EC5" w:rsidRPr="00EE5E43">
        <w:rPr>
          <w:rFonts w:ascii="Arial" w:hAnsi="Arial" w:cs="Arial"/>
        </w:rPr>
        <w:t>, prostor pro montáž MTP a MTN je požadován</w:t>
      </w:r>
      <w:r w:rsidRPr="00EE5E43">
        <w:rPr>
          <w:rFonts w:ascii="Arial" w:hAnsi="Arial" w:cs="Arial"/>
          <w:noProof/>
        </w:rPr>
        <w:t xml:space="preserve"> vzduchem izolovan</w:t>
      </w:r>
      <w:r w:rsidR="00B90EC5" w:rsidRPr="00EE5E43">
        <w:rPr>
          <w:rFonts w:ascii="Arial" w:hAnsi="Arial" w:cs="Arial"/>
          <w:noProof/>
        </w:rPr>
        <w:t>ý</w:t>
      </w:r>
      <w:r w:rsidRPr="00EE5E43">
        <w:rPr>
          <w:rFonts w:ascii="Arial" w:hAnsi="Arial" w:cs="Arial"/>
          <w:noProof/>
        </w:rPr>
        <w:t xml:space="preserve">. Pole měření je </w:t>
      </w:r>
      <w:r w:rsidR="006637BF" w:rsidRPr="00EE5E43">
        <w:rPr>
          <w:rFonts w:ascii="Arial" w:hAnsi="Arial" w:cs="Arial"/>
          <w:noProof/>
        </w:rPr>
        <w:t>při</w:t>
      </w:r>
      <w:r w:rsidRPr="00EE5E43">
        <w:rPr>
          <w:rFonts w:ascii="Arial" w:hAnsi="Arial" w:cs="Arial"/>
          <w:noProof/>
        </w:rPr>
        <w:t>pojeno buď pomocí kabelového vedení ukončeného pomocí koncovek nebo napojením pomocí spojovacích elementů na přípojnice navazujícího pole</w:t>
      </w:r>
      <w:r w:rsidR="006637BF" w:rsidRPr="00EE5E43">
        <w:rPr>
          <w:rFonts w:ascii="Arial" w:hAnsi="Arial" w:cs="Arial"/>
          <w:noProof/>
        </w:rPr>
        <w:t xml:space="preserve"> rozváděče</w:t>
      </w:r>
      <w:r w:rsidRPr="00EE5E43">
        <w:rPr>
          <w:rFonts w:ascii="Arial" w:hAnsi="Arial" w:cs="Arial"/>
          <w:noProof/>
        </w:rPr>
        <w:t>.</w:t>
      </w:r>
      <w:r w:rsidR="002463DA">
        <w:rPr>
          <w:rFonts w:ascii="Arial" w:hAnsi="Arial" w:cs="Arial"/>
          <w:noProof/>
        </w:rPr>
        <w:t xml:space="preserve"> V poli měření musí být zkratové body pro instalaci zkratovací soupravy pro zajištění pracoviště.</w:t>
      </w:r>
    </w:p>
    <w:p w14:paraId="0C2634D1" w14:textId="1A45F339" w:rsidR="00F561D8" w:rsidRPr="00EE5E43" w:rsidRDefault="00D65AFB" w:rsidP="008211A7">
      <w:pPr>
        <w:spacing w:before="60"/>
        <w:jc w:val="both"/>
        <w:rPr>
          <w:rFonts w:ascii="Arial" w:hAnsi="Arial" w:cs="Arial"/>
          <w:noProof/>
        </w:rPr>
      </w:pPr>
      <w:r w:rsidRPr="00EE5E43">
        <w:rPr>
          <w:rFonts w:ascii="Arial" w:hAnsi="Arial" w:cs="Arial"/>
          <w:noProof/>
        </w:rPr>
        <w:t>V případě připojení pomocí kabelového vedení do kabelového kanálu, musí být pole vybaveno železným nosníkem (kabelová lišta), který musí  být nastavitelný jak výškově, tak do hloubky a musí být uzemněný.</w:t>
      </w:r>
      <w:r w:rsidR="008211A7" w:rsidRPr="00EE5E43">
        <w:rPr>
          <w:rFonts w:ascii="Arial" w:hAnsi="Arial" w:cs="Arial"/>
          <w:noProof/>
        </w:rPr>
        <w:t xml:space="preserve"> Nosník musí být vybavený dvěma uzemňovacími šrouby M10 na jednu fázi (jednu žílu) včetně podložky, pérové podložky a matice. Místa připojení musí být umístěna v přední části (před jednožilovými kabely).</w:t>
      </w:r>
      <w:r w:rsidR="00F561D8" w:rsidRPr="00EE5E43">
        <w:rPr>
          <w:rFonts w:ascii="Arial" w:hAnsi="Arial" w:cs="Arial"/>
          <w:noProof/>
        </w:rPr>
        <w:t xml:space="preserve"> Nosník musí být vybaven třemi plastovými držáky kabelů.</w:t>
      </w:r>
    </w:p>
    <w:p w14:paraId="2A553921" w14:textId="709747D9" w:rsidR="00B90EC5" w:rsidRPr="00EE5E43" w:rsidRDefault="00B90EC5" w:rsidP="00B90EC5">
      <w:pPr>
        <w:spacing w:before="120" w:after="120"/>
      </w:pPr>
      <w:r w:rsidRPr="00EE5E43">
        <w:rPr>
          <w:rFonts w:ascii="Arial" w:hAnsi="Arial" w:cs="Arial"/>
        </w:rPr>
        <w:t>Pole měření bude vybaveno systémem detekce napětí dle 3.3.7.5</w:t>
      </w:r>
      <w:r w:rsidR="008A0B28">
        <w:rPr>
          <w:rFonts w:ascii="Arial" w:hAnsi="Arial" w:cs="Arial"/>
        </w:rPr>
        <w:t>.</w:t>
      </w:r>
      <w:r w:rsidRPr="00EE5E43">
        <w:rPr>
          <w:rFonts w:ascii="Arial" w:hAnsi="Arial" w:cs="Arial"/>
        </w:rPr>
        <w:t xml:space="preserve"> </w:t>
      </w:r>
      <w:r w:rsidR="008A0B28">
        <w:rPr>
          <w:rFonts w:ascii="Arial" w:hAnsi="Arial" w:cs="Arial"/>
        </w:rPr>
        <w:t>Rovněž bude vybaveno</w:t>
      </w:r>
      <w:r w:rsidRPr="00EE5E43">
        <w:rPr>
          <w:rFonts w:ascii="Arial" w:hAnsi="Arial" w:cs="Arial"/>
        </w:rPr>
        <w:t xml:space="preserve"> systémem sledování tlaku </w:t>
      </w:r>
      <w:r w:rsidR="009A5DAE">
        <w:rPr>
          <w:rFonts w:ascii="Arial" w:hAnsi="Arial" w:cs="Arial"/>
        </w:rPr>
        <w:t xml:space="preserve">izolačního </w:t>
      </w:r>
      <w:r w:rsidRPr="00EE5E43">
        <w:rPr>
          <w:rFonts w:ascii="Arial" w:hAnsi="Arial" w:cs="Arial"/>
        </w:rPr>
        <w:t>plynu v hermeticky uzavřené nádobě dle 3.3.7.6.</w:t>
      </w:r>
      <w:r w:rsidR="00507D0F">
        <w:rPr>
          <w:rFonts w:ascii="Arial" w:hAnsi="Arial" w:cs="Arial"/>
        </w:rPr>
        <w:t xml:space="preserve">, pokud je </w:t>
      </w:r>
      <w:r w:rsidR="00493F6C">
        <w:rPr>
          <w:rFonts w:ascii="Arial" w:hAnsi="Arial" w:cs="Arial"/>
        </w:rPr>
        <w:t xml:space="preserve">systém přípojnic </w:t>
      </w:r>
      <w:r w:rsidR="0049069B">
        <w:rPr>
          <w:rFonts w:ascii="Arial" w:hAnsi="Arial" w:cs="Arial"/>
        </w:rPr>
        <w:t>izolovaný plynem</w:t>
      </w:r>
      <w:r w:rsidR="008A0B28">
        <w:rPr>
          <w:rFonts w:ascii="Arial" w:hAnsi="Arial" w:cs="Arial"/>
        </w:rPr>
        <w:t xml:space="preserve"> v uzavřené nádobě.</w:t>
      </w:r>
    </w:p>
    <w:p w14:paraId="0C2634D2" w14:textId="77777777" w:rsidR="008211A7" w:rsidRPr="00EE5E43" w:rsidRDefault="008211A7" w:rsidP="008211A7">
      <w:pPr>
        <w:spacing w:before="60"/>
        <w:jc w:val="both"/>
        <w:rPr>
          <w:rFonts w:ascii="Arial" w:hAnsi="Arial" w:cs="Arial"/>
          <w:noProof/>
        </w:rPr>
      </w:pPr>
    </w:p>
    <w:p w14:paraId="0C2634D3" w14:textId="77777777" w:rsidR="000F531E" w:rsidRPr="00EE5E43" w:rsidRDefault="000F531E" w:rsidP="000F531E">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Pracovní prostor </w:t>
      </w:r>
    </w:p>
    <w:p w14:paraId="0C2634D4" w14:textId="77777777" w:rsidR="000F531E" w:rsidRPr="00EE5E43" w:rsidRDefault="000F531E" w:rsidP="000F531E">
      <w:pPr>
        <w:spacing w:before="60"/>
        <w:jc w:val="both"/>
        <w:rPr>
          <w:rFonts w:ascii="Arial" w:hAnsi="Arial" w:cs="Arial"/>
          <w:noProof/>
        </w:rPr>
      </w:pPr>
      <w:r w:rsidRPr="00EE5E43">
        <w:rPr>
          <w:rFonts w:ascii="Arial" w:hAnsi="Arial" w:cs="Arial"/>
          <w:noProof/>
        </w:rPr>
        <w:t>Na straně obsluhy jsou pohony zakryt</w:t>
      </w:r>
      <w:r w:rsidR="006637BF" w:rsidRPr="00EE5E43">
        <w:rPr>
          <w:rFonts w:ascii="Arial" w:hAnsi="Arial" w:cs="Arial"/>
          <w:noProof/>
        </w:rPr>
        <w:t>y</w:t>
      </w:r>
      <w:r w:rsidRPr="00EE5E43">
        <w:rPr>
          <w:rFonts w:ascii="Arial" w:hAnsi="Arial" w:cs="Arial"/>
          <w:noProof/>
        </w:rPr>
        <w:t xml:space="preserve"> krycí deskou, na které jsou jasně zobrazeny všechny potřebné informace s ohledem na provoz, monitorování a identifikaci rozvaděče.</w:t>
      </w:r>
    </w:p>
    <w:p w14:paraId="0C2634D5" w14:textId="77777777" w:rsidR="000F531E" w:rsidRPr="00EE5E43" w:rsidRDefault="000F531E" w:rsidP="000F531E">
      <w:pPr>
        <w:spacing w:before="60"/>
        <w:jc w:val="both"/>
        <w:rPr>
          <w:rFonts w:ascii="Arial" w:hAnsi="Arial" w:cs="Arial"/>
          <w:noProof/>
        </w:rPr>
      </w:pPr>
      <w:r w:rsidRPr="00EE5E43">
        <w:rPr>
          <w:rFonts w:ascii="Arial" w:hAnsi="Arial" w:cs="Arial"/>
          <w:noProof/>
        </w:rPr>
        <w:t xml:space="preserve"> </w:t>
      </w:r>
    </w:p>
    <w:p w14:paraId="0C2634D6" w14:textId="77777777" w:rsidR="00565780" w:rsidRPr="00EE5E43" w:rsidRDefault="00506044" w:rsidP="00156A0B">
      <w:pPr>
        <w:numPr>
          <w:ilvl w:val="2"/>
          <w:numId w:val="2"/>
        </w:numPr>
        <w:tabs>
          <w:tab w:val="left" w:pos="6521"/>
        </w:tabs>
        <w:spacing w:before="120" w:after="120"/>
        <w:rPr>
          <w:rFonts w:ascii="Arial" w:hAnsi="Arial" w:cs="Arial"/>
          <w:b/>
          <w:noProof/>
        </w:rPr>
      </w:pPr>
      <w:r w:rsidRPr="00EE5E43">
        <w:rPr>
          <w:rFonts w:ascii="Arial" w:hAnsi="Arial" w:cs="Arial"/>
          <w:b/>
          <w:noProof/>
        </w:rPr>
        <w:t>Výrobní štítek</w:t>
      </w:r>
    </w:p>
    <w:p w14:paraId="0C2634D7" w14:textId="77777777" w:rsidR="00506044" w:rsidRPr="00EE5E43" w:rsidRDefault="00506044" w:rsidP="00506044">
      <w:pPr>
        <w:spacing w:before="60"/>
        <w:jc w:val="both"/>
        <w:rPr>
          <w:rFonts w:ascii="Arial" w:hAnsi="Arial" w:cs="Arial"/>
          <w:noProof/>
        </w:rPr>
      </w:pPr>
      <w:r w:rsidRPr="00EE5E43">
        <w:rPr>
          <w:rFonts w:ascii="Arial" w:hAnsi="Arial" w:cs="Arial"/>
          <w:noProof/>
        </w:rPr>
        <w:t>Všechny záznamy, dokumenty a popisy, stejně jako označení, typ a varování (značky) musí být provedeny v českém jazyce. Na pevné části přední desky každého rozvaděče musí být umístěn typový štítek v českém jazyce v provedení odolném vůči změnám klimatu.</w:t>
      </w:r>
    </w:p>
    <w:p w14:paraId="0C2634D8" w14:textId="77777777" w:rsidR="00506044" w:rsidRPr="00EE5E43" w:rsidRDefault="00506044" w:rsidP="00506044">
      <w:pPr>
        <w:spacing w:before="60"/>
        <w:jc w:val="both"/>
        <w:rPr>
          <w:rFonts w:ascii="Arial" w:hAnsi="Arial" w:cs="Arial"/>
          <w:noProof/>
        </w:rPr>
      </w:pPr>
      <w:r w:rsidRPr="00EE5E43">
        <w:rPr>
          <w:rFonts w:ascii="Arial" w:hAnsi="Arial" w:cs="Arial"/>
          <w:noProof/>
        </w:rPr>
        <w:t>Štítek musí obsahovat minimálně tyto infomace:</w:t>
      </w:r>
    </w:p>
    <w:p w14:paraId="0C2634D9"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výrobce</w:t>
      </w:r>
    </w:p>
    <w:p w14:paraId="0C2634DA"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typové označení </w:t>
      </w:r>
    </w:p>
    <w:p w14:paraId="0C2634DB"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výrobní číslo </w:t>
      </w:r>
    </w:p>
    <w:p w14:paraId="0C2634DC"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rok výroby </w:t>
      </w:r>
    </w:p>
    <w:p w14:paraId="0C2634DD"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jmenovité napětí </w:t>
      </w:r>
    </w:p>
    <w:p w14:paraId="0C2634DE"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jmenovité napětí při atmosférickém impulsu </w:t>
      </w:r>
    </w:p>
    <w:p w14:paraId="0C2634DF"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jmenovitý proud rozvaděče </w:t>
      </w:r>
    </w:p>
    <w:p w14:paraId="0C2634E0"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jmenovitý plnicí tlak izolačního média </w:t>
      </w:r>
    </w:p>
    <w:p w14:paraId="0C2634E1" w14:textId="77777777" w:rsidR="00506044" w:rsidRPr="00EE5E43" w:rsidRDefault="00861947" w:rsidP="007C7F76">
      <w:pPr>
        <w:pStyle w:val="Odstavecseseznamem"/>
        <w:numPr>
          <w:ilvl w:val="0"/>
          <w:numId w:val="5"/>
        </w:numPr>
        <w:spacing w:before="60"/>
        <w:jc w:val="both"/>
        <w:rPr>
          <w:rFonts w:ascii="Arial" w:hAnsi="Arial" w:cs="Arial"/>
          <w:noProof/>
        </w:rPr>
      </w:pPr>
      <w:r w:rsidRPr="00EE5E43">
        <w:rPr>
          <w:rFonts w:ascii="Arial" w:hAnsi="Arial" w:cs="Arial"/>
          <w:noProof/>
        </w:rPr>
        <w:t>celková</w:t>
      </w:r>
      <w:r w:rsidR="00506044" w:rsidRPr="00EE5E43">
        <w:rPr>
          <w:rFonts w:ascii="Arial" w:hAnsi="Arial" w:cs="Arial"/>
          <w:noProof/>
        </w:rPr>
        <w:t xml:space="preserve"> hmotnost </w:t>
      </w:r>
    </w:p>
    <w:p w14:paraId="0C2634E2" w14:textId="72231CE2"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hmotnost </w:t>
      </w:r>
      <w:r w:rsidR="00E00A38" w:rsidRPr="00EE5E43">
        <w:rPr>
          <w:rFonts w:ascii="Arial" w:hAnsi="Arial" w:cs="Arial"/>
          <w:noProof/>
        </w:rPr>
        <w:t>náplně plynu</w:t>
      </w:r>
      <w:r w:rsidR="007E230F">
        <w:rPr>
          <w:rFonts w:ascii="Arial" w:hAnsi="Arial" w:cs="Arial"/>
          <w:noProof/>
        </w:rPr>
        <w:t>, hodnotu GWP</w:t>
      </w:r>
    </w:p>
    <w:p w14:paraId="0C2634E3" w14:textId="77777777" w:rsidR="00FD021C"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IAC klasifikace</w:t>
      </w:r>
    </w:p>
    <w:p w14:paraId="0C2634E4" w14:textId="77777777" w:rsidR="00FD021C" w:rsidRPr="00EE5E43" w:rsidRDefault="00FD021C" w:rsidP="00FD021C">
      <w:pPr>
        <w:spacing w:before="60"/>
        <w:jc w:val="both"/>
        <w:rPr>
          <w:rFonts w:ascii="Arial" w:hAnsi="Arial" w:cs="Arial"/>
          <w:noProof/>
        </w:rPr>
      </w:pPr>
    </w:p>
    <w:p w14:paraId="0C2634E5" w14:textId="316F1613" w:rsidR="00FD021C" w:rsidRPr="00EE5E43" w:rsidRDefault="000A5B63" w:rsidP="00FD021C">
      <w:pPr>
        <w:spacing w:before="60"/>
        <w:jc w:val="both"/>
        <w:rPr>
          <w:rFonts w:ascii="Arial" w:hAnsi="Arial" w:cs="Arial"/>
          <w:noProof/>
        </w:rPr>
      </w:pPr>
      <w:r w:rsidRPr="002D406D">
        <w:rPr>
          <w:rFonts w:ascii="Arial" w:hAnsi="Arial" w:cs="Arial"/>
          <w:noProof/>
        </w:rPr>
        <w:t>Štítek musí být také v souladu s prováděcím nařízením komise (EU) 2015/2068</w:t>
      </w:r>
      <w:r w:rsidR="007E230F">
        <w:rPr>
          <w:rFonts w:ascii="Arial" w:hAnsi="Arial" w:cs="Arial"/>
          <w:noProof/>
        </w:rPr>
        <w:t xml:space="preserve"> a 573/2024.</w:t>
      </w:r>
    </w:p>
    <w:p w14:paraId="0C2634E6" w14:textId="77777777" w:rsidR="00FD021C" w:rsidRPr="00EE5E43" w:rsidRDefault="00FD021C" w:rsidP="00FD021C">
      <w:pPr>
        <w:spacing w:before="60"/>
        <w:jc w:val="both"/>
        <w:rPr>
          <w:rFonts w:ascii="Arial" w:hAnsi="Arial" w:cs="Arial"/>
          <w:noProof/>
        </w:rPr>
      </w:pPr>
    </w:p>
    <w:p w14:paraId="0C2634E7" w14:textId="77777777" w:rsidR="00FD021C" w:rsidRPr="00EE5E43" w:rsidRDefault="00FD021C" w:rsidP="00FD021C">
      <w:pPr>
        <w:spacing w:before="60"/>
        <w:jc w:val="both"/>
        <w:rPr>
          <w:rFonts w:ascii="Arial" w:hAnsi="Arial" w:cs="Arial"/>
          <w:noProof/>
        </w:rPr>
      </w:pPr>
    </w:p>
    <w:p w14:paraId="0C2634E8" w14:textId="77777777" w:rsidR="00A7746C" w:rsidRPr="00EE5E43" w:rsidRDefault="00A7746C">
      <w:pPr>
        <w:rPr>
          <w:rFonts w:ascii="Arial" w:hAnsi="Arial" w:cs="Arial"/>
          <w:b/>
        </w:rPr>
      </w:pPr>
      <w:r w:rsidRPr="00EE5E43">
        <w:rPr>
          <w:rFonts w:ascii="Arial" w:hAnsi="Arial" w:cs="Arial"/>
          <w:b/>
        </w:rPr>
        <w:br w:type="page"/>
      </w:r>
    </w:p>
    <w:p w14:paraId="0C2634E9" w14:textId="77777777" w:rsidR="00FD021C" w:rsidRPr="00EE5E43" w:rsidRDefault="00FD021C" w:rsidP="00FD021C">
      <w:pPr>
        <w:pStyle w:val="Odstavecseseznamem"/>
        <w:numPr>
          <w:ilvl w:val="1"/>
          <w:numId w:val="2"/>
        </w:numPr>
        <w:spacing w:before="60" w:after="60"/>
        <w:rPr>
          <w:rFonts w:ascii="Arial" w:hAnsi="Arial" w:cs="Arial"/>
          <w:b/>
        </w:rPr>
      </w:pPr>
      <w:r w:rsidRPr="00EE5E43">
        <w:rPr>
          <w:rFonts w:ascii="Arial" w:hAnsi="Arial" w:cs="Arial"/>
          <w:b/>
        </w:rPr>
        <w:lastRenderedPageBreak/>
        <w:t>Nadstandardní výbava</w:t>
      </w:r>
    </w:p>
    <w:p w14:paraId="0C2634EA" w14:textId="77777777" w:rsidR="00F47E6D" w:rsidRPr="00EE5E43" w:rsidRDefault="00F47E6D" w:rsidP="00F47E6D">
      <w:pPr>
        <w:pStyle w:val="Odstavecseseznamem"/>
        <w:spacing w:before="60" w:after="60"/>
        <w:ind w:left="712"/>
        <w:rPr>
          <w:rFonts w:ascii="Arial" w:hAnsi="Arial" w:cs="Arial"/>
          <w:b/>
        </w:rPr>
      </w:pPr>
    </w:p>
    <w:p w14:paraId="0C2634EB" w14:textId="77777777" w:rsidR="00FD021C" w:rsidRPr="00EE5E43" w:rsidRDefault="00FD021C" w:rsidP="00FD021C">
      <w:pPr>
        <w:pStyle w:val="Odstavecseseznamem"/>
        <w:numPr>
          <w:ilvl w:val="2"/>
          <w:numId w:val="2"/>
        </w:numPr>
        <w:spacing w:before="60" w:after="60"/>
        <w:rPr>
          <w:rFonts w:ascii="Arial" w:hAnsi="Arial" w:cs="Arial"/>
          <w:b/>
        </w:rPr>
      </w:pPr>
      <w:r w:rsidRPr="00EE5E43">
        <w:rPr>
          <w:rFonts w:ascii="Arial" w:hAnsi="Arial" w:cs="Arial"/>
          <w:b/>
        </w:rPr>
        <w:t>Měření napětí a proudů</w:t>
      </w:r>
    </w:p>
    <w:p w14:paraId="0C2634EC"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odpínačem (kabelový vývod)</w:t>
      </w:r>
    </w:p>
    <w:p w14:paraId="0C2634ED"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proudu</w:t>
      </w:r>
    </w:p>
    <w:tbl>
      <w:tblPr>
        <w:tblStyle w:val="Mkatabulky"/>
        <w:tblW w:w="0" w:type="auto"/>
        <w:tblLook w:val="04A0" w:firstRow="1" w:lastRow="0" w:firstColumn="1" w:lastColumn="0" w:noHBand="0" w:noVBand="1"/>
      </w:tblPr>
      <w:tblGrid>
        <w:gridCol w:w="7363"/>
        <w:gridCol w:w="2267"/>
      </w:tblGrid>
      <w:tr w:rsidR="00FD021C" w:rsidRPr="00EE5E43" w14:paraId="0C2634F0" w14:textId="77777777" w:rsidTr="004F7D63">
        <w:tc>
          <w:tcPr>
            <w:tcW w:w="7479" w:type="dxa"/>
          </w:tcPr>
          <w:p w14:paraId="0C2634EE"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4EF"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4F3" w14:textId="77777777" w:rsidTr="004F7D63">
        <w:tc>
          <w:tcPr>
            <w:tcW w:w="7479" w:type="dxa"/>
          </w:tcPr>
          <w:p w14:paraId="0C2634F1"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4F2"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4F4" w14:textId="77777777" w:rsidR="00FD021C" w:rsidRPr="00EE5E43" w:rsidRDefault="00FD021C" w:rsidP="00FD021C">
      <w:pPr>
        <w:spacing w:before="60"/>
        <w:jc w:val="both"/>
        <w:rPr>
          <w:rFonts w:ascii="Arial" w:hAnsi="Arial" w:cs="Arial"/>
          <w:noProof/>
        </w:rPr>
      </w:pPr>
    </w:p>
    <w:p w14:paraId="0C2634F5" w14:textId="77777777" w:rsidR="00F47E6D" w:rsidRPr="00EE5E43" w:rsidRDefault="00F47E6D" w:rsidP="00FD021C">
      <w:pPr>
        <w:spacing w:before="60"/>
        <w:jc w:val="both"/>
        <w:rPr>
          <w:rFonts w:ascii="Arial" w:hAnsi="Arial" w:cs="Arial"/>
          <w:noProof/>
        </w:rPr>
      </w:pPr>
      <w:r w:rsidRPr="00EE5E43">
        <w:rPr>
          <w:rFonts w:ascii="Arial" w:hAnsi="Arial" w:cs="Arial"/>
          <w:noProof/>
        </w:rPr>
        <w:t>Varianta a:</w:t>
      </w:r>
    </w:p>
    <w:tbl>
      <w:tblPr>
        <w:tblStyle w:val="Mkatabulky"/>
        <w:tblW w:w="0" w:type="auto"/>
        <w:tblLook w:val="04A0" w:firstRow="1" w:lastRow="0" w:firstColumn="1" w:lastColumn="0" w:noHBand="0" w:noVBand="1"/>
      </w:tblPr>
      <w:tblGrid>
        <w:gridCol w:w="7379"/>
        <w:gridCol w:w="2251"/>
      </w:tblGrid>
      <w:tr w:rsidR="00FD021C" w:rsidRPr="00EE5E43" w14:paraId="0C2634F7" w14:textId="77777777" w:rsidTr="004F7D63">
        <w:tc>
          <w:tcPr>
            <w:tcW w:w="9630" w:type="dxa"/>
            <w:gridSpan w:val="2"/>
          </w:tcPr>
          <w:p w14:paraId="0C2634F6"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FD021C" w:rsidRPr="00EE5E43" w14:paraId="0C2634FA" w14:textId="77777777" w:rsidTr="004F7D63">
        <w:tc>
          <w:tcPr>
            <w:tcW w:w="7379" w:type="dxa"/>
          </w:tcPr>
          <w:p w14:paraId="0C2634F8"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4F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400A/1A</w:t>
            </w:r>
          </w:p>
        </w:tc>
      </w:tr>
      <w:tr w:rsidR="00FD021C" w:rsidRPr="00EE5E43" w14:paraId="0C2634FD" w14:textId="77777777" w:rsidTr="004F7D63">
        <w:tc>
          <w:tcPr>
            <w:tcW w:w="7379" w:type="dxa"/>
          </w:tcPr>
          <w:p w14:paraId="0C2634FB"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4FC" w14:textId="1282287E" w:rsidR="00FD021C" w:rsidRPr="00EE5E43" w:rsidRDefault="009D0AF1" w:rsidP="004F7D63">
            <w:pPr>
              <w:spacing w:before="60" w:line="276" w:lineRule="auto"/>
              <w:jc w:val="both"/>
              <w:rPr>
                <w:rFonts w:ascii="Arial" w:hAnsi="Arial" w:cs="Arial"/>
                <w:noProof/>
              </w:rPr>
            </w:pPr>
            <w:r w:rsidRPr="00EE5E43">
              <w:rPr>
                <w:rFonts w:ascii="Arial" w:hAnsi="Arial" w:cs="Arial"/>
                <w:noProof/>
              </w:rPr>
              <w:t>5P2</w:t>
            </w:r>
            <w:r w:rsidR="00FD021C" w:rsidRPr="00EE5E43">
              <w:rPr>
                <w:rFonts w:ascii="Arial" w:hAnsi="Arial" w:cs="Arial"/>
                <w:noProof/>
              </w:rPr>
              <w:t>0/</w:t>
            </w:r>
            <w:r w:rsidRPr="00EE5E43">
              <w:rPr>
                <w:rFonts w:ascii="Arial" w:hAnsi="Arial" w:cs="Arial"/>
                <w:noProof/>
              </w:rPr>
              <w:t xml:space="preserve">2,5 až </w:t>
            </w:r>
            <w:r w:rsidR="00FD021C" w:rsidRPr="00EE5E43">
              <w:rPr>
                <w:rFonts w:ascii="Arial" w:hAnsi="Arial" w:cs="Arial"/>
                <w:noProof/>
              </w:rPr>
              <w:t>5VA</w:t>
            </w:r>
          </w:p>
        </w:tc>
      </w:tr>
    </w:tbl>
    <w:p w14:paraId="0C2634FE" w14:textId="77777777" w:rsidR="00FD021C" w:rsidRPr="00EE5E43" w:rsidRDefault="00FD021C" w:rsidP="00FD021C">
      <w:pPr>
        <w:spacing w:before="60"/>
        <w:jc w:val="both"/>
        <w:rPr>
          <w:rFonts w:ascii="Arial" w:hAnsi="Arial" w:cs="Arial"/>
          <w:noProof/>
        </w:rPr>
      </w:pPr>
    </w:p>
    <w:p w14:paraId="0C2634FF" w14:textId="77777777" w:rsidR="00F47E6D" w:rsidRPr="00EE5E43" w:rsidRDefault="00F47E6D" w:rsidP="00F47E6D">
      <w:pPr>
        <w:spacing w:before="60"/>
        <w:jc w:val="both"/>
        <w:rPr>
          <w:rFonts w:ascii="Arial" w:hAnsi="Arial" w:cs="Arial"/>
          <w:noProof/>
        </w:rPr>
      </w:pPr>
      <w:r w:rsidRPr="00EE5E43">
        <w:rPr>
          <w:rFonts w:ascii="Arial" w:hAnsi="Arial" w:cs="Arial"/>
          <w:noProof/>
        </w:rPr>
        <w:t>Varianta b:</w:t>
      </w:r>
    </w:p>
    <w:tbl>
      <w:tblPr>
        <w:tblStyle w:val="Mkatabulky"/>
        <w:tblW w:w="0" w:type="auto"/>
        <w:tblLook w:val="04A0" w:firstRow="1" w:lastRow="0" w:firstColumn="1" w:lastColumn="0" w:noHBand="0" w:noVBand="1"/>
      </w:tblPr>
      <w:tblGrid>
        <w:gridCol w:w="7379"/>
        <w:gridCol w:w="2251"/>
      </w:tblGrid>
      <w:tr w:rsidR="00F47E6D" w:rsidRPr="00EE5E43" w14:paraId="0C263501" w14:textId="77777777" w:rsidTr="004F7D63">
        <w:tc>
          <w:tcPr>
            <w:tcW w:w="9630" w:type="dxa"/>
            <w:gridSpan w:val="2"/>
          </w:tcPr>
          <w:p w14:paraId="0C263500"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F47E6D" w:rsidRPr="00EE5E43" w14:paraId="0C263504" w14:textId="77777777" w:rsidTr="004F7D63">
        <w:tc>
          <w:tcPr>
            <w:tcW w:w="7379" w:type="dxa"/>
          </w:tcPr>
          <w:p w14:paraId="0C263502"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03" w14:textId="77777777" w:rsidR="00F47E6D" w:rsidRPr="00EE5E43" w:rsidRDefault="00F47E6D" w:rsidP="004F7D63">
            <w:pPr>
              <w:spacing w:before="60" w:line="276" w:lineRule="auto"/>
              <w:jc w:val="both"/>
              <w:rPr>
                <w:rFonts w:ascii="Arial" w:hAnsi="Arial" w:cs="Arial"/>
                <w:noProof/>
              </w:rPr>
            </w:pPr>
            <w:r w:rsidRPr="00EE5E43">
              <w:rPr>
                <w:rFonts w:ascii="Arial" w:hAnsi="Arial" w:cs="Arial"/>
                <w:noProof/>
              </w:rPr>
              <w:t>300A/1A</w:t>
            </w:r>
          </w:p>
        </w:tc>
      </w:tr>
      <w:tr w:rsidR="00F47E6D" w:rsidRPr="00EE5E43" w14:paraId="0C263507" w14:textId="77777777" w:rsidTr="004F7D63">
        <w:tc>
          <w:tcPr>
            <w:tcW w:w="7379" w:type="dxa"/>
          </w:tcPr>
          <w:p w14:paraId="0C263505"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06" w14:textId="4F087E9C" w:rsidR="00F47E6D" w:rsidRPr="00EE5E43" w:rsidRDefault="009D0AF1" w:rsidP="004F7D63">
            <w:pPr>
              <w:spacing w:before="60" w:line="276" w:lineRule="auto"/>
              <w:jc w:val="both"/>
              <w:rPr>
                <w:rFonts w:ascii="Arial" w:hAnsi="Arial" w:cs="Arial"/>
                <w:noProof/>
              </w:rPr>
            </w:pPr>
            <w:r w:rsidRPr="00EE5E43">
              <w:rPr>
                <w:rFonts w:ascii="Arial" w:hAnsi="Arial" w:cs="Arial"/>
                <w:noProof/>
              </w:rPr>
              <w:t>5P2</w:t>
            </w:r>
            <w:r w:rsidR="00F47E6D" w:rsidRPr="00EE5E43">
              <w:rPr>
                <w:rFonts w:ascii="Arial" w:hAnsi="Arial" w:cs="Arial"/>
                <w:noProof/>
              </w:rPr>
              <w:t>0/</w:t>
            </w:r>
            <w:r w:rsidRPr="00EE5E43">
              <w:rPr>
                <w:rFonts w:ascii="Arial" w:hAnsi="Arial" w:cs="Arial"/>
                <w:noProof/>
              </w:rPr>
              <w:t xml:space="preserve">2,5 až </w:t>
            </w:r>
            <w:r w:rsidR="00F47E6D" w:rsidRPr="00EE5E43">
              <w:rPr>
                <w:rFonts w:ascii="Arial" w:hAnsi="Arial" w:cs="Arial"/>
                <w:noProof/>
              </w:rPr>
              <w:t>5VA</w:t>
            </w:r>
          </w:p>
        </w:tc>
      </w:tr>
    </w:tbl>
    <w:p w14:paraId="0C263508" w14:textId="77777777" w:rsidR="00FD021C" w:rsidRPr="00EE5E43" w:rsidRDefault="00FD021C" w:rsidP="00FD021C">
      <w:pPr>
        <w:spacing w:before="60"/>
        <w:jc w:val="both"/>
        <w:rPr>
          <w:rFonts w:ascii="Arial" w:hAnsi="Arial" w:cs="Arial"/>
          <w:noProof/>
        </w:rPr>
      </w:pPr>
    </w:p>
    <w:p w14:paraId="0C263509" w14:textId="77777777" w:rsidR="009D0AF1" w:rsidRPr="00EE5E43" w:rsidRDefault="009D0AF1" w:rsidP="00FD021C">
      <w:pPr>
        <w:spacing w:before="60"/>
        <w:jc w:val="both"/>
        <w:rPr>
          <w:rFonts w:ascii="Arial" w:hAnsi="Arial" w:cs="Arial"/>
          <w:noProof/>
        </w:rPr>
      </w:pPr>
      <w:r w:rsidRPr="00EE5E43">
        <w:rPr>
          <w:rFonts w:ascii="Arial" w:hAnsi="Arial" w:cs="Arial"/>
          <w:noProof/>
        </w:rPr>
        <w:t>Poznámka:</w:t>
      </w:r>
    </w:p>
    <w:p w14:paraId="0C26350A" w14:textId="77777777" w:rsidR="009D0AF1" w:rsidRPr="00EE5E43" w:rsidRDefault="009D0AF1" w:rsidP="00FD021C">
      <w:pPr>
        <w:spacing w:before="60"/>
        <w:jc w:val="both"/>
        <w:rPr>
          <w:rFonts w:ascii="Arial" w:hAnsi="Arial" w:cs="Arial"/>
          <w:noProof/>
        </w:rPr>
      </w:pPr>
      <w:r w:rsidRPr="00EE5E43">
        <w:rPr>
          <w:rFonts w:ascii="Arial" w:hAnsi="Arial" w:cs="Arial"/>
          <w:noProof/>
        </w:rPr>
        <w:t>Jako preferenční varianta je provedení PTP na průchodky rozvaděče VN.</w:t>
      </w:r>
    </w:p>
    <w:p w14:paraId="0C26350B" w14:textId="77777777" w:rsidR="003B1FE6" w:rsidRPr="00EE5E43" w:rsidRDefault="003B1FE6" w:rsidP="009041E8">
      <w:pPr>
        <w:spacing w:before="60"/>
        <w:jc w:val="both"/>
        <w:rPr>
          <w:rFonts w:ascii="Arial" w:hAnsi="Arial" w:cs="Arial"/>
          <w:noProof/>
        </w:rPr>
      </w:pPr>
    </w:p>
    <w:p w14:paraId="0C26350C" w14:textId="04DF712B" w:rsidR="00A7746C" w:rsidRPr="00EE5E43" w:rsidRDefault="00A7746C" w:rsidP="00A7746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měření</w:t>
      </w:r>
      <w:r w:rsidR="003B3CFB">
        <w:rPr>
          <w:rFonts w:ascii="Arial" w:hAnsi="Arial" w:cs="Arial"/>
          <w:b/>
          <w:noProof/>
        </w:rPr>
        <w:t xml:space="preserve"> </w:t>
      </w:r>
      <w:r w:rsidR="003B3CFB" w:rsidRPr="00A17BF6">
        <w:rPr>
          <w:rFonts w:ascii="Arial" w:hAnsi="Arial" w:cs="Arial"/>
          <w:b/>
          <w:i/>
          <w:iCs/>
          <w:noProof/>
        </w:rPr>
        <w:t>(v případě, že bude součástí nabídky)</w:t>
      </w:r>
    </w:p>
    <w:p w14:paraId="0C26350D"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napětí</w:t>
      </w:r>
    </w:p>
    <w:tbl>
      <w:tblPr>
        <w:tblStyle w:val="Mkatabulky"/>
        <w:tblW w:w="0" w:type="auto"/>
        <w:tblLook w:val="04A0" w:firstRow="1" w:lastRow="0" w:firstColumn="1" w:lastColumn="0" w:noHBand="0" w:noVBand="1"/>
      </w:tblPr>
      <w:tblGrid>
        <w:gridCol w:w="7363"/>
        <w:gridCol w:w="2267"/>
      </w:tblGrid>
      <w:tr w:rsidR="00A7746C" w:rsidRPr="00EE5E43" w14:paraId="0C263510" w14:textId="77777777" w:rsidTr="0012128D">
        <w:tc>
          <w:tcPr>
            <w:tcW w:w="7479" w:type="dxa"/>
          </w:tcPr>
          <w:p w14:paraId="0C26350E" w14:textId="77777777" w:rsidR="00A7746C" w:rsidRPr="00EE5E43" w:rsidRDefault="00A7746C"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50F" w14:textId="77777777" w:rsidR="00A7746C" w:rsidRPr="00EE5E43" w:rsidRDefault="00A7746C" w:rsidP="0012128D">
            <w:pPr>
              <w:spacing w:before="60"/>
              <w:jc w:val="both"/>
              <w:rPr>
                <w:rFonts w:ascii="Arial" w:hAnsi="Arial" w:cs="Arial"/>
                <w:noProof/>
              </w:rPr>
            </w:pPr>
            <w:r w:rsidRPr="00EE5E43">
              <w:rPr>
                <w:rFonts w:ascii="Arial" w:hAnsi="Arial" w:cs="Arial"/>
                <w:noProof/>
              </w:rPr>
              <w:t>25 kV</w:t>
            </w:r>
          </w:p>
        </w:tc>
      </w:tr>
      <w:tr w:rsidR="00A7746C" w:rsidRPr="00EE5E43" w14:paraId="0C263513" w14:textId="77777777" w:rsidTr="0012128D">
        <w:tc>
          <w:tcPr>
            <w:tcW w:w="7479" w:type="dxa"/>
          </w:tcPr>
          <w:p w14:paraId="0C263511" w14:textId="77777777" w:rsidR="00A7746C" w:rsidRPr="00EE5E43" w:rsidRDefault="00A7746C"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512" w14:textId="77777777" w:rsidR="00A7746C" w:rsidRPr="00EE5E43" w:rsidRDefault="00A7746C" w:rsidP="0012128D">
            <w:pPr>
              <w:spacing w:before="60"/>
              <w:jc w:val="both"/>
              <w:rPr>
                <w:rFonts w:ascii="Arial" w:hAnsi="Arial" w:cs="Arial"/>
                <w:noProof/>
              </w:rPr>
            </w:pPr>
            <w:r w:rsidRPr="00EE5E43">
              <w:rPr>
                <w:rFonts w:ascii="Arial" w:hAnsi="Arial" w:cs="Arial"/>
                <w:noProof/>
              </w:rPr>
              <w:t>3</w:t>
            </w:r>
          </w:p>
        </w:tc>
      </w:tr>
    </w:tbl>
    <w:p w14:paraId="0C263514" w14:textId="77777777" w:rsidR="00A7746C" w:rsidRPr="00EE5E43" w:rsidRDefault="00A7746C" w:rsidP="00A7746C">
      <w:pPr>
        <w:spacing w:before="60"/>
        <w:jc w:val="both"/>
        <w:rPr>
          <w:rFonts w:ascii="Arial" w:hAnsi="Arial" w:cs="Arial"/>
          <w:noProof/>
        </w:rPr>
      </w:pPr>
    </w:p>
    <w:p w14:paraId="0C263515" w14:textId="77777777" w:rsidR="003B1FE6" w:rsidRPr="00EE5E43" w:rsidRDefault="003B1FE6" w:rsidP="003B1FE6">
      <w:pPr>
        <w:spacing w:before="60"/>
        <w:jc w:val="both"/>
        <w:rPr>
          <w:rFonts w:ascii="Arial" w:hAnsi="Arial" w:cs="Arial"/>
          <w:noProof/>
        </w:rPr>
      </w:pPr>
      <w:r w:rsidRPr="00EE5E43">
        <w:rPr>
          <w:rFonts w:ascii="Arial" w:hAnsi="Arial" w:cs="Arial"/>
          <w:noProof/>
        </w:rPr>
        <w:t xml:space="preserve">Varianta </w:t>
      </w:r>
      <w:r w:rsidR="009D0AF1" w:rsidRPr="00EE5E43">
        <w:rPr>
          <w:rFonts w:ascii="Arial" w:hAnsi="Arial" w:cs="Arial"/>
          <w:noProof/>
        </w:rPr>
        <w:t>a</w:t>
      </w:r>
      <w:r w:rsidRPr="00EE5E43">
        <w:rPr>
          <w:rFonts w:ascii="Arial" w:hAnsi="Arial" w:cs="Arial"/>
          <w:noProof/>
        </w:rPr>
        <w:t>:</w:t>
      </w:r>
    </w:p>
    <w:tbl>
      <w:tblPr>
        <w:tblStyle w:val="Mkatabulky"/>
        <w:tblW w:w="0" w:type="auto"/>
        <w:tblLook w:val="04A0" w:firstRow="1" w:lastRow="0" w:firstColumn="1" w:lastColumn="0" w:noHBand="0" w:noVBand="1"/>
      </w:tblPr>
      <w:tblGrid>
        <w:gridCol w:w="7379"/>
        <w:gridCol w:w="2251"/>
      </w:tblGrid>
      <w:tr w:rsidR="0037318E" w:rsidRPr="00EE5E43" w14:paraId="0C263517" w14:textId="77777777" w:rsidTr="00B56153">
        <w:tc>
          <w:tcPr>
            <w:tcW w:w="9630" w:type="dxa"/>
            <w:gridSpan w:val="2"/>
          </w:tcPr>
          <w:p w14:paraId="0C263516"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Přístrojový transformátor napětí (3x)</w:t>
            </w:r>
            <w:r w:rsidRPr="00EE5E43">
              <w:rPr>
                <w:rFonts w:ascii="Arial" w:hAnsi="Arial" w:cs="Arial"/>
                <w:noProof/>
              </w:rPr>
              <w:tab/>
            </w:r>
          </w:p>
        </w:tc>
      </w:tr>
      <w:tr w:rsidR="0037318E" w:rsidRPr="00EE5E43" w14:paraId="0C26351A" w14:textId="77777777" w:rsidTr="00B56153">
        <w:tc>
          <w:tcPr>
            <w:tcW w:w="7379" w:type="dxa"/>
          </w:tcPr>
          <w:p w14:paraId="0C263518"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19" w14:textId="5392E5DF" w:rsidR="0037318E" w:rsidRPr="00EE5E43" w:rsidRDefault="0037318E" w:rsidP="00B56153">
            <w:pPr>
              <w:spacing w:before="60" w:line="276" w:lineRule="auto"/>
              <w:jc w:val="both"/>
              <w:rPr>
                <w:rFonts w:ascii="Arial" w:hAnsi="Arial" w:cs="Arial"/>
                <w:noProof/>
              </w:rPr>
            </w:pPr>
            <w:r w:rsidRPr="00EE5E43">
              <w:t>22/</w:t>
            </w:r>
            <w:r w:rsidRPr="00EE5E43">
              <w:rPr>
                <w:rFonts w:ascii="Symbol" w:hAnsi="Symbol"/>
              </w:rPr>
              <w:t></w:t>
            </w:r>
            <w:r w:rsidRPr="00EE5E43">
              <w:t>3 // 0,1/</w:t>
            </w:r>
            <w:r w:rsidRPr="00EE5E43">
              <w:rPr>
                <w:rFonts w:ascii="Symbol" w:hAnsi="Symbol"/>
              </w:rPr>
              <w:t></w:t>
            </w:r>
            <w:r w:rsidRPr="00EE5E43">
              <w:t>3/ 0,1/3  kV</w:t>
            </w:r>
          </w:p>
        </w:tc>
      </w:tr>
      <w:tr w:rsidR="0037318E" w:rsidRPr="00EE5E43" w14:paraId="0C26351C" w14:textId="77777777" w:rsidTr="00B56153">
        <w:tc>
          <w:tcPr>
            <w:tcW w:w="9630" w:type="dxa"/>
            <w:gridSpan w:val="2"/>
          </w:tcPr>
          <w:p w14:paraId="0C26351B" w14:textId="77777777" w:rsidR="0037318E" w:rsidRPr="00EE5E43" w:rsidRDefault="0037318E" w:rsidP="00B56153">
            <w:pPr>
              <w:spacing w:before="60" w:line="276" w:lineRule="auto"/>
              <w:ind w:left="-400" w:firstLine="400"/>
              <w:jc w:val="both"/>
              <w:rPr>
                <w:rFonts w:ascii="Arial" w:hAnsi="Arial" w:cs="Arial"/>
                <w:noProof/>
              </w:rPr>
            </w:pPr>
            <w:r w:rsidRPr="00EE5E43">
              <w:rPr>
                <w:rFonts w:ascii="Arial" w:hAnsi="Arial" w:cs="Arial"/>
                <w:noProof/>
              </w:rPr>
              <w:t>Výkony jáder</w:t>
            </w:r>
          </w:p>
        </w:tc>
      </w:tr>
      <w:tr w:rsidR="0037318E" w:rsidRPr="00EE5E43" w14:paraId="0C26351F" w14:textId="77777777" w:rsidTr="00B56153">
        <w:tc>
          <w:tcPr>
            <w:tcW w:w="7379" w:type="dxa"/>
          </w:tcPr>
          <w:p w14:paraId="0C26351D" w14:textId="77777777" w:rsidR="0037318E" w:rsidRPr="00EE5E43" w:rsidRDefault="0037318E" w:rsidP="0037318E">
            <w:pPr>
              <w:pStyle w:val="Odstavecseseznamem"/>
              <w:numPr>
                <w:ilvl w:val="0"/>
                <w:numId w:val="20"/>
              </w:numPr>
              <w:tabs>
                <w:tab w:val="left" w:pos="4678"/>
              </w:tabs>
              <w:spacing w:before="60" w:line="276" w:lineRule="auto"/>
              <w:jc w:val="both"/>
              <w:rPr>
                <w:rFonts w:ascii="Arial" w:hAnsi="Arial" w:cs="Arial"/>
                <w:noProof/>
              </w:rPr>
            </w:pPr>
            <w:r w:rsidRPr="00EE5E43">
              <w:rPr>
                <w:rFonts w:ascii="Arial" w:hAnsi="Arial" w:cs="Arial"/>
                <w:noProof/>
              </w:rPr>
              <w:t>jádro</w:t>
            </w:r>
          </w:p>
        </w:tc>
        <w:tc>
          <w:tcPr>
            <w:tcW w:w="2251" w:type="dxa"/>
          </w:tcPr>
          <w:p w14:paraId="0C26351E" w14:textId="77777777" w:rsidR="0037318E" w:rsidRPr="00EE5E43" w:rsidRDefault="00C4072A" w:rsidP="00B56153">
            <w:pPr>
              <w:spacing w:before="60" w:line="276" w:lineRule="auto"/>
              <w:jc w:val="both"/>
              <w:rPr>
                <w:rFonts w:ascii="Arial" w:hAnsi="Arial" w:cs="Arial"/>
                <w:noProof/>
              </w:rPr>
            </w:pPr>
            <w:r w:rsidRPr="00EE5E43">
              <w:rPr>
                <w:rFonts w:ascii="Arial" w:hAnsi="Arial" w:cs="Arial"/>
                <w:noProof/>
              </w:rPr>
              <w:t xml:space="preserve">Cl.0,5 </w:t>
            </w:r>
            <w:r w:rsidR="0037318E" w:rsidRPr="00EE5E43">
              <w:rPr>
                <w:rFonts w:ascii="Arial" w:hAnsi="Arial" w:cs="Arial"/>
                <w:noProof/>
              </w:rPr>
              <w:t>/</w:t>
            </w:r>
            <w:r w:rsidRPr="00EE5E43">
              <w:rPr>
                <w:rFonts w:ascii="Arial" w:hAnsi="Arial" w:cs="Arial"/>
                <w:noProof/>
              </w:rPr>
              <w:t xml:space="preserve"> </w:t>
            </w:r>
            <w:r w:rsidR="0037318E" w:rsidRPr="00EE5E43">
              <w:rPr>
                <w:rFonts w:ascii="Arial" w:hAnsi="Arial" w:cs="Arial"/>
                <w:noProof/>
              </w:rPr>
              <w:t>10</w:t>
            </w:r>
            <w:r w:rsidRPr="00EE5E43">
              <w:rPr>
                <w:rFonts w:ascii="Arial" w:hAnsi="Arial" w:cs="Arial"/>
                <w:noProof/>
              </w:rPr>
              <w:t xml:space="preserve"> až 30 </w:t>
            </w:r>
            <w:r w:rsidR="0037318E" w:rsidRPr="00EE5E43">
              <w:rPr>
                <w:rFonts w:ascii="Arial" w:hAnsi="Arial" w:cs="Arial"/>
                <w:noProof/>
              </w:rPr>
              <w:t>VA</w:t>
            </w:r>
          </w:p>
        </w:tc>
      </w:tr>
      <w:tr w:rsidR="0037318E" w:rsidRPr="00EE5E43" w14:paraId="0C263522" w14:textId="77777777" w:rsidTr="00B56153">
        <w:tc>
          <w:tcPr>
            <w:tcW w:w="7379" w:type="dxa"/>
          </w:tcPr>
          <w:p w14:paraId="0C263520" w14:textId="77777777" w:rsidR="0037318E" w:rsidRPr="00EE5E43" w:rsidRDefault="0037318E" w:rsidP="0037318E">
            <w:pPr>
              <w:pStyle w:val="Odstavecseseznamem"/>
              <w:numPr>
                <w:ilvl w:val="0"/>
                <w:numId w:val="20"/>
              </w:numPr>
              <w:tabs>
                <w:tab w:val="left" w:pos="4678"/>
              </w:tabs>
              <w:spacing w:before="60" w:line="276" w:lineRule="auto"/>
              <w:jc w:val="both"/>
              <w:rPr>
                <w:rFonts w:ascii="Arial" w:hAnsi="Arial" w:cs="Arial"/>
                <w:noProof/>
              </w:rPr>
            </w:pPr>
            <w:r w:rsidRPr="00EE5E43">
              <w:rPr>
                <w:rFonts w:ascii="Arial" w:hAnsi="Arial" w:cs="Arial"/>
                <w:noProof/>
              </w:rPr>
              <w:t>2.jádro</w:t>
            </w:r>
          </w:p>
        </w:tc>
        <w:tc>
          <w:tcPr>
            <w:tcW w:w="2251" w:type="dxa"/>
          </w:tcPr>
          <w:p w14:paraId="0C263521"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3P</w:t>
            </w:r>
            <w:r w:rsidR="00C4072A" w:rsidRPr="00EE5E43">
              <w:rPr>
                <w:rFonts w:ascii="Arial" w:hAnsi="Arial" w:cs="Arial"/>
                <w:noProof/>
              </w:rPr>
              <w:t xml:space="preserve"> </w:t>
            </w:r>
            <w:r w:rsidRPr="00EE5E43">
              <w:rPr>
                <w:rFonts w:ascii="Arial" w:hAnsi="Arial" w:cs="Arial"/>
                <w:noProof/>
              </w:rPr>
              <w:t>/</w:t>
            </w:r>
            <w:r w:rsidR="00C4072A" w:rsidRPr="00EE5E43">
              <w:rPr>
                <w:rFonts w:ascii="Arial" w:hAnsi="Arial" w:cs="Arial"/>
                <w:noProof/>
              </w:rPr>
              <w:t xml:space="preserve"> </w:t>
            </w:r>
            <w:r w:rsidRPr="00EE5E43">
              <w:rPr>
                <w:rFonts w:ascii="Arial" w:hAnsi="Arial" w:cs="Arial"/>
                <w:noProof/>
              </w:rPr>
              <w:t>10</w:t>
            </w:r>
            <w:r w:rsidR="00C4072A" w:rsidRPr="00EE5E43">
              <w:rPr>
                <w:rFonts w:ascii="Arial" w:hAnsi="Arial" w:cs="Arial"/>
                <w:noProof/>
              </w:rPr>
              <w:t xml:space="preserve"> až 30 </w:t>
            </w:r>
            <w:r w:rsidRPr="00EE5E43">
              <w:rPr>
                <w:rFonts w:ascii="Arial" w:hAnsi="Arial" w:cs="Arial"/>
                <w:noProof/>
              </w:rPr>
              <w:t>VA</w:t>
            </w:r>
          </w:p>
        </w:tc>
      </w:tr>
    </w:tbl>
    <w:p w14:paraId="0C263523" w14:textId="77777777" w:rsidR="00A7746C" w:rsidRPr="00EE5E43" w:rsidRDefault="00A7746C" w:rsidP="00A7746C">
      <w:pPr>
        <w:spacing w:before="60"/>
        <w:jc w:val="both"/>
        <w:rPr>
          <w:rFonts w:ascii="Arial" w:hAnsi="Arial" w:cs="Arial"/>
          <w:noProof/>
        </w:rPr>
      </w:pPr>
    </w:p>
    <w:p w14:paraId="0C263524" w14:textId="77777777" w:rsidR="00B56153" w:rsidRPr="00EE5E43" w:rsidRDefault="00C4072A" w:rsidP="0037318E">
      <w:pPr>
        <w:spacing w:before="60"/>
        <w:jc w:val="both"/>
        <w:rPr>
          <w:rFonts w:ascii="Arial" w:hAnsi="Arial" w:cs="Arial"/>
          <w:noProof/>
        </w:rPr>
      </w:pPr>
      <w:r w:rsidRPr="00EE5E43">
        <w:rPr>
          <w:rFonts w:ascii="Arial" w:hAnsi="Arial" w:cs="Arial"/>
          <w:noProof/>
        </w:rPr>
        <w:t>P</w:t>
      </w:r>
      <w:r w:rsidR="009D0AF1" w:rsidRPr="00EE5E43">
        <w:rPr>
          <w:rFonts w:ascii="Arial" w:hAnsi="Arial" w:cs="Arial"/>
          <w:noProof/>
        </w:rPr>
        <w:t>TN budou dodána včetně zatěžovacího odporu pro druhé jádro zapojené do otevřeného trojúhelníku. Možno osadit i zařízením typu VT guard</w:t>
      </w:r>
      <w:r w:rsidRPr="00EE5E43">
        <w:rPr>
          <w:rFonts w:ascii="Arial" w:hAnsi="Arial" w:cs="Arial"/>
          <w:noProof/>
        </w:rPr>
        <w:t>.</w:t>
      </w:r>
    </w:p>
    <w:p w14:paraId="0C263525" w14:textId="77777777" w:rsidR="00B56153" w:rsidRPr="00EE5E43" w:rsidRDefault="00B56153" w:rsidP="0037318E">
      <w:pPr>
        <w:spacing w:before="60"/>
        <w:jc w:val="both"/>
        <w:rPr>
          <w:rFonts w:ascii="Arial" w:hAnsi="Arial" w:cs="Arial"/>
          <w:noProof/>
        </w:rPr>
      </w:pPr>
    </w:p>
    <w:p w14:paraId="0C26352A" w14:textId="77777777" w:rsidR="00D64A09" w:rsidRPr="00EE5E43" w:rsidRDefault="00D64A09" w:rsidP="0037318E">
      <w:pPr>
        <w:spacing w:before="60"/>
        <w:jc w:val="both"/>
        <w:rPr>
          <w:rFonts w:ascii="Arial" w:hAnsi="Arial" w:cs="Arial"/>
          <w:noProof/>
          <w:highlight w:val="yellow"/>
        </w:rPr>
      </w:pPr>
    </w:p>
    <w:p w14:paraId="0C26352B" w14:textId="77777777" w:rsidR="0037318E" w:rsidRPr="00EE5E43" w:rsidRDefault="0037318E" w:rsidP="0037318E">
      <w:pPr>
        <w:spacing w:before="60"/>
        <w:jc w:val="both"/>
        <w:rPr>
          <w:rFonts w:ascii="Arial" w:hAnsi="Arial" w:cs="Arial"/>
          <w:noProof/>
        </w:rPr>
      </w:pPr>
      <w:r w:rsidRPr="00EE5E43">
        <w:rPr>
          <w:rFonts w:ascii="Arial" w:hAnsi="Arial" w:cs="Arial"/>
          <w:noProof/>
        </w:rPr>
        <w:t xml:space="preserve">Varianta </w:t>
      </w:r>
      <w:r w:rsidR="00C4072A" w:rsidRPr="00EE5E43">
        <w:rPr>
          <w:rFonts w:ascii="Arial" w:hAnsi="Arial" w:cs="Arial"/>
          <w:noProof/>
        </w:rPr>
        <w:t>b</w:t>
      </w:r>
      <w:r w:rsidR="003C25D7" w:rsidRPr="00EE5E43">
        <w:rPr>
          <w:rFonts w:ascii="Arial" w:hAnsi="Arial" w:cs="Arial"/>
          <w:noProof/>
        </w:rPr>
        <w:t xml:space="preserve"> (pro zajištění napájení vlastní spotřeby)</w:t>
      </w:r>
      <w:r w:rsidRPr="00EE5E43">
        <w:rPr>
          <w:rFonts w:ascii="Arial" w:hAnsi="Arial" w:cs="Arial"/>
          <w:noProof/>
        </w:rPr>
        <w:t>:</w:t>
      </w:r>
    </w:p>
    <w:p w14:paraId="0C26352C" w14:textId="77777777" w:rsidR="0037318E" w:rsidRPr="00EE5E43" w:rsidRDefault="0037318E" w:rsidP="00A7746C">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37318E" w:rsidRPr="00EE5E43" w14:paraId="0C26352E" w14:textId="77777777" w:rsidTr="7238362C">
        <w:tc>
          <w:tcPr>
            <w:tcW w:w="9630" w:type="dxa"/>
            <w:gridSpan w:val="2"/>
          </w:tcPr>
          <w:p w14:paraId="0C26352D" w14:textId="2C301EC3" w:rsidR="0037318E" w:rsidRPr="00EE5E43" w:rsidRDefault="0037318E" w:rsidP="00B56153">
            <w:pPr>
              <w:tabs>
                <w:tab w:val="left" w:pos="4678"/>
              </w:tabs>
              <w:spacing w:before="60" w:line="276" w:lineRule="auto"/>
              <w:jc w:val="both"/>
              <w:rPr>
                <w:rFonts w:ascii="Arial" w:hAnsi="Arial" w:cs="Arial"/>
                <w:noProof/>
              </w:rPr>
            </w:pPr>
            <w:r w:rsidRPr="7238362C">
              <w:rPr>
                <w:rFonts w:ascii="Arial" w:hAnsi="Arial" w:cs="Arial"/>
                <w:noProof/>
              </w:rPr>
              <w:t>Přístrojový transformátor napětí</w:t>
            </w:r>
            <w:r w:rsidR="6227C71E" w:rsidRPr="7238362C">
              <w:rPr>
                <w:rFonts w:ascii="Arial" w:hAnsi="Arial" w:cs="Arial"/>
                <w:noProof/>
              </w:rPr>
              <w:t xml:space="preserve"> jednofázový dvoupolově izolovaný</w:t>
            </w:r>
            <w:r w:rsidRPr="7238362C">
              <w:rPr>
                <w:rFonts w:ascii="Arial" w:hAnsi="Arial" w:cs="Arial"/>
                <w:noProof/>
              </w:rPr>
              <w:t xml:space="preserve"> (1x)</w:t>
            </w:r>
            <w:r>
              <w:tab/>
            </w:r>
          </w:p>
        </w:tc>
      </w:tr>
      <w:tr w:rsidR="0037318E" w:rsidRPr="00EE5E43" w14:paraId="0C263531" w14:textId="77777777" w:rsidTr="7238362C">
        <w:tc>
          <w:tcPr>
            <w:tcW w:w="7379" w:type="dxa"/>
          </w:tcPr>
          <w:p w14:paraId="0C26352F"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30" w14:textId="77777777" w:rsidR="0037318E" w:rsidRPr="00EE5E43" w:rsidRDefault="0037318E" w:rsidP="00022FB3">
            <w:pPr>
              <w:tabs>
                <w:tab w:val="left" w:pos="4678"/>
              </w:tabs>
              <w:spacing w:before="60" w:line="276" w:lineRule="auto"/>
              <w:jc w:val="both"/>
              <w:rPr>
                <w:rFonts w:ascii="Arial" w:hAnsi="Arial" w:cs="Arial"/>
                <w:noProof/>
              </w:rPr>
            </w:pPr>
            <w:r w:rsidRPr="00022FB3">
              <w:rPr>
                <w:rFonts w:ascii="Arial" w:hAnsi="Arial" w:cs="Arial"/>
                <w:noProof/>
              </w:rPr>
              <w:t>22/0,23 kV</w:t>
            </w:r>
          </w:p>
        </w:tc>
      </w:tr>
      <w:tr w:rsidR="0037318E" w:rsidRPr="00EE5E43" w14:paraId="0C263534" w14:textId="77777777" w:rsidTr="00022FB3">
        <w:tc>
          <w:tcPr>
            <w:tcW w:w="7379" w:type="dxa"/>
            <w:vAlign w:val="center"/>
          </w:tcPr>
          <w:p w14:paraId="0C263532" w14:textId="4D18DB28" w:rsidR="0037318E" w:rsidRPr="00EE5E43" w:rsidRDefault="177BCB4F" w:rsidP="00022FB3">
            <w:pPr>
              <w:tabs>
                <w:tab w:val="left" w:pos="4678"/>
              </w:tabs>
              <w:spacing w:before="60" w:line="276" w:lineRule="auto"/>
              <w:rPr>
                <w:rFonts w:ascii="Arial" w:eastAsia="Arial" w:hAnsi="Arial" w:cs="Arial"/>
                <w:noProof/>
              </w:rPr>
            </w:pPr>
            <w:r w:rsidRPr="7238362C">
              <w:rPr>
                <w:rFonts w:ascii="Arial" w:hAnsi="Arial" w:cs="Arial"/>
                <w:noProof/>
              </w:rPr>
              <w:t>Jmenovitý výkon transformátoru Sth</w:t>
            </w:r>
          </w:p>
        </w:tc>
        <w:tc>
          <w:tcPr>
            <w:tcW w:w="2251" w:type="dxa"/>
          </w:tcPr>
          <w:p w14:paraId="0C263533" w14:textId="484684B9" w:rsidR="0037318E" w:rsidRPr="00EE5E43" w:rsidRDefault="0037318E" w:rsidP="0037318E">
            <w:pPr>
              <w:spacing w:before="60" w:line="276" w:lineRule="auto"/>
              <w:jc w:val="both"/>
              <w:rPr>
                <w:rFonts w:ascii="Arial" w:hAnsi="Arial" w:cs="Arial"/>
                <w:noProof/>
              </w:rPr>
            </w:pPr>
            <w:r w:rsidRPr="7238362C">
              <w:rPr>
                <w:rFonts w:ascii="Arial" w:hAnsi="Arial" w:cs="Arial"/>
                <w:noProof/>
              </w:rPr>
              <w:t>min. 2000 VA</w:t>
            </w:r>
          </w:p>
        </w:tc>
      </w:tr>
      <w:tr w:rsidR="00F135AC" w:rsidRPr="00EE5E43" w14:paraId="3B460BFC" w14:textId="77777777" w:rsidTr="00022FB3">
        <w:tc>
          <w:tcPr>
            <w:tcW w:w="7379" w:type="dxa"/>
          </w:tcPr>
          <w:p w14:paraId="0019B8EE" w14:textId="057B4A93" w:rsidR="00F135AC" w:rsidRPr="00F135AC" w:rsidRDefault="00F135AC" w:rsidP="00F135AC">
            <w:pPr>
              <w:tabs>
                <w:tab w:val="left" w:pos="4678"/>
              </w:tabs>
              <w:spacing w:before="60" w:line="276" w:lineRule="auto"/>
              <w:jc w:val="both"/>
              <w:rPr>
                <w:rFonts w:ascii="Arial" w:hAnsi="Arial" w:cs="Arial"/>
              </w:rPr>
            </w:pPr>
            <w:r w:rsidRPr="7238362C">
              <w:rPr>
                <w:rFonts w:ascii="Arial" w:hAnsi="Arial" w:cs="Arial"/>
                <w:noProof/>
              </w:rPr>
              <w:t xml:space="preserve">Nejvyšší napětí soustavy                  </w:t>
            </w:r>
          </w:p>
        </w:tc>
        <w:tc>
          <w:tcPr>
            <w:tcW w:w="2251" w:type="dxa"/>
          </w:tcPr>
          <w:p w14:paraId="5C1E0684" w14:textId="78A40EA6" w:rsidR="00F135AC" w:rsidRPr="00022FB3" w:rsidRDefault="00F135AC" w:rsidP="00022FB3">
            <w:pPr>
              <w:tabs>
                <w:tab w:val="left" w:pos="4678"/>
              </w:tabs>
              <w:spacing w:before="60" w:line="276" w:lineRule="auto"/>
              <w:jc w:val="both"/>
              <w:rPr>
                <w:rFonts w:ascii="Arial" w:hAnsi="Arial" w:cs="Arial"/>
              </w:rPr>
            </w:pPr>
            <w:r w:rsidRPr="7238362C">
              <w:rPr>
                <w:rFonts w:ascii="Arial" w:hAnsi="Arial" w:cs="Arial"/>
                <w:noProof/>
              </w:rPr>
              <w:t>24/25 kV</w:t>
            </w:r>
          </w:p>
        </w:tc>
      </w:tr>
      <w:tr w:rsidR="00F135AC" w14:paraId="3285D07C" w14:textId="77777777" w:rsidTr="00022FB3">
        <w:trPr>
          <w:trHeight w:val="300"/>
        </w:trPr>
        <w:tc>
          <w:tcPr>
            <w:tcW w:w="7379" w:type="dxa"/>
          </w:tcPr>
          <w:p w14:paraId="7BDBBE38" w14:textId="5AFAFCF4" w:rsidR="00F135AC" w:rsidRPr="00F135AC" w:rsidRDefault="00F135AC" w:rsidP="7238362C">
            <w:pPr>
              <w:spacing w:before="60" w:line="276" w:lineRule="auto"/>
              <w:jc w:val="both"/>
              <w:rPr>
                <w:rFonts w:ascii="Arial" w:hAnsi="Arial" w:cs="Arial"/>
              </w:rPr>
            </w:pPr>
            <w:r w:rsidRPr="7238362C">
              <w:rPr>
                <w:rFonts w:ascii="Arial" w:hAnsi="Arial" w:cs="Arial"/>
              </w:rPr>
              <w:t xml:space="preserve">Zkušební napětí střídavé  </w:t>
            </w:r>
          </w:p>
        </w:tc>
        <w:tc>
          <w:tcPr>
            <w:tcW w:w="2251" w:type="dxa"/>
          </w:tcPr>
          <w:p w14:paraId="102E28CF" w14:textId="4497C9EC" w:rsidR="00F135AC" w:rsidRPr="00022FB3" w:rsidRDefault="00F135AC" w:rsidP="7238362C">
            <w:pPr>
              <w:spacing w:before="60" w:line="276" w:lineRule="auto"/>
              <w:jc w:val="both"/>
              <w:rPr>
                <w:rFonts w:ascii="Arial" w:hAnsi="Arial" w:cs="Arial"/>
              </w:rPr>
            </w:pPr>
            <w:r w:rsidRPr="7238362C">
              <w:rPr>
                <w:rFonts w:ascii="Arial" w:hAnsi="Arial" w:cs="Arial"/>
              </w:rPr>
              <w:t>50 kV</w:t>
            </w:r>
          </w:p>
        </w:tc>
      </w:tr>
      <w:tr w:rsidR="00F135AC" w14:paraId="3EF7DF32" w14:textId="77777777" w:rsidTr="00022FB3">
        <w:trPr>
          <w:trHeight w:val="300"/>
        </w:trPr>
        <w:tc>
          <w:tcPr>
            <w:tcW w:w="7379" w:type="dxa"/>
          </w:tcPr>
          <w:p w14:paraId="22BCA812" w14:textId="04164D83" w:rsidR="00F135AC" w:rsidRPr="00F135AC" w:rsidRDefault="00F135AC" w:rsidP="7238362C">
            <w:pPr>
              <w:spacing w:before="60" w:line="276" w:lineRule="auto"/>
              <w:jc w:val="both"/>
              <w:rPr>
                <w:rFonts w:ascii="Arial" w:hAnsi="Arial" w:cs="Arial"/>
              </w:rPr>
            </w:pPr>
            <w:r w:rsidRPr="7238362C">
              <w:rPr>
                <w:rFonts w:ascii="Arial" w:hAnsi="Arial" w:cs="Arial"/>
              </w:rPr>
              <w:t xml:space="preserve">Zkušební napětí impulsní           </w:t>
            </w:r>
          </w:p>
        </w:tc>
        <w:tc>
          <w:tcPr>
            <w:tcW w:w="2251" w:type="dxa"/>
          </w:tcPr>
          <w:p w14:paraId="0B9BD7B1" w14:textId="36A236F7" w:rsidR="00F135AC" w:rsidRPr="00022FB3" w:rsidRDefault="00F135AC" w:rsidP="7238362C">
            <w:pPr>
              <w:spacing w:before="60" w:line="276" w:lineRule="auto"/>
              <w:jc w:val="both"/>
              <w:rPr>
                <w:rFonts w:ascii="Arial" w:hAnsi="Arial" w:cs="Arial"/>
              </w:rPr>
            </w:pPr>
            <w:r w:rsidRPr="7238362C">
              <w:rPr>
                <w:rFonts w:ascii="Arial" w:hAnsi="Arial" w:cs="Arial"/>
              </w:rPr>
              <w:t>125 kV</w:t>
            </w:r>
          </w:p>
        </w:tc>
      </w:tr>
      <w:tr w:rsidR="00F135AC" w14:paraId="7247BA94" w14:textId="77777777" w:rsidTr="00022FB3">
        <w:trPr>
          <w:trHeight w:val="300"/>
        </w:trPr>
        <w:tc>
          <w:tcPr>
            <w:tcW w:w="7379" w:type="dxa"/>
          </w:tcPr>
          <w:p w14:paraId="2C6A4CA8" w14:textId="281B70A7" w:rsidR="00F135AC" w:rsidRPr="00F135AC" w:rsidRDefault="00F135AC">
            <w:pPr>
              <w:spacing w:before="60" w:line="276" w:lineRule="auto"/>
              <w:jc w:val="both"/>
              <w:rPr>
                <w:rFonts w:ascii="Arial" w:hAnsi="Arial" w:cs="Arial"/>
              </w:rPr>
            </w:pPr>
            <w:r w:rsidRPr="7238362C">
              <w:rPr>
                <w:rFonts w:ascii="Arial" w:hAnsi="Arial" w:cs="Arial"/>
              </w:rPr>
              <w:lastRenderedPageBreak/>
              <w:t xml:space="preserve">Jmenovité primární napětí    </w:t>
            </w:r>
          </w:p>
        </w:tc>
        <w:tc>
          <w:tcPr>
            <w:tcW w:w="2251" w:type="dxa"/>
          </w:tcPr>
          <w:p w14:paraId="7DD46C4E" w14:textId="39222D24" w:rsidR="00F135AC" w:rsidRPr="00022FB3" w:rsidRDefault="00F135AC" w:rsidP="00022FB3">
            <w:pPr>
              <w:spacing w:before="60" w:line="276" w:lineRule="auto"/>
              <w:jc w:val="both"/>
              <w:rPr>
                <w:rFonts w:ascii="Arial" w:hAnsi="Arial" w:cs="Arial"/>
              </w:rPr>
            </w:pPr>
            <w:r w:rsidRPr="7238362C">
              <w:rPr>
                <w:rFonts w:ascii="Arial" w:hAnsi="Arial" w:cs="Arial"/>
              </w:rPr>
              <w:t>22 kV</w:t>
            </w:r>
          </w:p>
        </w:tc>
      </w:tr>
      <w:tr w:rsidR="7238362C" w14:paraId="27283EFD" w14:textId="77777777" w:rsidTr="7238362C">
        <w:trPr>
          <w:trHeight w:val="300"/>
        </w:trPr>
        <w:tc>
          <w:tcPr>
            <w:tcW w:w="7379" w:type="dxa"/>
          </w:tcPr>
          <w:p w14:paraId="7D13CBB9" w14:textId="043F0140" w:rsidR="5D7A41B0" w:rsidRPr="00022FB3" w:rsidRDefault="5D7A41B0" w:rsidP="00022FB3">
            <w:pPr>
              <w:spacing w:before="60" w:line="276" w:lineRule="auto"/>
              <w:jc w:val="both"/>
              <w:rPr>
                <w:rFonts w:ascii="Arial" w:hAnsi="Arial" w:cs="Arial"/>
              </w:rPr>
            </w:pPr>
            <w:r w:rsidRPr="7238362C">
              <w:rPr>
                <w:rFonts w:ascii="Arial" w:hAnsi="Arial" w:cs="Arial"/>
              </w:rPr>
              <w:t>Jmenovité napětí sekundární</w:t>
            </w:r>
          </w:p>
        </w:tc>
        <w:tc>
          <w:tcPr>
            <w:tcW w:w="2251" w:type="dxa"/>
          </w:tcPr>
          <w:p w14:paraId="1CF60637" w14:textId="4C106C7C" w:rsidR="5D7A41B0" w:rsidRPr="00022FB3" w:rsidRDefault="5D7A41B0" w:rsidP="00022FB3">
            <w:pPr>
              <w:spacing w:before="60" w:line="276" w:lineRule="auto"/>
              <w:jc w:val="both"/>
              <w:rPr>
                <w:rFonts w:ascii="Arial" w:hAnsi="Arial" w:cs="Arial"/>
              </w:rPr>
            </w:pPr>
            <w:r w:rsidRPr="7238362C">
              <w:rPr>
                <w:rFonts w:ascii="Arial" w:hAnsi="Arial" w:cs="Arial"/>
              </w:rPr>
              <w:t>230 V</w:t>
            </w:r>
          </w:p>
        </w:tc>
      </w:tr>
      <w:tr w:rsidR="7238362C" w14:paraId="153A32AB" w14:textId="77777777" w:rsidTr="7238362C">
        <w:trPr>
          <w:trHeight w:val="300"/>
        </w:trPr>
        <w:tc>
          <w:tcPr>
            <w:tcW w:w="7379" w:type="dxa"/>
          </w:tcPr>
          <w:p w14:paraId="2AC3D2EA" w14:textId="167BBC05" w:rsidR="5D7A41B0" w:rsidRPr="00022FB3" w:rsidRDefault="5D7A41B0" w:rsidP="00022FB3">
            <w:pPr>
              <w:spacing w:before="60" w:line="276" w:lineRule="auto"/>
              <w:jc w:val="both"/>
              <w:rPr>
                <w:rFonts w:ascii="Arial" w:hAnsi="Arial" w:cs="Arial"/>
              </w:rPr>
            </w:pPr>
            <w:r w:rsidRPr="7238362C">
              <w:rPr>
                <w:rFonts w:ascii="Arial" w:hAnsi="Arial" w:cs="Arial"/>
              </w:rPr>
              <w:t>Jmenovitý kmitočet</w:t>
            </w:r>
          </w:p>
        </w:tc>
        <w:tc>
          <w:tcPr>
            <w:tcW w:w="2251" w:type="dxa"/>
          </w:tcPr>
          <w:p w14:paraId="0B55859F" w14:textId="59E0AF1D" w:rsidR="5D7A41B0" w:rsidRPr="00022FB3" w:rsidRDefault="5D7A41B0" w:rsidP="00022FB3">
            <w:pPr>
              <w:spacing w:before="60" w:line="276" w:lineRule="auto"/>
              <w:jc w:val="both"/>
              <w:rPr>
                <w:rFonts w:ascii="Arial" w:hAnsi="Arial" w:cs="Arial"/>
              </w:rPr>
            </w:pPr>
            <w:r w:rsidRPr="7238362C">
              <w:rPr>
                <w:rFonts w:ascii="Arial" w:hAnsi="Arial" w:cs="Arial"/>
              </w:rPr>
              <w:t>50 Hz</w:t>
            </w:r>
          </w:p>
        </w:tc>
      </w:tr>
      <w:tr w:rsidR="00F135AC" w14:paraId="5DE5D18A" w14:textId="77777777" w:rsidTr="00022FB3">
        <w:trPr>
          <w:trHeight w:val="300"/>
        </w:trPr>
        <w:tc>
          <w:tcPr>
            <w:tcW w:w="7379" w:type="dxa"/>
          </w:tcPr>
          <w:p w14:paraId="1B63E462" w14:textId="611C596C" w:rsidR="00F135AC" w:rsidRPr="00F135AC" w:rsidRDefault="00F135AC">
            <w:pPr>
              <w:spacing w:before="60" w:line="276" w:lineRule="auto"/>
              <w:jc w:val="both"/>
              <w:rPr>
                <w:rFonts w:ascii="Arial" w:hAnsi="Arial" w:cs="Arial"/>
              </w:rPr>
            </w:pPr>
            <w:r w:rsidRPr="7238362C">
              <w:rPr>
                <w:rFonts w:ascii="Arial" w:hAnsi="Arial" w:cs="Arial"/>
              </w:rPr>
              <w:t xml:space="preserve">Napětí nakrátko         </w:t>
            </w:r>
          </w:p>
        </w:tc>
        <w:tc>
          <w:tcPr>
            <w:tcW w:w="2251" w:type="dxa"/>
          </w:tcPr>
          <w:p w14:paraId="3CF3AAB2" w14:textId="28AA60BF" w:rsidR="00F135AC" w:rsidRPr="00022FB3" w:rsidRDefault="00F135AC" w:rsidP="00022FB3">
            <w:pPr>
              <w:spacing w:before="60" w:line="276" w:lineRule="auto"/>
              <w:jc w:val="both"/>
              <w:rPr>
                <w:rFonts w:ascii="Arial" w:hAnsi="Arial" w:cs="Arial"/>
              </w:rPr>
            </w:pPr>
            <w:r w:rsidRPr="7238362C">
              <w:rPr>
                <w:rFonts w:ascii="Arial" w:hAnsi="Arial" w:cs="Arial"/>
              </w:rPr>
              <w:t>4-5 %</w:t>
            </w:r>
          </w:p>
        </w:tc>
      </w:tr>
      <w:tr w:rsidR="00F135AC" w14:paraId="5AD7F391" w14:textId="77777777" w:rsidTr="00FE7065">
        <w:trPr>
          <w:trHeight w:val="300"/>
        </w:trPr>
        <w:tc>
          <w:tcPr>
            <w:tcW w:w="9630" w:type="dxa"/>
            <w:gridSpan w:val="2"/>
          </w:tcPr>
          <w:p w14:paraId="1DAB46D4" w14:textId="179F681E" w:rsidR="00F135AC" w:rsidRPr="00022FB3" w:rsidRDefault="00F135AC" w:rsidP="00022FB3">
            <w:pPr>
              <w:spacing w:before="60" w:line="276" w:lineRule="auto"/>
              <w:jc w:val="both"/>
              <w:rPr>
                <w:rFonts w:ascii="Arial" w:hAnsi="Arial" w:cs="Arial"/>
              </w:rPr>
            </w:pPr>
            <w:r w:rsidRPr="7238362C">
              <w:rPr>
                <w:rFonts w:ascii="Arial" w:hAnsi="Arial" w:cs="Arial"/>
                <w:noProof/>
              </w:rPr>
              <w:t>Integrované jištění na hladině vyššího napětí</w:t>
            </w:r>
          </w:p>
        </w:tc>
      </w:tr>
      <w:tr w:rsidR="006B0075" w14:paraId="575DBBCA" w14:textId="77777777" w:rsidTr="00FE7065">
        <w:trPr>
          <w:trHeight w:val="300"/>
        </w:trPr>
        <w:tc>
          <w:tcPr>
            <w:tcW w:w="9630" w:type="dxa"/>
            <w:gridSpan w:val="2"/>
          </w:tcPr>
          <w:p w14:paraId="3026B0EA" w14:textId="46838A3C" w:rsidR="006B0075" w:rsidRPr="7238362C" w:rsidRDefault="006B6F94" w:rsidP="00022FB3">
            <w:pPr>
              <w:spacing w:before="60" w:line="276" w:lineRule="auto"/>
              <w:jc w:val="both"/>
              <w:rPr>
                <w:rFonts w:ascii="Arial" w:hAnsi="Arial" w:cs="Arial"/>
                <w:noProof/>
              </w:rPr>
            </w:pPr>
            <w:r>
              <w:rPr>
                <w:rFonts w:ascii="Arial" w:hAnsi="Arial" w:cs="Arial"/>
                <w:noProof/>
              </w:rPr>
              <w:t>Kulové zkratovací body (průměr 20 mm) pro připojení zkratovací soupravy</w:t>
            </w:r>
          </w:p>
        </w:tc>
      </w:tr>
      <w:tr w:rsidR="7238362C" w14:paraId="68660E9A" w14:textId="77777777" w:rsidTr="7238362C">
        <w:trPr>
          <w:trHeight w:val="300"/>
        </w:trPr>
        <w:tc>
          <w:tcPr>
            <w:tcW w:w="9630" w:type="dxa"/>
            <w:gridSpan w:val="2"/>
          </w:tcPr>
          <w:p w14:paraId="09EDD493" w14:textId="5969FF3E" w:rsidR="5FBA7E45" w:rsidRDefault="5FBA7E45" w:rsidP="7238362C">
            <w:pPr>
              <w:tabs>
                <w:tab w:val="left" w:pos="4678"/>
              </w:tabs>
              <w:spacing w:before="60" w:line="276" w:lineRule="auto"/>
              <w:jc w:val="both"/>
              <w:rPr>
                <w:rFonts w:ascii="Arial" w:hAnsi="Arial" w:cs="Arial"/>
                <w:noProof/>
              </w:rPr>
            </w:pPr>
            <w:r w:rsidRPr="7238362C">
              <w:rPr>
                <w:rFonts w:ascii="Arial" w:hAnsi="Arial" w:cs="Arial"/>
                <w:noProof/>
              </w:rPr>
              <w:t>Za</w:t>
            </w:r>
            <w:r w:rsidR="002155B2">
              <w:rPr>
                <w:rFonts w:ascii="Arial" w:hAnsi="Arial" w:cs="Arial"/>
                <w:noProof/>
              </w:rPr>
              <w:t>ř</w:t>
            </w:r>
            <w:r w:rsidRPr="7238362C">
              <w:rPr>
                <w:rFonts w:ascii="Arial" w:hAnsi="Arial" w:cs="Arial"/>
                <w:noProof/>
              </w:rPr>
              <w:t>ízení  pro omezení ferorezonance</w:t>
            </w:r>
          </w:p>
        </w:tc>
      </w:tr>
    </w:tbl>
    <w:p w14:paraId="0C263535" w14:textId="0837EC06" w:rsidR="0037318E" w:rsidRDefault="0037318E" w:rsidP="7238362C">
      <w:pPr>
        <w:spacing w:before="60"/>
        <w:jc w:val="both"/>
        <w:rPr>
          <w:rFonts w:ascii="Arial" w:hAnsi="Arial" w:cs="Arial"/>
          <w:noProof/>
        </w:rPr>
      </w:pPr>
    </w:p>
    <w:p w14:paraId="0C263536" w14:textId="77777777" w:rsidR="009041E8" w:rsidRPr="00EE5E43" w:rsidRDefault="009041E8" w:rsidP="009041E8">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vypínačem (kabelový vývod)</w:t>
      </w:r>
    </w:p>
    <w:p w14:paraId="0C263537"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proudu</w:t>
      </w:r>
    </w:p>
    <w:tbl>
      <w:tblPr>
        <w:tblStyle w:val="Mkatabulky"/>
        <w:tblW w:w="0" w:type="auto"/>
        <w:tblLook w:val="04A0" w:firstRow="1" w:lastRow="0" w:firstColumn="1" w:lastColumn="0" w:noHBand="0" w:noVBand="1"/>
      </w:tblPr>
      <w:tblGrid>
        <w:gridCol w:w="7363"/>
        <w:gridCol w:w="2267"/>
      </w:tblGrid>
      <w:tr w:rsidR="009041E8" w:rsidRPr="00EE5E43" w14:paraId="0C26353A" w14:textId="77777777" w:rsidTr="0012128D">
        <w:tc>
          <w:tcPr>
            <w:tcW w:w="7479" w:type="dxa"/>
          </w:tcPr>
          <w:p w14:paraId="0C263538" w14:textId="77777777" w:rsidR="009041E8" w:rsidRPr="00EE5E43" w:rsidRDefault="009041E8"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539" w14:textId="77777777" w:rsidR="009041E8" w:rsidRPr="00EE5E43" w:rsidRDefault="009041E8" w:rsidP="0012128D">
            <w:pPr>
              <w:spacing w:before="60"/>
              <w:jc w:val="both"/>
              <w:rPr>
                <w:rFonts w:ascii="Arial" w:hAnsi="Arial" w:cs="Arial"/>
                <w:noProof/>
              </w:rPr>
            </w:pPr>
            <w:r w:rsidRPr="00EE5E43">
              <w:rPr>
                <w:rFonts w:ascii="Arial" w:hAnsi="Arial" w:cs="Arial"/>
                <w:noProof/>
              </w:rPr>
              <w:t>25 kV</w:t>
            </w:r>
          </w:p>
        </w:tc>
      </w:tr>
      <w:tr w:rsidR="009041E8" w:rsidRPr="00EE5E43" w14:paraId="0C26353D" w14:textId="77777777" w:rsidTr="0012128D">
        <w:tc>
          <w:tcPr>
            <w:tcW w:w="7479" w:type="dxa"/>
          </w:tcPr>
          <w:p w14:paraId="0C26353B" w14:textId="77777777" w:rsidR="009041E8" w:rsidRPr="00EE5E43" w:rsidRDefault="009041E8"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53C" w14:textId="77777777" w:rsidR="009041E8" w:rsidRPr="00EE5E43" w:rsidRDefault="009041E8" w:rsidP="0012128D">
            <w:pPr>
              <w:spacing w:before="60"/>
              <w:jc w:val="both"/>
              <w:rPr>
                <w:rFonts w:ascii="Arial" w:hAnsi="Arial" w:cs="Arial"/>
                <w:noProof/>
              </w:rPr>
            </w:pPr>
            <w:r w:rsidRPr="00EE5E43">
              <w:rPr>
                <w:rFonts w:ascii="Arial" w:hAnsi="Arial" w:cs="Arial"/>
                <w:noProof/>
              </w:rPr>
              <w:t>3</w:t>
            </w:r>
          </w:p>
        </w:tc>
      </w:tr>
    </w:tbl>
    <w:p w14:paraId="0C26353E" w14:textId="77777777" w:rsidR="009041E8" w:rsidRPr="00EE5E43" w:rsidRDefault="009041E8" w:rsidP="009041E8">
      <w:pPr>
        <w:spacing w:before="60"/>
        <w:jc w:val="both"/>
        <w:rPr>
          <w:rFonts w:ascii="Arial" w:hAnsi="Arial" w:cs="Arial"/>
          <w:noProof/>
        </w:rPr>
      </w:pPr>
    </w:p>
    <w:p w14:paraId="0C26353F" w14:textId="77777777" w:rsidR="009041E8" w:rsidRPr="00EE5E43" w:rsidRDefault="009041E8" w:rsidP="009041E8">
      <w:pPr>
        <w:spacing w:before="60"/>
        <w:jc w:val="both"/>
        <w:rPr>
          <w:rFonts w:ascii="Arial" w:hAnsi="Arial" w:cs="Arial"/>
          <w:noProof/>
        </w:rPr>
      </w:pPr>
      <w:r w:rsidRPr="00EE5E43">
        <w:rPr>
          <w:rFonts w:ascii="Arial" w:hAnsi="Arial" w:cs="Arial"/>
          <w:noProof/>
        </w:rPr>
        <w:t>Varianta a:</w:t>
      </w:r>
    </w:p>
    <w:tbl>
      <w:tblPr>
        <w:tblStyle w:val="Mkatabulky"/>
        <w:tblW w:w="0" w:type="auto"/>
        <w:tblLook w:val="04A0" w:firstRow="1" w:lastRow="0" w:firstColumn="1" w:lastColumn="0" w:noHBand="0" w:noVBand="1"/>
      </w:tblPr>
      <w:tblGrid>
        <w:gridCol w:w="7379"/>
        <w:gridCol w:w="2251"/>
      </w:tblGrid>
      <w:tr w:rsidR="009041E8" w:rsidRPr="00EE5E43" w14:paraId="0C263541" w14:textId="77777777" w:rsidTr="0012128D">
        <w:tc>
          <w:tcPr>
            <w:tcW w:w="9630" w:type="dxa"/>
            <w:gridSpan w:val="2"/>
          </w:tcPr>
          <w:p w14:paraId="0C263540"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9041E8" w:rsidRPr="00EE5E43" w14:paraId="0C263544" w14:textId="77777777" w:rsidTr="0012128D">
        <w:tc>
          <w:tcPr>
            <w:tcW w:w="7379" w:type="dxa"/>
          </w:tcPr>
          <w:p w14:paraId="0C263542"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43" w14:textId="77777777" w:rsidR="009041E8" w:rsidRPr="00EE5E43" w:rsidRDefault="009041E8" w:rsidP="0012128D">
            <w:pPr>
              <w:spacing w:before="60" w:line="276" w:lineRule="auto"/>
              <w:jc w:val="both"/>
              <w:rPr>
                <w:rFonts w:ascii="Arial" w:hAnsi="Arial" w:cs="Arial"/>
                <w:noProof/>
              </w:rPr>
            </w:pPr>
            <w:r w:rsidRPr="00EE5E43">
              <w:rPr>
                <w:rFonts w:ascii="Arial" w:hAnsi="Arial" w:cs="Arial"/>
                <w:noProof/>
              </w:rPr>
              <w:t>400A/1A</w:t>
            </w:r>
          </w:p>
        </w:tc>
      </w:tr>
      <w:tr w:rsidR="009041E8" w:rsidRPr="00EE5E43" w14:paraId="0C263547" w14:textId="77777777" w:rsidTr="0012128D">
        <w:tc>
          <w:tcPr>
            <w:tcW w:w="7379" w:type="dxa"/>
          </w:tcPr>
          <w:p w14:paraId="0C263545"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46" w14:textId="7A82EAEB" w:rsidR="009041E8" w:rsidRPr="00EE5E43" w:rsidRDefault="00F638D5" w:rsidP="0012128D">
            <w:pPr>
              <w:spacing w:before="60" w:line="276" w:lineRule="auto"/>
              <w:jc w:val="both"/>
              <w:rPr>
                <w:rFonts w:ascii="Arial" w:hAnsi="Arial" w:cs="Arial"/>
                <w:noProof/>
              </w:rPr>
            </w:pPr>
            <w:ins w:id="14" w:author="Kabele, Roman" w:date="2025-04-23T09:01:00Z" w16du:dateUtc="2025-04-23T07:01:00Z">
              <w:r w:rsidRPr="00EE5E43">
                <w:rPr>
                  <w:rFonts w:ascii="Arial" w:hAnsi="Arial" w:cs="Arial"/>
                  <w:noProof/>
                </w:rPr>
                <w:t>5P20/2,5</w:t>
              </w:r>
              <w:r>
                <w:rPr>
                  <w:rFonts w:ascii="Arial" w:hAnsi="Arial" w:cs="Arial"/>
                  <w:noProof/>
                </w:rPr>
                <w:t>VA (při R</w:t>
              </w:r>
              <w:r>
                <w:rPr>
                  <w:rFonts w:ascii="Arial" w:hAnsi="Arial" w:cs="Arial"/>
                  <w:noProof/>
                  <w:vertAlign w:val="subscript"/>
                </w:rPr>
                <w:t xml:space="preserve">CT </w:t>
              </w:r>
              <w:r>
                <w:rPr>
                  <w:rFonts w:ascii="Arial" w:hAnsi="Arial" w:cs="Arial"/>
                  <w:noProof/>
                </w:rPr>
                <w:t>≤ 1,9 Ω)</w:t>
              </w:r>
              <w:r w:rsidRPr="00EE5E43">
                <w:rPr>
                  <w:rFonts w:ascii="Arial" w:hAnsi="Arial" w:cs="Arial"/>
                  <w:noProof/>
                </w:rPr>
                <w:t xml:space="preserve"> až 5VA</w:t>
              </w:r>
            </w:ins>
            <w:del w:id="15" w:author="Kabele, Roman" w:date="2025-04-23T09:01:00Z" w16du:dateUtc="2025-04-23T07:01:00Z">
              <w:r w:rsidR="00C4072A" w:rsidRPr="00EE5E43" w:rsidDel="00F638D5">
                <w:rPr>
                  <w:rFonts w:ascii="Arial" w:hAnsi="Arial" w:cs="Arial"/>
                  <w:noProof/>
                </w:rPr>
                <w:delText>5P20/2,5 až 5VA</w:delText>
              </w:r>
            </w:del>
          </w:p>
        </w:tc>
      </w:tr>
    </w:tbl>
    <w:p w14:paraId="0C263548" w14:textId="77777777" w:rsidR="009041E8" w:rsidRPr="00EE5E43" w:rsidRDefault="009041E8" w:rsidP="009041E8">
      <w:pPr>
        <w:spacing w:before="60"/>
        <w:jc w:val="both"/>
        <w:rPr>
          <w:rFonts w:ascii="Arial" w:hAnsi="Arial" w:cs="Arial"/>
          <w:noProof/>
        </w:rPr>
      </w:pPr>
    </w:p>
    <w:p w14:paraId="0C263549" w14:textId="77777777" w:rsidR="009041E8" w:rsidRPr="00EE5E43" w:rsidRDefault="009041E8" w:rsidP="009041E8">
      <w:pPr>
        <w:spacing w:before="60"/>
        <w:jc w:val="both"/>
        <w:rPr>
          <w:rFonts w:ascii="Arial" w:hAnsi="Arial" w:cs="Arial"/>
          <w:noProof/>
        </w:rPr>
      </w:pPr>
      <w:r w:rsidRPr="00EE5E43">
        <w:rPr>
          <w:rFonts w:ascii="Arial" w:hAnsi="Arial" w:cs="Arial"/>
          <w:noProof/>
        </w:rPr>
        <w:t>Varianta b:</w:t>
      </w:r>
    </w:p>
    <w:tbl>
      <w:tblPr>
        <w:tblStyle w:val="Mkatabulky"/>
        <w:tblW w:w="0" w:type="auto"/>
        <w:tblLook w:val="04A0" w:firstRow="1" w:lastRow="0" w:firstColumn="1" w:lastColumn="0" w:noHBand="0" w:noVBand="1"/>
      </w:tblPr>
      <w:tblGrid>
        <w:gridCol w:w="7379"/>
        <w:gridCol w:w="2251"/>
      </w:tblGrid>
      <w:tr w:rsidR="009041E8" w:rsidRPr="00EE5E43" w14:paraId="0C26354B" w14:textId="77777777" w:rsidTr="0012128D">
        <w:tc>
          <w:tcPr>
            <w:tcW w:w="9630" w:type="dxa"/>
            <w:gridSpan w:val="2"/>
          </w:tcPr>
          <w:p w14:paraId="0C26354A"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9041E8" w:rsidRPr="00EE5E43" w14:paraId="0C26354E" w14:textId="77777777" w:rsidTr="0012128D">
        <w:tc>
          <w:tcPr>
            <w:tcW w:w="7379" w:type="dxa"/>
          </w:tcPr>
          <w:p w14:paraId="0C26354C"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4D" w14:textId="77777777" w:rsidR="009041E8" w:rsidRPr="00EE5E43" w:rsidRDefault="009041E8" w:rsidP="0012128D">
            <w:pPr>
              <w:spacing w:before="60" w:line="276" w:lineRule="auto"/>
              <w:jc w:val="both"/>
              <w:rPr>
                <w:rFonts w:ascii="Arial" w:hAnsi="Arial" w:cs="Arial"/>
                <w:noProof/>
              </w:rPr>
            </w:pPr>
            <w:r w:rsidRPr="00EE5E43">
              <w:rPr>
                <w:rFonts w:ascii="Arial" w:hAnsi="Arial" w:cs="Arial"/>
                <w:noProof/>
              </w:rPr>
              <w:t>300A/1A</w:t>
            </w:r>
          </w:p>
        </w:tc>
      </w:tr>
      <w:tr w:rsidR="009041E8" w:rsidRPr="00EE5E43" w14:paraId="0C263551" w14:textId="77777777" w:rsidTr="0012128D">
        <w:tc>
          <w:tcPr>
            <w:tcW w:w="7379" w:type="dxa"/>
          </w:tcPr>
          <w:p w14:paraId="0C26354F"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50" w14:textId="41D3B728" w:rsidR="009041E8" w:rsidRPr="00EE5E43" w:rsidRDefault="0093453A" w:rsidP="0012128D">
            <w:pPr>
              <w:spacing w:before="60" w:line="276" w:lineRule="auto"/>
              <w:jc w:val="both"/>
              <w:rPr>
                <w:rFonts w:ascii="Arial" w:hAnsi="Arial" w:cs="Arial"/>
                <w:noProof/>
              </w:rPr>
            </w:pPr>
            <w:ins w:id="16" w:author="Kabele, Roman" w:date="2025-04-23T09:01:00Z" w16du:dateUtc="2025-04-23T07:01:00Z">
              <w:r w:rsidRPr="00EE5E43">
                <w:rPr>
                  <w:rFonts w:ascii="Arial" w:hAnsi="Arial" w:cs="Arial"/>
                  <w:noProof/>
                </w:rPr>
                <w:t>5P20/2</w:t>
              </w:r>
              <w:r>
                <w:rPr>
                  <w:rFonts w:ascii="Arial" w:hAnsi="Arial" w:cs="Arial"/>
                  <w:noProof/>
                </w:rPr>
                <w:t>VA (při R</w:t>
              </w:r>
              <w:r>
                <w:rPr>
                  <w:rFonts w:ascii="Arial" w:hAnsi="Arial" w:cs="Arial"/>
                  <w:noProof/>
                  <w:vertAlign w:val="subscript"/>
                </w:rPr>
                <w:t xml:space="preserve">CT </w:t>
              </w:r>
              <w:r>
                <w:rPr>
                  <w:rFonts w:ascii="Arial" w:hAnsi="Arial" w:cs="Arial"/>
                  <w:noProof/>
                </w:rPr>
                <w:t>≤ 0,8 Ω)</w:t>
              </w:r>
              <w:r w:rsidRPr="00EE5E43">
                <w:rPr>
                  <w:rFonts w:ascii="Arial" w:hAnsi="Arial" w:cs="Arial"/>
                  <w:noProof/>
                </w:rPr>
                <w:t xml:space="preserve"> až 5VA</w:t>
              </w:r>
            </w:ins>
            <w:del w:id="17" w:author="Kabele, Roman" w:date="2025-04-23T09:01:00Z" w16du:dateUtc="2025-04-23T07:01:00Z">
              <w:r w:rsidR="00C4072A" w:rsidRPr="00EE5E43" w:rsidDel="0093453A">
                <w:rPr>
                  <w:rFonts w:ascii="Arial" w:hAnsi="Arial" w:cs="Arial"/>
                  <w:noProof/>
                </w:rPr>
                <w:delText>5P20/2,5 až 5VA</w:delText>
              </w:r>
            </w:del>
          </w:p>
        </w:tc>
      </w:tr>
    </w:tbl>
    <w:p w14:paraId="0C263552" w14:textId="77777777" w:rsidR="009041E8" w:rsidRPr="00EE5E43" w:rsidRDefault="009041E8" w:rsidP="009041E8">
      <w:pPr>
        <w:spacing w:before="60"/>
        <w:jc w:val="both"/>
        <w:rPr>
          <w:rFonts w:ascii="Arial" w:hAnsi="Arial" w:cs="Arial"/>
          <w:noProof/>
        </w:rPr>
      </w:pPr>
    </w:p>
    <w:p w14:paraId="0C263553" w14:textId="77777777" w:rsidR="003C25D7" w:rsidRPr="00EE5E43" w:rsidRDefault="003C25D7" w:rsidP="009041E8">
      <w:pPr>
        <w:spacing w:before="60"/>
        <w:jc w:val="both"/>
        <w:rPr>
          <w:rFonts w:ascii="Arial" w:hAnsi="Arial" w:cs="Arial"/>
          <w:noProof/>
        </w:rPr>
      </w:pPr>
      <w:r w:rsidRPr="00EE5E43">
        <w:rPr>
          <w:rFonts w:ascii="Arial" w:hAnsi="Arial" w:cs="Arial"/>
          <w:noProof/>
        </w:rPr>
        <w:t>PTP musí být osazeny na průchodkách.</w:t>
      </w:r>
    </w:p>
    <w:p w14:paraId="0ED8AE7A" w14:textId="77777777" w:rsidR="007453B7" w:rsidRDefault="007453B7" w:rsidP="009041E8">
      <w:pPr>
        <w:spacing w:before="60"/>
        <w:jc w:val="both"/>
        <w:rPr>
          <w:rFonts w:ascii="Arial" w:hAnsi="Arial" w:cs="Arial"/>
          <w:b/>
          <w:bCs/>
          <w:noProof/>
        </w:rPr>
      </w:pPr>
    </w:p>
    <w:p w14:paraId="0C263554" w14:textId="0AC6FCB0" w:rsidR="0037318E" w:rsidRPr="003A1A24" w:rsidRDefault="007453B7" w:rsidP="009041E8">
      <w:pPr>
        <w:spacing w:before="60"/>
        <w:jc w:val="both"/>
        <w:rPr>
          <w:rFonts w:ascii="Arial" w:hAnsi="Arial" w:cs="Arial"/>
          <w:b/>
          <w:bCs/>
          <w:noProof/>
        </w:rPr>
      </w:pPr>
      <w:r w:rsidRPr="00214506">
        <w:rPr>
          <w:rFonts w:ascii="Arial" w:hAnsi="Arial" w:cs="Arial"/>
          <w:b/>
          <w:bCs/>
          <w:noProof/>
        </w:rPr>
        <w:t>Nepovinná položka:</w:t>
      </w:r>
    </w:p>
    <w:p w14:paraId="0C263555" w14:textId="5540DBC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napětí</w:t>
      </w:r>
      <w:r w:rsidR="001D1EB9">
        <w:rPr>
          <w:rFonts w:ascii="Arial" w:hAnsi="Arial" w:cs="Arial"/>
          <w:b/>
          <w:noProof/>
        </w:rPr>
        <w:t xml:space="preserve"> na přípojnici</w:t>
      </w:r>
    </w:p>
    <w:p w14:paraId="0C263556" w14:textId="77777777" w:rsidR="009041E8" w:rsidRPr="00EE5E43" w:rsidRDefault="009041E8" w:rsidP="009041E8">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C4072A" w:rsidRPr="00EE5E43" w14:paraId="0C263558" w14:textId="77777777" w:rsidTr="00DC3E8A">
        <w:tc>
          <w:tcPr>
            <w:tcW w:w="9630" w:type="dxa"/>
            <w:gridSpan w:val="2"/>
          </w:tcPr>
          <w:p w14:paraId="0C263557"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Přístrojový transformátor napětí (3x)</w:t>
            </w:r>
            <w:r w:rsidRPr="00EE5E43">
              <w:rPr>
                <w:rFonts w:ascii="Arial" w:hAnsi="Arial" w:cs="Arial"/>
                <w:noProof/>
              </w:rPr>
              <w:tab/>
            </w:r>
          </w:p>
        </w:tc>
      </w:tr>
      <w:tr w:rsidR="00C4072A" w:rsidRPr="00EE5E43" w14:paraId="0C26355B" w14:textId="77777777" w:rsidTr="00DC3E8A">
        <w:tc>
          <w:tcPr>
            <w:tcW w:w="7379" w:type="dxa"/>
          </w:tcPr>
          <w:p w14:paraId="0C263559"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5A" w14:textId="390253F9" w:rsidR="00C4072A" w:rsidRPr="00EE5E43" w:rsidRDefault="00C4072A" w:rsidP="00DC3E8A">
            <w:pPr>
              <w:spacing w:before="60" w:line="276" w:lineRule="auto"/>
              <w:jc w:val="both"/>
              <w:rPr>
                <w:rFonts w:ascii="Arial" w:hAnsi="Arial" w:cs="Arial"/>
                <w:noProof/>
              </w:rPr>
            </w:pPr>
            <w:r w:rsidRPr="00EE5E43">
              <w:t>22/</w:t>
            </w:r>
            <w:r w:rsidRPr="00EE5E43">
              <w:rPr>
                <w:rFonts w:ascii="Symbol" w:hAnsi="Symbol"/>
              </w:rPr>
              <w:t></w:t>
            </w:r>
            <w:r w:rsidRPr="00EE5E43">
              <w:t>3 // 0,1/</w:t>
            </w:r>
            <w:r w:rsidRPr="00EE5E43">
              <w:rPr>
                <w:rFonts w:ascii="Symbol" w:hAnsi="Symbol"/>
              </w:rPr>
              <w:t></w:t>
            </w:r>
            <w:r w:rsidRPr="00EE5E43">
              <w:t>3/ 0,1/3  kV</w:t>
            </w:r>
          </w:p>
        </w:tc>
      </w:tr>
      <w:tr w:rsidR="00C4072A" w:rsidRPr="00EE5E43" w14:paraId="0C26355D" w14:textId="77777777" w:rsidTr="00DC3E8A">
        <w:tc>
          <w:tcPr>
            <w:tcW w:w="9630" w:type="dxa"/>
            <w:gridSpan w:val="2"/>
          </w:tcPr>
          <w:p w14:paraId="0C26355C" w14:textId="77777777" w:rsidR="00C4072A" w:rsidRPr="00EE5E43" w:rsidRDefault="00C4072A" w:rsidP="00DC3E8A">
            <w:pPr>
              <w:spacing w:before="60" w:line="276" w:lineRule="auto"/>
              <w:ind w:left="-400" w:firstLine="400"/>
              <w:jc w:val="both"/>
              <w:rPr>
                <w:rFonts w:ascii="Arial" w:hAnsi="Arial" w:cs="Arial"/>
                <w:noProof/>
              </w:rPr>
            </w:pPr>
            <w:r w:rsidRPr="00EE5E43">
              <w:rPr>
                <w:rFonts w:ascii="Arial" w:hAnsi="Arial" w:cs="Arial"/>
                <w:noProof/>
              </w:rPr>
              <w:t>Výkony jáder</w:t>
            </w:r>
          </w:p>
        </w:tc>
      </w:tr>
      <w:tr w:rsidR="00C4072A" w:rsidRPr="00EE5E43" w14:paraId="0C263560" w14:textId="77777777" w:rsidTr="00DC3E8A">
        <w:tc>
          <w:tcPr>
            <w:tcW w:w="7379" w:type="dxa"/>
          </w:tcPr>
          <w:p w14:paraId="0C26355E" w14:textId="77777777" w:rsidR="00C4072A" w:rsidRPr="00EE5E43" w:rsidRDefault="00C4072A" w:rsidP="00C4072A">
            <w:pPr>
              <w:pStyle w:val="Odstavecseseznamem"/>
              <w:numPr>
                <w:ilvl w:val="0"/>
                <w:numId w:val="30"/>
              </w:numPr>
              <w:tabs>
                <w:tab w:val="left" w:pos="4678"/>
              </w:tabs>
              <w:spacing w:before="60" w:line="276" w:lineRule="auto"/>
              <w:jc w:val="both"/>
              <w:rPr>
                <w:rFonts w:ascii="Arial" w:hAnsi="Arial" w:cs="Arial"/>
                <w:noProof/>
              </w:rPr>
            </w:pPr>
            <w:r w:rsidRPr="00EE5E43">
              <w:rPr>
                <w:rFonts w:ascii="Arial" w:hAnsi="Arial" w:cs="Arial"/>
                <w:noProof/>
              </w:rPr>
              <w:t>jádro</w:t>
            </w:r>
          </w:p>
        </w:tc>
        <w:tc>
          <w:tcPr>
            <w:tcW w:w="2251" w:type="dxa"/>
          </w:tcPr>
          <w:p w14:paraId="0C26355F" w14:textId="77777777" w:rsidR="00C4072A" w:rsidRPr="00EE5E43" w:rsidRDefault="00C4072A" w:rsidP="00DC3E8A">
            <w:pPr>
              <w:spacing w:before="60" w:line="276" w:lineRule="auto"/>
              <w:jc w:val="both"/>
              <w:rPr>
                <w:rFonts w:ascii="Arial" w:hAnsi="Arial" w:cs="Arial"/>
                <w:noProof/>
              </w:rPr>
            </w:pPr>
            <w:r w:rsidRPr="00EE5E43">
              <w:rPr>
                <w:rFonts w:ascii="Arial" w:hAnsi="Arial" w:cs="Arial"/>
                <w:noProof/>
              </w:rPr>
              <w:t>Cl.0,5 / 10 až 30 VA</w:t>
            </w:r>
          </w:p>
        </w:tc>
      </w:tr>
      <w:tr w:rsidR="00C4072A" w:rsidRPr="00EE5E43" w14:paraId="0C263563" w14:textId="77777777" w:rsidTr="00DC3E8A">
        <w:tc>
          <w:tcPr>
            <w:tcW w:w="7379" w:type="dxa"/>
          </w:tcPr>
          <w:p w14:paraId="0C263561" w14:textId="77777777" w:rsidR="00C4072A" w:rsidRPr="00EE5E43" w:rsidRDefault="00C4072A" w:rsidP="00C4072A">
            <w:pPr>
              <w:pStyle w:val="Odstavecseseznamem"/>
              <w:numPr>
                <w:ilvl w:val="0"/>
                <w:numId w:val="30"/>
              </w:numPr>
              <w:tabs>
                <w:tab w:val="left" w:pos="4678"/>
              </w:tabs>
              <w:spacing w:before="60" w:line="276" w:lineRule="auto"/>
              <w:jc w:val="both"/>
              <w:rPr>
                <w:rFonts w:ascii="Arial" w:hAnsi="Arial" w:cs="Arial"/>
                <w:noProof/>
              </w:rPr>
            </w:pPr>
            <w:r w:rsidRPr="00EE5E43">
              <w:rPr>
                <w:rFonts w:ascii="Arial" w:hAnsi="Arial" w:cs="Arial"/>
                <w:noProof/>
              </w:rPr>
              <w:t>2.jádro</w:t>
            </w:r>
          </w:p>
        </w:tc>
        <w:tc>
          <w:tcPr>
            <w:tcW w:w="2251" w:type="dxa"/>
          </w:tcPr>
          <w:p w14:paraId="0C263562"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3P / 10 až 30 VA</w:t>
            </w:r>
          </w:p>
        </w:tc>
      </w:tr>
    </w:tbl>
    <w:p w14:paraId="0C263564" w14:textId="77777777" w:rsidR="00C4072A" w:rsidRPr="00EE5E43" w:rsidRDefault="00C4072A" w:rsidP="00C4072A">
      <w:pPr>
        <w:spacing w:before="60"/>
        <w:jc w:val="both"/>
        <w:rPr>
          <w:rFonts w:ascii="Arial" w:hAnsi="Arial" w:cs="Arial"/>
          <w:noProof/>
        </w:rPr>
      </w:pPr>
    </w:p>
    <w:p w14:paraId="0C263565" w14:textId="77777777" w:rsidR="00C4072A" w:rsidRPr="00EE5E43" w:rsidRDefault="00C4072A" w:rsidP="00C4072A">
      <w:pPr>
        <w:spacing w:before="60"/>
        <w:jc w:val="both"/>
        <w:rPr>
          <w:rFonts w:ascii="Arial" w:hAnsi="Arial" w:cs="Arial"/>
          <w:noProof/>
        </w:rPr>
      </w:pPr>
      <w:r w:rsidRPr="00EE5E43">
        <w:rPr>
          <w:rFonts w:ascii="Arial" w:hAnsi="Arial" w:cs="Arial"/>
          <w:noProof/>
        </w:rPr>
        <w:t>PTN budou dodána včetně zatěžovacího odporu pro druhé jádro zapojené do otevřeného trojúhelníku. Možno osadit i zařízením typu VT guard.</w:t>
      </w:r>
    </w:p>
    <w:p w14:paraId="0C263566" w14:textId="5271DE24" w:rsidR="00033CD6" w:rsidRPr="00EE5E43" w:rsidRDefault="003C25D7" w:rsidP="00FD021C">
      <w:pPr>
        <w:spacing w:before="60"/>
        <w:jc w:val="both"/>
        <w:rPr>
          <w:rFonts w:ascii="Arial" w:hAnsi="Arial" w:cs="Arial"/>
          <w:noProof/>
        </w:rPr>
      </w:pPr>
      <w:r w:rsidRPr="00EE5E43">
        <w:rPr>
          <w:rFonts w:ascii="Arial" w:hAnsi="Arial" w:cs="Arial"/>
          <w:noProof/>
        </w:rPr>
        <w:t>PTN se umístí na všechny typy vypínačových polí L1, L2.</w:t>
      </w:r>
    </w:p>
    <w:p w14:paraId="0C263567" w14:textId="77777777" w:rsidR="00033CD6" w:rsidRPr="00EE5E43" w:rsidRDefault="00033CD6" w:rsidP="00FD021C">
      <w:pPr>
        <w:spacing w:before="60"/>
        <w:jc w:val="both"/>
        <w:rPr>
          <w:rFonts w:ascii="Arial" w:hAnsi="Arial" w:cs="Arial"/>
          <w:noProof/>
        </w:rPr>
      </w:pPr>
    </w:p>
    <w:p w14:paraId="0C263568" w14:textId="77777777" w:rsidR="00A7746C" w:rsidRPr="00EE5E43" w:rsidRDefault="00A7746C" w:rsidP="00FD021C">
      <w:pPr>
        <w:spacing w:before="60"/>
        <w:jc w:val="both"/>
        <w:rPr>
          <w:rFonts w:ascii="Arial" w:hAnsi="Arial" w:cs="Arial"/>
          <w:noProof/>
        </w:rPr>
      </w:pPr>
    </w:p>
    <w:p w14:paraId="0C263569" w14:textId="77777777" w:rsidR="00F47E6D" w:rsidRPr="00EE5E43" w:rsidRDefault="00F47E6D" w:rsidP="00F47E6D">
      <w:pPr>
        <w:pStyle w:val="Odstavecseseznamem"/>
        <w:numPr>
          <w:ilvl w:val="2"/>
          <w:numId w:val="2"/>
        </w:numPr>
        <w:spacing w:before="60" w:after="60"/>
        <w:rPr>
          <w:rFonts w:ascii="Arial" w:hAnsi="Arial" w:cs="Arial"/>
          <w:b/>
        </w:rPr>
      </w:pPr>
      <w:r w:rsidRPr="00EE5E43">
        <w:rPr>
          <w:rFonts w:ascii="Arial" w:hAnsi="Arial" w:cs="Arial"/>
          <w:b/>
        </w:rPr>
        <w:t>Dálkové ovládání</w:t>
      </w:r>
    </w:p>
    <w:p w14:paraId="0C26356A" w14:textId="77777777" w:rsidR="00F47E6D" w:rsidRPr="00EE5E43" w:rsidRDefault="00F47E6D" w:rsidP="00FD021C">
      <w:pPr>
        <w:spacing w:before="60"/>
        <w:jc w:val="both"/>
        <w:rPr>
          <w:rFonts w:ascii="Arial" w:hAnsi="Arial" w:cs="Arial"/>
          <w:noProof/>
        </w:rPr>
      </w:pPr>
    </w:p>
    <w:p w14:paraId="0C26356B" w14:textId="4409153D" w:rsidR="00F47E6D" w:rsidRPr="00815331" w:rsidRDefault="008B63F9" w:rsidP="00F47E6D">
      <w:pPr>
        <w:spacing w:before="60"/>
        <w:jc w:val="both"/>
        <w:rPr>
          <w:rFonts w:ascii="Arial" w:hAnsi="Arial" w:cs="Arial"/>
          <w:bCs/>
          <w:noProof/>
        </w:rPr>
      </w:pPr>
      <w:r w:rsidRPr="00EE5E43">
        <w:rPr>
          <w:rFonts w:ascii="Arial" w:hAnsi="Arial" w:cs="Arial"/>
          <w:b/>
          <w:noProof/>
        </w:rPr>
        <w:lastRenderedPageBreak/>
        <w:t>P</w:t>
      </w:r>
      <w:r w:rsidR="00F47E6D" w:rsidRPr="00EE5E43">
        <w:rPr>
          <w:rFonts w:ascii="Arial" w:hAnsi="Arial" w:cs="Arial"/>
          <w:b/>
          <w:noProof/>
        </w:rPr>
        <w:t>ole kabelového vývodu s</w:t>
      </w:r>
      <w:r w:rsidR="00637D5F" w:rsidRPr="00EE5E43">
        <w:rPr>
          <w:rFonts w:ascii="Arial" w:hAnsi="Arial" w:cs="Arial"/>
          <w:b/>
          <w:noProof/>
        </w:rPr>
        <w:t> </w:t>
      </w:r>
      <w:r w:rsidR="00F47E6D" w:rsidRPr="00EE5E43">
        <w:rPr>
          <w:rFonts w:ascii="Arial" w:hAnsi="Arial" w:cs="Arial"/>
          <w:b/>
          <w:noProof/>
        </w:rPr>
        <w:t>odpínačem</w:t>
      </w:r>
      <w:r w:rsidR="00637D5F" w:rsidRPr="00EE5E43">
        <w:rPr>
          <w:rFonts w:ascii="Arial" w:hAnsi="Arial" w:cs="Arial"/>
          <w:b/>
          <w:noProof/>
        </w:rPr>
        <w:t>, pole podélné spojky</w:t>
      </w:r>
      <w:r w:rsidR="005F088E">
        <w:rPr>
          <w:rFonts w:ascii="Arial" w:hAnsi="Arial" w:cs="Arial"/>
          <w:b/>
          <w:noProof/>
        </w:rPr>
        <w:t xml:space="preserve"> </w:t>
      </w:r>
      <w:r w:rsidR="005F088E" w:rsidRPr="00815331">
        <w:rPr>
          <w:rFonts w:ascii="Arial" w:hAnsi="Arial" w:cs="Arial"/>
          <w:bCs/>
          <w:noProof/>
        </w:rPr>
        <w:t>(v</w:t>
      </w:r>
      <w:r w:rsidR="00B5355A" w:rsidRPr="00815331">
        <w:rPr>
          <w:rFonts w:ascii="Arial" w:hAnsi="Arial" w:cs="Arial"/>
          <w:bCs/>
          <w:noProof/>
        </w:rPr>
        <w:t xml:space="preserve"> případě, že pole podélné spojky </w:t>
      </w:r>
      <w:r w:rsidR="000821C7">
        <w:rPr>
          <w:rFonts w:ascii="Arial" w:hAnsi="Arial" w:cs="Arial"/>
          <w:bCs/>
          <w:noProof/>
        </w:rPr>
        <w:t xml:space="preserve">účastník </w:t>
      </w:r>
      <w:r w:rsidR="00B5355A" w:rsidRPr="00815331">
        <w:rPr>
          <w:rFonts w:ascii="Arial" w:hAnsi="Arial" w:cs="Arial"/>
          <w:bCs/>
          <w:noProof/>
        </w:rPr>
        <w:t>nabídne)</w:t>
      </w:r>
    </w:p>
    <w:p w14:paraId="0C26356C" w14:textId="77777777" w:rsidR="003B1FE6" w:rsidRPr="00EE5E43" w:rsidRDefault="00F47E6D" w:rsidP="00F47E6D">
      <w:pPr>
        <w:spacing w:before="60"/>
        <w:jc w:val="both"/>
        <w:rPr>
          <w:rFonts w:ascii="Arial" w:hAnsi="Arial" w:cs="Arial"/>
          <w:noProof/>
        </w:rPr>
      </w:pPr>
      <w:r w:rsidRPr="00EE5E43">
        <w:rPr>
          <w:rFonts w:ascii="Arial" w:hAnsi="Arial" w:cs="Arial"/>
          <w:noProof/>
        </w:rPr>
        <w:t>Mo</w:t>
      </w:r>
      <w:r w:rsidR="00C4072A" w:rsidRPr="00EE5E43">
        <w:rPr>
          <w:rFonts w:ascii="Arial" w:hAnsi="Arial" w:cs="Arial"/>
          <w:noProof/>
        </w:rPr>
        <w:t xml:space="preserve">torový pohon odpínače (24 V DC </w:t>
      </w:r>
      <w:r w:rsidRPr="00EE5E43">
        <w:rPr>
          <w:rFonts w:ascii="Arial" w:hAnsi="Arial" w:cs="Arial"/>
          <w:noProof/>
        </w:rPr>
        <w:t xml:space="preserve">nebo 110 V DC), včetně pomocných kontaktů  </w:t>
      </w:r>
      <w:r w:rsidR="009E227F" w:rsidRPr="00EE5E43">
        <w:rPr>
          <w:rFonts w:ascii="Arial" w:hAnsi="Arial" w:cs="Arial"/>
          <w:noProof/>
        </w:rPr>
        <w:t>pro signalizaci stavu odpínače a</w:t>
      </w:r>
      <w:r w:rsidRPr="00EE5E43">
        <w:rPr>
          <w:rFonts w:ascii="Arial" w:hAnsi="Arial" w:cs="Arial"/>
          <w:noProof/>
        </w:rPr>
        <w:t xml:space="preserve"> pomocných kontaktů pro </w:t>
      </w:r>
      <w:r w:rsidR="009E227F" w:rsidRPr="00EE5E43">
        <w:rPr>
          <w:rFonts w:ascii="Arial" w:hAnsi="Arial" w:cs="Arial"/>
          <w:noProof/>
        </w:rPr>
        <w:t xml:space="preserve">signalizaci stavu </w:t>
      </w:r>
      <w:r w:rsidRPr="00EE5E43">
        <w:rPr>
          <w:rFonts w:ascii="Arial" w:hAnsi="Arial" w:cs="Arial"/>
          <w:noProof/>
        </w:rPr>
        <w:t>uzemňovač</w:t>
      </w:r>
      <w:r w:rsidR="009E227F" w:rsidRPr="00EE5E43">
        <w:rPr>
          <w:rFonts w:ascii="Arial" w:hAnsi="Arial" w:cs="Arial"/>
          <w:noProof/>
        </w:rPr>
        <w:t>e.</w:t>
      </w:r>
    </w:p>
    <w:p w14:paraId="0C26356D" w14:textId="4B540AD0" w:rsidR="00F47E6D" w:rsidRPr="00EE5E43" w:rsidRDefault="003B1FE6" w:rsidP="00F47E6D">
      <w:pPr>
        <w:spacing w:before="60"/>
        <w:jc w:val="both"/>
        <w:rPr>
          <w:rFonts w:ascii="Arial" w:hAnsi="Arial" w:cs="Arial"/>
          <w:noProof/>
        </w:rPr>
      </w:pPr>
      <w:r w:rsidRPr="00EE5E43">
        <w:rPr>
          <w:rFonts w:ascii="Arial" w:hAnsi="Arial" w:cs="Arial"/>
          <w:noProof/>
        </w:rPr>
        <w:t xml:space="preserve">Každý plynový prostor musí být vybaven </w:t>
      </w:r>
      <w:r w:rsidR="00F47E6D" w:rsidRPr="00EE5E43">
        <w:rPr>
          <w:rFonts w:ascii="Arial" w:hAnsi="Arial" w:cs="Arial"/>
          <w:noProof/>
        </w:rPr>
        <w:t xml:space="preserve">signalizací úniku </w:t>
      </w:r>
      <w:r w:rsidR="000C1407">
        <w:rPr>
          <w:rFonts w:ascii="Arial" w:hAnsi="Arial" w:cs="Arial"/>
          <w:noProof/>
        </w:rPr>
        <w:t xml:space="preserve">izolačního </w:t>
      </w:r>
      <w:r w:rsidR="00F47E6D" w:rsidRPr="00EE5E43">
        <w:rPr>
          <w:rFonts w:ascii="Arial" w:hAnsi="Arial" w:cs="Arial"/>
          <w:noProof/>
        </w:rPr>
        <w:t>plynu (tlakový spínač) a vyvedením jednotlivých kontaktů na svorkovnici.</w:t>
      </w:r>
    </w:p>
    <w:p w14:paraId="0C26356E" w14:textId="10F84E84" w:rsidR="0070040C" w:rsidRDefault="0070040C" w:rsidP="00F47E6D">
      <w:pPr>
        <w:spacing w:before="60"/>
        <w:jc w:val="both"/>
        <w:rPr>
          <w:rFonts w:ascii="Arial" w:hAnsi="Arial" w:cs="Arial"/>
          <w:noProof/>
        </w:rPr>
      </w:pPr>
      <w:r w:rsidRPr="00EE5E43">
        <w:rPr>
          <w:rFonts w:ascii="Arial" w:hAnsi="Arial" w:cs="Arial"/>
          <w:noProof/>
        </w:rPr>
        <w:t>Motorový pohon odpínače včetně ovládacího napětí musí být pouze požadovaným napětím, viz. níže uvedené varianty. Vřazování přídavných DC/DC měničů není přípustné</w:t>
      </w:r>
      <w:r w:rsidR="00862CB7">
        <w:rPr>
          <w:rFonts w:ascii="Arial" w:hAnsi="Arial" w:cs="Arial"/>
          <w:noProof/>
        </w:rPr>
        <w:t>.</w:t>
      </w:r>
      <w:r w:rsidR="00CE67D2">
        <w:rPr>
          <w:rFonts w:ascii="Arial" w:hAnsi="Arial" w:cs="Arial"/>
          <w:noProof/>
        </w:rPr>
        <w:t xml:space="preserve"> </w:t>
      </w:r>
      <w:r w:rsidR="00862CB7">
        <w:rPr>
          <w:rFonts w:ascii="Arial" w:hAnsi="Arial" w:cs="Arial"/>
          <w:noProof/>
        </w:rPr>
        <w:t>M</w:t>
      </w:r>
      <w:r w:rsidR="00CE67D2">
        <w:rPr>
          <w:rFonts w:ascii="Arial" w:hAnsi="Arial" w:cs="Arial"/>
          <w:noProof/>
        </w:rPr>
        <w:t>imo variant</w:t>
      </w:r>
      <w:r w:rsidR="00862CB7">
        <w:rPr>
          <w:rFonts w:ascii="Arial" w:hAnsi="Arial" w:cs="Arial"/>
          <w:noProof/>
        </w:rPr>
        <w:t>u</w:t>
      </w:r>
      <w:r w:rsidR="00CE67D2">
        <w:rPr>
          <w:rFonts w:ascii="Arial" w:hAnsi="Arial" w:cs="Arial"/>
          <w:noProof/>
        </w:rPr>
        <w:t xml:space="preserve"> B., kdy </w:t>
      </w:r>
      <w:r w:rsidR="000C06B3">
        <w:rPr>
          <w:rFonts w:ascii="Arial" w:hAnsi="Arial" w:cs="Arial"/>
          <w:noProof/>
        </w:rPr>
        <w:t>je napájení vlastní</w:t>
      </w:r>
      <w:r w:rsidR="002A6776">
        <w:rPr>
          <w:rFonts w:ascii="Arial" w:hAnsi="Arial" w:cs="Arial"/>
          <w:noProof/>
        </w:rPr>
        <w:t xml:space="preserve"> spotřeby 110 V DC, lze u odpínačových </w:t>
      </w:r>
      <w:r w:rsidR="004903B9">
        <w:rPr>
          <w:rFonts w:ascii="Arial" w:hAnsi="Arial" w:cs="Arial"/>
          <w:noProof/>
        </w:rPr>
        <w:t>polí</w:t>
      </w:r>
      <w:r w:rsidR="00585455">
        <w:rPr>
          <w:rFonts w:ascii="Arial" w:hAnsi="Arial" w:cs="Arial"/>
          <w:noProof/>
        </w:rPr>
        <w:t xml:space="preserve"> před motorový pohon vřadit DC/DC měnič.</w:t>
      </w:r>
    </w:p>
    <w:p w14:paraId="4919F16E" w14:textId="3FE28E2F" w:rsidR="00352A39" w:rsidRPr="00EE5E43" w:rsidRDefault="00352A39" w:rsidP="00F47E6D">
      <w:pPr>
        <w:spacing w:before="60"/>
        <w:jc w:val="both"/>
        <w:rPr>
          <w:rFonts w:ascii="Arial" w:hAnsi="Arial" w:cs="Arial"/>
          <w:noProof/>
        </w:rPr>
      </w:pPr>
      <w:r w:rsidRPr="0065639A">
        <w:rPr>
          <w:rFonts w:ascii="Arial" w:hAnsi="Arial" w:cs="Arial"/>
          <w:noProof/>
        </w:rPr>
        <w:t xml:space="preserve">Musí být uvedená spotřeba energie a doba trvání spínacího procesu motorového pohonu. Maximální spotřeba energie při počátečním </w:t>
      </w:r>
      <w:r w:rsidR="006B650D" w:rsidRPr="002D406D">
        <w:rPr>
          <w:rFonts w:ascii="Arial" w:hAnsi="Arial" w:cs="Arial"/>
          <w:noProof/>
        </w:rPr>
        <w:t>rozběhovém</w:t>
      </w:r>
      <w:r w:rsidRPr="0065639A">
        <w:rPr>
          <w:rFonts w:ascii="Arial" w:hAnsi="Arial" w:cs="Arial"/>
          <w:noProof/>
        </w:rPr>
        <w:t xml:space="preserve"> momentu musí být menší jak </w:t>
      </w:r>
      <w:r w:rsidR="003215A7" w:rsidRPr="002D406D">
        <w:rPr>
          <w:rFonts w:ascii="Arial" w:hAnsi="Arial" w:cs="Arial"/>
          <w:noProof/>
        </w:rPr>
        <w:t>480</w:t>
      </w:r>
      <w:r w:rsidRPr="0065639A">
        <w:rPr>
          <w:rFonts w:ascii="Arial" w:hAnsi="Arial" w:cs="Arial"/>
          <w:noProof/>
        </w:rPr>
        <w:t xml:space="preserve"> W (UPS 2</w:t>
      </w:r>
      <w:r w:rsidR="003215A7" w:rsidRPr="002D406D">
        <w:rPr>
          <w:rFonts w:ascii="Arial" w:hAnsi="Arial" w:cs="Arial"/>
          <w:noProof/>
        </w:rPr>
        <w:t>0</w:t>
      </w:r>
      <w:r w:rsidRPr="0065639A">
        <w:rPr>
          <w:rFonts w:ascii="Arial" w:hAnsi="Arial" w:cs="Arial"/>
          <w:noProof/>
        </w:rPr>
        <w:t xml:space="preserve"> A).</w:t>
      </w:r>
    </w:p>
    <w:p w14:paraId="0C26356F" w14:textId="77777777" w:rsidR="008B63F9" w:rsidRPr="00EE5E43" w:rsidRDefault="008B63F9" w:rsidP="008B63F9">
      <w:pPr>
        <w:spacing w:before="60"/>
        <w:jc w:val="both"/>
        <w:rPr>
          <w:rFonts w:ascii="Arial" w:hAnsi="Arial" w:cs="Arial"/>
          <w:b/>
          <w:noProof/>
        </w:rPr>
      </w:pPr>
      <w:r w:rsidRPr="00EE5E43">
        <w:rPr>
          <w:rFonts w:ascii="Arial" w:hAnsi="Arial" w:cs="Arial"/>
          <w:b/>
          <w:noProof/>
        </w:rPr>
        <w:t>Varianty:</w:t>
      </w:r>
    </w:p>
    <w:p w14:paraId="0C263570" w14:textId="77777777" w:rsidR="008B63F9" w:rsidRPr="00EE5E43" w:rsidRDefault="008B63F9" w:rsidP="008B63F9">
      <w:pPr>
        <w:pStyle w:val="Odstavecseseznamem"/>
        <w:numPr>
          <w:ilvl w:val="0"/>
          <w:numId w:val="7"/>
        </w:numPr>
        <w:spacing w:before="60"/>
        <w:jc w:val="both"/>
        <w:rPr>
          <w:rFonts w:ascii="Arial" w:hAnsi="Arial" w:cs="Arial"/>
          <w:noProof/>
        </w:rPr>
      </w:pPr>
      <w:r w:rsidRPr="00EE5E43">
        <w:rPr>
          <w:rFonts w:ascii="Arial" w:hAnsi="Arial" w:cs="Arial"/>
          <w:noProof/>
        </w:rPr>
        <w:t>Motorový pohon 24 V DC</w:t>
      </w:r>
    </w:p>
    <w:p w14:paraId="0C263571" w14:textId="77777777" w:rsidR="008B63F9" w:rsidRPr="00EE5E43" w:rsidRDefault="008B63F9" w:rsidP="008B63F9">
      <w:pPr>
        <w:pStyle w:val="Odstavecseseznamem"/>
        <w:numPr>
          <w:ilvl w:val="0"/>
          <w:numId w:val="7"/>
        </w:numPr>
        <w:spacing w:before="60"/>
        <w:jc w:val="both"/>
        <w:rPr>
          <w:rFonts w:ascii="Arial" w:hAnsi="Arial" w:cs="Arial"/>
          <w:noProof/>
        </w:rPr>
      </w:pPr>
      <w:r w:rsidRPr="00EE5E43">
        <w:rPr>
          <w:rFonts w:ascii="Arial" w:hAnsi="Arial" w:cs="Arial"/>
          <w:noProof/>
        </w:rPr>
        <w:t>Motorový pohon 110 V DC</w:t>
      </w:r>
    </w:p>
    <w:p w14:paraId="0C263572" w14:textId="111047B1" w:rsidR="0070040C" w:rsidRDefault="0070040C" w:rsidP="00FD021C">
      <w:pPr>
        <w:spacing w:before="60"/>
        <w:jc w:val="both"/>
        <w:rPr>
          <w:rFonts w:ascii="Arial" w:hAnsi="Arial" w:cs="Arial"/>
          <w:noProof/>
        </w:rPr>
      </w:pPr>
    </w:p>
    <w:p w14:paraId="0FAD9AFD" w14:textId="77777777" w:rsidR="006A1139" w:rsidRPr="00EE5E43" w:rsidRDefault="006A1139" w:rsidP="00FD021C">
      <w:pPr>
        <w:spacing w:before="60"/>
        <w:jc w:val="both"/>
        <w:rPr>
          <w:rFonts w:ascii="Arial" w:hAnsi="Arial" w:cs="Arial"/>
          <w:noProof/>
        </w:rPr>
      </w:pPr>
    </w:p>
    <w:p w14:paraId="0C263573" w14:textId="77777777" w:rsidR="00F47E6D" w:rsidRPr="00EE5E43" w:rsidRDefault="008B63F9" w:rsidP="00F47E6D">
      <w:pPr>
        <w:spacing w:before="60"/>
        <w:jc w:val="both"/>
        <w:rPr>
          <w:rFonts w:ascii="Arial" w:hAnsi="Arial" w:cs="Arial"/>
          <w:b/>
          <w:noProof/>
        </w:rPr>
      </w:pPr>
      <w:r w:rsidRPr="00EE5E43">
        <w:rPr>
          <w:rFonts w:ascii="Arial" w:hAnsi="Arial" w:cs="Arial"/>
          <w:b/>
          <w:noProof/>
        </w:rPr>
        <w:t>P</w:t>
      </w:r>
      <w:r w:rsidR="003B1FE6" w:rsidRPr="00EE5E43">
        <w:rPr>
          <w:rFonts w:ascii="Arial" w:hAnsi="Arial" w:cs="Arial"/>
          <w:b/>
          <w:noProof/>
        </w:rPr>
        <w:t>ole kabelového vývodu s vypínačem</w:t>
      </w:r>
    </w:p>
    <w:p w14:paraId="0C263574" w14:textId="259422B2" w:rsidR="003B1FE6" w:rsidRPr="00EE5E43" w:rsidRDefault="00F47E6D" w:rsidP="00F47E6D">
      <w:pPr>
        <w:spacing w:before="60"/>
        <w:jc w:val="both"/>
        <w:rPr>
          <w:rFonts w:ascii="Arial" w:hAnsi="Arial" w:cs="Arial"/>
          <w:noProof/>
        </w:rPr>
      </w:pPr>
      <w:r w:rsidRPr="00EE5E43">
        <w:rPr>
          <w:rFonts w:ascii="Arial" w:hAnsi="Arial" w:cs="Arial"/>
          <w:noProof/>
        </w:rPr>
        <w:t xml:space="preserve">Motorový pohon </w:t>
      </w:r>
      <w:r w:rsidR="003B1FE6" w:rsidRPr="00EE5E43">
        <w:rPr>
          <w:rFonts w:ascii="Arial" w:hAnsi="Arial" w:cs="Arial"/>
          <w:noProof/>
        </w:rPr>
        <w:t>vypínače (110 V DC), včetně pomocných kontaktů  pro signalizaci stavu jednotlivých spínacích prvků – vypínače, odpínače, uzemňovače.</w:t>
      </w:r>
    </w:p>
    <w:p w14:paraId="0C263575" w14:textId="2DBBCFF4" w:rsidR="003B1FE6" w:rsidRPr="00EE5E43" w:rsidRDefault="003B1FE6" w:rsidP="003B1FE6">
      <w:pPr>
        <w:spacing w:before="60"/>
        <w:jc w:val="both"/>
        <w:rPr>
          <w:rFonts w:ascii="Arial" w:hAnsi="Arial" w:cs="Arial"/>
          <w:noProof/>
        </w:rPr>
      </w:pPr>
      <w:r w:rsidRPr="00EE5E43">
        <w:rPr>
          <w:rFonts w:ascii="Arial" w:hAnsi="Arial" w:cs="Arial"/>
          <w:noProof/>
        </w:rPr>
        <w:t xml:space="preserve">Každý plynový prostor musí být vybaven signalizací úniku </w:t>
      </w:r>
      <w:r w:rsidR="000C1407">
        <w:rPr>
          <w:rFonts w:ascii="Arial" w:hAnsi="Arial" w:cs="Arial"/>
          <w:noProof/>
        </w:rPr>
        <w:t xml:space="preserve">izolačního </w:t>
      </w:r>
      <w:r w:rsidRPr="00EE5E43">
        <w:rPr>
          <w:rFonts w:ascii="Arial" w:hAnsi="Arial" w:cs="Arial"/>
          <w:noProof/>
        </w:rPr>
        <w:t>plynu (tlakový spínač) a vyvedením jednotlivých kontaktů na svorkovnici.</w:t>
      </w:r>
    </w:p>
    <w:p w14:paraId="0C263576" w14:textId="77777777" w:rsidR="0070040C" w:rsidRPr="00EE5E43" w:rsidRDefault="0070040C" w:rsidP="003B1FE6">
      <w:pPr>
        <w:spacing w:before="60"/>
        <w:jc w:val="both"/>
        <w:rPr>
          <w:rFonts w:ascii="Arial" w:hAnsi="Arial" w:cs="Arial"/>
          <w:noProof/>
        </w:rPr>
      </w:pPr>
      <w:r w:rsidRPr="00EE5E43">
        <w:rPr>
          <w:rFonts w:ascii="Arial" w:hAnsi="Arial" w:cs="Arial"/>
          <w:noProof/>
        </w:rPr>
        <w:t>Motorový pohon vypínače včetně ovládacího napětí musí být pouze požadovaným napětím, viz. níže uvedené varianty. Vřazování přídavných DC/DC měničů není přípustné.</w:t>
      </w:r>
    </w:p>
    <w:p w14:paraId="0C263577" w14:textId="77777777" w:rsidR="008B63F9" w:rsidRPr="00EE5E43" w:rsidRDefault="008B63F9" w:rsidP="008B63F9">
      <w:pPr>
        <w:spacing w:before="60"/>
        <w:jc w:val="both"/>
        <w:rPr>
          <w:rFonts w:ascii="Arial" w:hAnsi="Arial" w:cs="Arial"/>
          <w:b/>
          <w:noProof/>
        </w:rPr>
      </w:pPr>
      <w:r w:rsidRPr="00EE5E43">
        <w:rPr>
          <w:rFonts w:ascii="Arial" w:hAnsi="Arial" w:cs="Arial"/>
          <w:b/>
          <w:noProof/>
        </w:rPr>
        <w:t>Varianty:</w:t>
      </w:r>
    </w:p>
    <w:p w14:paraId="0C263579" w14:textId="77777777" w:rsidR="008B63F9" w:rsidRPr="00EE5E43" w:rsidRDefault="008B63F9" w:rsidP="008B63F9">
      <w:pPr>
        <w:pStyle w:val="Odstavecseseznamem"/>
        <w:numPr>
          <w:ilvl w:val="0"/>
          <w:numId w:val="15"/>
        </w:numPr>
        <w:spacing w:before="60"/>
        <w:jc w:val="both"/>
        <w:rPr>
          <w:rFonts w:ascii="Arial" w:hAnsi="Arial" w:cs="Arial"/>
          <w:noProof/>
        </w:rPr>
      </w:pPr>
      <w:r w:rsidRPr="00EE5E43">
        <w:rPr>
          <w:rFonts w:ascii="Arial" w:hAnsi="Arial" w:cs="Arial"/>
          <w:noProof/>
        </w:rPr>
        <w:t>Motorový pohon 110 V DC</w:t>
      </w:r>
    </w:p>
    <w:p w14:paraId="0C26357A" w14:textId="77777777" w:rsidR="008B63F9" w:rsidRPr="00EE5E43" w:rsidRDefault="008B63F9" w:rsidP="003B1FE6">
      <w:pPr>
        <w:spacing w:before="60"/>
        <w:jc w:val="both"/>
        <w:rPr>
          <w:rFonts w:ascii="Arial" w:hAnsi="Arial" w:cs="Arial"/>
          <w:noProof/>
        </w:rPr>
      </w:pPr>
    </w:p>
    <w:p w14:paraId="0C26357B" w14:textId="77777777" w:rsidR="003666F6" w:rsidRPr="00EE5E43" w:rsidRDefault="008B63F9" w:rsidP="003666F6">
      <w:pPr>
        <w:spacing w:before="60"/>
        <w:jc w:val="both"/>
        <w:rPr>
          <w:rFonts w:ascii="Arial" w:hAnsi="Arial" w:cs="Arial"/>
          <w:b/>
          <w:noProof/>
        </w:rPr>
      </w:pPr>
      <w:r w:rsidRPr="00EE5E43">
        <w:rPr>
          <w:rFonts w:ascii="Arial" w:hAnsi="Arial" w:cs="Arial"/>
          <w:b/>
          <w:noProof/>
        </w:rPr>
        <w:t>P</w:t>
      </w:r>
      <w:r w:rsidR="003666F6" w:rsidRPr="00EE5E43">
        <w:rPr>
          <w:rFonts w:ascii="Arial" w:hAnsi="Arial" w:cs="Arial"/>
          <w:b/>
          <w:noProof/>
        </w:rPr>
        <w:t>ole transformátorového vývodu s</w:t>
      </w:r>
      <w:r w:rsidR="00B56153" w:rsidRPr="00EE5E43">
        <w:rPr>
          <w:rFonts w:ascii="Arial" w:hAnsi="Arial" w:cs="Arial"/>
          <w:b/>
          <w:noProof/>
        </w:rPr>
        <w:t> </w:t>
      </w:r>
      <w:r w:rsidR="003666F6" w:rsidRPr="00EE5E43">
        <w:rPr>
          <w:rFonts w:ascii="Arial" w:hAnsi="Arial" w:cs="Arial"/>
          <w:b/>
          <w:noProof/>
        </w:rPr>
        <w:t>odpínačem</w:t>
      </w:r>
      <w:r w:rsidR="00B56153" w:rsidRPr="00EE5E43">
        <w:rPr>
          <w:rFonts w:ascii="Arial" w:hAnsi="Arial" w:cs="Arial"/>
          <w:b/>
          <w:noProof/>
        </w:rPr>
        <w:t xml:space="preserve"> a pojistkami</w:t>
      </w:r>
    </w:p>
    <w:p w14:paraId="0C26357C" w14:textId="77777777" w:rsidR="003666F6" w:rsidRPr="00EE5E43" w:rsidRDefault="007E27DA" w:rsidP="003666F6">
      <w:pPr>
        <w:spacing w:before="60"/>
        <w:jc w:val="both"/>
        <w:rPr>
          <w:rFonts w:ascii="Arial" w:hAnsi="Arial" w:cs="Arial"/>
          <w:noProof/>
        </w:rPr>
      </w:pPr>
      <w:r w:rsidRPr="00EE5E43">
        <w:rPr>
          <w:rFonts w:ascii="Arial" w:hAnsi="Arial" w:cs="Arial"/>
          <w:noProof/>
        </w:rPr>
        <w:t>Bez motorových pohonů, pouze signalizace stavu spínacích prvků (</w:t>
      </w:r>
      <w:r w:rsidR="003666F6" w:rsidRPr="00EE5E43">
        <w:rPr>
          <w:rFonts w:ascii="Arial" w:hAnsi="Arial" w:cs="Arial"/>
          <w:noProof/>
        </w:rPr>
        <w:t>pomocn</w:t>
      </w:r>
      <w:r w:rsidRPr="00EE5E43">
        <w:rPr>
          <w:rFonts w:ascii="Arial" w:hAnsi="Arial" w:cs="Arial"/>
          <w:noProof/>
        </w:rPr>
        <w:t>é</w:t>
      </w:r>
      <w:r w:rsidR="003666F6" w:rsidRPr="00EE5E43">
        <w:rPr>
          <w:rFonts w:ascii="Arial" w:hAnsi="Arial" w:cs="Arial"/>
          <w:noProof/>
        </w:rPr>
        <w:t xml:space="preserve"> kontakt</w:t>
      </w:r>
      <w:r w:rsidRPr="00EE5E43">
        <w:rPr>
          <w:rFonts w:ascii="Arial" w:hAnsi="Arial" w:cs="Arial"/>
          <w:noProof/>
        </w:rPr>
        <w:t xml:space="preserve">y) </w:t>
      </w:r>
      <w:r w:rsidR="003666F6" w:rsidRPr="00EE5E43">
        <w:rPr>
          <w:rFonts w:ascii="Arial" w:hAnsi="Arial" w:cs="Arial"/>
          <w:noProof/>
        </w:rPr>
        <w:t>–</w:t>
      </w:r>
      <w:r w:rsidRPr="00EE5E43">
        <w:rPr>
          <w:rFonts w:ascii="Arial" w:hAnsi="Arial" w:cs="Arial"/>
          <w:noProof/>
        </w:rPr>
        <w:t xml:space="preserve"> </w:t>
      </w:r>
      <w:r w:rsidR="003666F6" w:rsidRPr="00EE5E43">
        <w:rPr>
          <w:rFonts w:ascii="Arial" w:hAnsi="Arial" w:cs="Arial"/>
          <w:noProof/>
        </w:rPr>
        <w:t>odpínače, uzemňovače.</w:t>
      </w:r>
      <w:r w:rsidR="00BF5A6D" w:rsidRPr="00EE5E43">
        <w:rPr>
          <w:rFonts w:ascii="Arial" w:hAnsi="Arial" w:cs="Arial"/>
          <w:noProof/>
        </w:rPr>
        <w:t xml:space="preserve"> Dále signalizace vybavení pojistky VN.</w:t>
      </w:r>
    </w:p>
    <w:p w14:paraId="0C26357D" w14:textId="51874A30" w:rsidR="003666F6" w:rsidRPr="00EE5E43" w:rsidRDefault="003666F6" w:rsidP="003666F6">
      <w:pPr>
        <w:spacing w:before="60"/>
        <w:jc w:val="both"/>
        <w:rPr>
          <w:rFonts w:ascii="Arial" w:hAnsi="Arial" w:cs="Arial"/>
          <w:noProof/>
        </w:rPr>
      </w:pPr>
      <w:r w:rsidRPr="00EE5E43">
        <w:rPr>
          <w:rFonts w:ascii="Arial" w:hAnsi="Arial" w:cs="Arial"/>
          <w:noProof/>
        </w:rPr>
        <w:t xml:space="preserve">Každý plynový prostor musí být vybaven signalizací úniku </w:t>
      </w:r>
      <w:r w:rsidR="000C1407">
        <w:rPr>
          <w:rFonts w:ascii="Arial" w:hAnsi="Arial" w:cs="Arial"/>
          <w:noProof/>
        </w:rPr>
        <w:t xml:space="preserve">izolačního </w:t>
      </w:r>
      <w:r w:rsidRPr="00EE5E43">
        <w:rPr>
          <w:rFonts w:ascii="Arial" w:hAnsi="Arial" w:cs="Arial"/>
          <w:noProof/>
        </w:rPr>
        <w:t>plynu (tlakový spínač) a vyvedením jednotlivých kontaktů na svorkovnici.</w:t>
      </w:r>
    </w:p>
    <w:p w14:paraId="0C26357E" w14:textId="77777777" w:rsidR="00637D5F" w:rsidRPr="00EE5E43" w:rsidRDefault="00637D5F" w:rsidP="003666F6">
      <w:pPr>
        <w:spacing w:before="60"/>
        <w:jc w:val="both"/>
        <w:rPr>
          <w:rFonts w:ascii="Arial" w:hAnsi="Arial" w:cs="Arial"/>
          <w:noProof/>
        </w:rPr>
      </w:pPr>
    </w:p>
    <w:p w14:paraId="0C26357F" w14:textId="77777777" w:rsidR="00637D5F" w:rsidRPr="00EE5E43" w:rsidRDefault="00637D5F" w:rsidP="00637D5F">
      <w:pPr>
        <w:spacing w:before="60"/>
        <w:jc w:val="both"/>
        <w:rPr>
          <w:rFonts w:ascii="Arial" w:hAnsi="Arial" w:cs="Arial"/>
          <w:b/>
          <w:noProof/>
        </w:rPr>
      </w:pPr>
      <w:r w:rsidRPr="00EE5E43">
        <w:rPr>
          <w:rFonts w:ascii="Arial" w:hAnsi="Arial" w:cs="Arial"/>
          <w:b/>
          <w:noProof/>
        </w:rPr>
        <w:t>Pole s uzemňovačem přípojnic</w:t>
      </w:r>
    </w:p>
    <w:p w14:paraId="0C263580" w14:textId="77777777" w:rsidR="00637D5F" w:rsidRPr="00EE5E43" w:rsidRDefault="00637D5F" w:rsidP="00637D5F">
      <w:pPr>
        <w:spacing w:before="60"/>
        <w:jc w:val="both"/>
        <w:rPr>
          <w:rFonts w:ascii="Arial" w:hAnsi="Arial" w:cs="Arial"/>
          <w:noProof/>
        </w:rPr>
      </w:pPr>
      <w:r w:rsidRPr="00EE5E43">
        <w:rPr>
          <w:rFonts w:ascii="Arial" w:hAnsi="Arial" w:cs="Arial"/>
          <w:noProof/>
        </w:rPr>
        <w:t>Bez motorových pohonů, pouze signalizace stavu spínacích prvků (pomocné kontakty) –  uzemňovače.</w:t>
      </w:r>
    </w:p>
    <w:p w14:paraId="0C263581" w14:textId="07660576" w:rsidR="00637D5F" w:rsidRPr="00EE5E43" w:rsidRDefault="00637D5F" w:rsidP="00637D5F">
      <w:pPr>
        <w:spacing w:before="60"/>
        <w:jc w:val="both"/>
        <w:rPr>
          <w:rFonts w:ascii="Arial" w:hAnsi="Arial" w:cs="Arial"/>
          <w:noProof/>
        </w:rPr>
      </w:pPr>
      <w:r w:rsidRPr="00EE5E43">
        <w:rPr>
          <w:rFonts w:ascii="Arial" w:hAnsi="Arial" w:cs="Arial"/>
          <w:noProof/>
        </w:rPr>
        <w:t xml:space="preserve">Každý plynový prostor musí být vybaven signalizací úniku </w:t>
      </w:r>
      <w:r w:rsidR="000C1407">
        <w:rPr>
          <w:rFonts w:ascii="Arial" w:hAnsi="Arial" w:cs="Arial"/>
          <w:noProof/>
        </w:rPr>
        <w:t xml:space="preserve">izolačního </w:t>
      </w:r>
      <w:r w:rsidRPr="00EE5E43">
        <w:rPr>
          <w:rFonts w:ascii="Arial" w:hAnsi="Arial" w:cs="Arial"/>
          <w:noProof/>
        </w:rPr>
        <w:t>plynu (tlakový spínač) a vyvedením jednotlivých kontaktů na svorkovnici.</w:t>
      </w:r>
    </w:p>
    <w:p w14:paraId="0C263582" w14:textId="77777777" w:rsidR="00637D5F" w:rsidRPr="00EE5E43" w:rsidRDefault="00637D5F" w:rsidP="003666F6">
      <w:pPr>
        <w:spacing w:before="60"/>
        <w:jc w:val="both"/>
        <w:rPr>
          <w:rFonts w:ascii="Arial" w:hAnsi="Arial" w:cs="Arial"/>
          <w:noProof/>
        </w:rPr>
      </w:pPr>
    </w:p>
    <w:p w14:paraId="682E0AA8" w14:textId="5B5672AA" w:rsidR="00DA4201" w:rsidRPr="00A17BF6" w:rsidRDefault="00DA4201" w:rsidP="00A17BF6">
      <w:pPr>
        <w:spacing w:before="60" w:after="60"/>
        <w:rPr>
          <w:rFonts w:ascii="Arial" w:hAnsi="Arial" w:cs="Arial"/>
          <w:b/>
        </w:rPr>
      </w:pPr>
      <w:r>
        <w:rPr>
          <w:rFonts w:ascii="Arial" w:hAnsi="Arial" w:cs="Arial"/>
          <w:b/>
        </w:rPr>
        <w:t>Nepovinná položka:</w:t>
      </w:r>
    </w:p>
    <w:p w14:paraId="0C263583" w14:textId="5AA43264" w:rsidR="009041E8" w:rsidRPr="00EE5E43" w:rsidRDefault="009041E8" w:rsidP="009041E8">
      <w:pPr>
        <w:pStyle w:val="Odstavecseseznamem"/>
        <w:numPr>
          <w:ilvl w:val="2"/>
          <w:numId w:val="2"/>
        </w:numPr>
        <w:spacing w:before="60" w:after="60"/>
        <w:rPr>
          <w:rFonts w:ascii="Arial" w:hAnsi="Arial" w:cs="Arial"/>
          <w:b/>
        </w:rPr>
      </w:pPr>
      <w:r w:rsidRPr="00EE5E43">
        <w:rPr>
          <w:rFonts w:ascii="Arial" w:hAnsi="Arial" w:cs="Arial"/>
          <w:b/>
        </w:rPr>
        <w:t>Hlubší kryt kabelového prostoru</w:t>
      </w:r>
    </w:p>
    <w:p w14:paraId="0C263584" w14:textId="77777777" w:rsidR="00E34395" w:rsidRPr="00EE5E43" w:rsidRDefault="009041E8" w:rsidP="009041E8">
      <w:pPr>
        <w:spacing w:before="60"/>
        <w:jc w:val="both"/>
        <w:rPr>
          <w:rFonts w:ascii="Arial" w:hAnsi="Arial" w:cs="Arial"/>
          <w:noProof/>
        </w:rPr>
      </w:pPr>
      <w:r w:rsidRPr="00EE5E43">
        <w:rPr>
          <w:rFonts w:ascii="Arial" w:hAnsi="Arial" w:cs="Arial"/>
          <w:noProof/>
        </w:rPr>
        <w:t xml:space="preserve">V případě požadavku na připojení sestavy více zařízení (s hloubkou </w:t>
      </w:r>
      <w:r w:rsidR="00083806" w:rsidRPr="00EE5E43">
        <w:rPr>
          <w:rFonts w:ascii="Arial" w:hAnsi="Arial" w:cs="Arial"/>
          <w:noProof/>
        </w:rPr>
        <w:t xml:space="preserve">větší jak </w:t>
      </w:r>
      <w:r w:rsidRPr="00EE5E43">
        <w:rPr>
          <w:rFonts w:ascii="Arial" w:hAnsi="Arial" w:cs="Arial"/>
          <w:noProof/>
        </w:rPr>
        <w:t>290 mm) je nutný hluboký kryt kabelového prostoru. Může se jednat např. o zapojení dvou paralelních kabelů a omezovače přepětí, je</w:t>
      </w:r>
      <w:r w:rsidR="00BD5065" w:rsidRPr="00EE5E43">
        <w:rPr>
          <w:rFonts w:ascii="Arial" w:hAnsi="Arial" w:cs="Arial"/>
          <w:noProof/>
        </w:rPr>
        <w:t>d</w:t>
      </w:r>
      <w:r w:rsidRPr="00EE5E43">
        <w:rPr>
          <w:rFonts w:ascii="Arial" w:hAnsi="Arial" w:cs="Arial"/>
          <w:noProof/>
        </w:rPr>
        <w:t>noho kabelu, omezovače přepětí a senzorů proudu a napětí, atd.</w:t>
      </w:r>
      <w:r w:rsidR="00C4072A" w:rsidRPr="00EE5E43">
        <w:rPr>
          <w:rFonts w:ascii="Arial" w:hAnsi="Arial" w:cs="Arial"/>
          <w:noProof/>
        </w:rPr>
        <w:t xml:space="preserve"> </w:t>
      </w:r>
    </w:p>
    <w:p w14:paraId="0C263585" w14:textId="523CCCAB" w:rsidR="009041E8" w:rsidRPr="00EE5E43" w:rsidRDefault="00C4072A" w:rsidP="009041E8">
      <w:pPr>
        <w:spacing w:before="60"/>
        <w:jc w:val="both"/>
        <w:rPr>
          <w:rFonts w:ascii="Arial" w:hAnsi="Arial" w:cs="Arial"/>
          <w:noProof/>
        </w:rPr>
      </w:pPr>
      <w:r w:rsidRPr="00EE5E43">
        <w:rPr>
          <w:rFonts w:ascii="Arial" w:hAnsi="Arial" w:cs="Arial"/>
          <w:noProof/>
        </w:rPr>
        <w:t xml:space="preserve">Hloubka </w:t>
      </w:r>
      <w:r w:rsidR="003C25D7" w:rsidRPr="00EE5E43">
        <w:rPr>
          <w:rFonts w:ascii="Arial" w:hAnsi="Arial" w:cs="Arial"/>
          <w:noProof/>
        </w:rPr>
        <w:t xml:space="preserve">kabelového krytu </w:t>
      </w:r>
      <w:r w:rsidRPr="00EE5E43">
        <w:rPr>
          <w:rFonts w:ascii="Arial" w:hAnsi="Arial" w:cs="Arial"/>
          <w:noProof/>
        </w:rPr>
        <w:t>musí být dostatečná minimálně pro osazení nesymetrického stíněného konektoru, omezovače přepětí a senzoru napětí</w:t>
      </w:r>
      <w:r w:rsidR="00E34395" w:rsidRPr="00EE5E43">
        <w:rPr>
          <w:rFonts w:ascii="Arial" w:hAnsi="Arial" w:cs="Arial"/>
          <w:noProof/>
        </w:rPr>
        <w:t xml:space="preserve"> (dodávka zadavatele)</w:t>
      </w:r>
      <w:r w:rsidRPr="00EE5E43">
        <w:rPr>
          <w:rFonts w:ascii="Arial" w:hAnsi="Arial" w:cs="Arial"/>
          <w:noProof/>
        </w:rPr>
        <w:t>.</w:t>
      </w:r>
      <w:r w:rsidR="009B6655">
        <w:rPr>
          <w:rFonts w:ascii="Arial" w:hAnsi="Arial" w:cs="Arial"/>
          <w:noProof/>
        </w:rPr>
        <w:t xml:space="preserve"> </w:t>
      </w:r>
      <w:r w:rsidR="0000426C">
        <w:rPr>
          <w:rFonts w:ascii="Arial" w:hAnsi="Arial" w:cs="Arial"/>
          <w:noProof/>
        </w:rPr>
        <w:t>Tato</w:t>
      </w:r>
      <w:r w:rsidR="009B6655">
        <w:rPr>
          <w:rFonts w:ascii="Arial" w:hAnsi="Arial" w:cs="Arial"/>
          <w:noProof/>
        </w:rPr>
        <w:t xml:space="preserve"> sestav</w:t>
      </w:r>
      <w:r w:rsidR="0000426C">
        <w:rPr>
          <w:rFonts w:ascii="Arial" w:hAnsi="Arial" w:cs="Arial"/>
          <w:noProof/>
        </w:rPr>
        <w:t>a vyžaduje</w:t>
      </w:r>
      <w:r w:rsidR="009B6655">
        <w:rPr>
          <w:rFonts w:ascii="Arial" w:hAnsi="Arial" w:cs="Arial"/>
          <w:noProof/>
        </w:rPr>
        <w:t xml:space="preserve"> minimální hloubk</w:t>
      </w:r>
      <w:r w:rsidR="0000426C">
        <w:rPr>
          <w:rFonts w:ascii="Arial" w:hAnsi="Arial" w:cs="Arial"/>
          <w:noProof/>
        </w:rPr>
        <w:t>u</w:t>
      </w:r>
      <w:r w:rsidR="009B6655">
        <w:rPr>
          <w:rFonts w:ascii="Arial" w:hAnsi="Arial" w:cs="Arial"/>
          <w:noProof/>
        </w:rPr>
        <w:t xml:space="preserve"> krytu kabelového prostoru</w:t>
      </w:r>
      <w:r w:rsidR="00DE5EB9">
        <w:rPr>
          <w:rFonts w:ascii="Arial" w:hAnsi="Arial" w:cs="Arial"/>
          <w:noProof/>
        </w:rPr>
        <w:t xml:space="preserve"> 430 mm.</w:t>
      </w:r>
    </w:p>
    <w:p w14:paraId="0C263586" w14:textId="77777777" w:rsidR="00C4072A" w:rsidRPr="00EE5E43" w:rsidRDefault="00C4072A" w:rsidP="00FD021C">
      <w:pPr>
        <w:spacing w:before="60"/>
        <w:jc w:val="both"/>
        <w:rPr>
          <w:rFonts w:ascii="Arial" w:hAnsi="Arial" w:cs="Arial"/>
          <w:noProof/>
        </w:rPr>
      </w:pPr>
    </w:p>
    <w:p w14:paraId="0C263587" w14:textId="77777777" w:rsidR="005E310E" w:rsidRPr="00EE5E43" w:rsidRDefault="005E310E" w:rsidP="005E310E">
      <w:pPr>
        <w:pStyle w:val="Odstavecseseznamem"/>
        <w:numPr>
          <w:ilvl w:val="2"/>
          <w:numId w:val="2"/>
        </w:numPr>
        <w:spacing w:before="60" w:after="60"/>
        <w:rPr>
          <w:rFonts w:ascii="Arial" w:hAnsi="Arial" w:cs="Arial"/>
          <w:b/>
        </w:rPr>
      </w:pPr>
      <w:r w:rsidRPr="00EE5E43">
        <w:rPr>
          <w:rFonts w:ascii="Arial" w:hAnsi="Arial" w:cs="Arial"/>
          <w:b/>
        </w:rPr>
        <w:t>Nadstavbová skříň NN</w:t>
      </w:r>
    </w:p>
    <w:p w14:paraId="0C263588" w14:textId="77777777" w:rsidR="00D324CA" w:rsidRPr="00EE5E43" w:rsidRDefault="00D324CA" w:rsidP="005E310E">
      <w:pPr>
        <w:spacing w:before="60"/>
        <w:jc w:val="both"/>
        <w:rPr>
          <w:rFonts w:ascii="Arial" w:hAnsi="Arial" w:cs="Arial"/>
        </w:rPr>
      </w:pPr>
      <w:r w:rsidRPr="00EE5E43">
        <w:rPr>
          <w:rFonts w:ascii="Arial" w:hAnsi="Arial" w:cs="Arial"/>
        </w:rPr>
        <w:t xml:space="preserve">Nadstavbová skříň NN (dále jen nadstavba) je skříň usazená na </w:t>
      </w:r>
      <w:r w:rsidR="009F013C" w:rsidRPr="00EE5E43">
        <w:rPr>
          <w:rFonts w:ascii="Arial" w:hAnsi="Arial" w:cs="Arial"/>
        </w:rPr>
        <w:t xml:space="preserve">horní části </w:t>
      </w:r>
      <w:r w:rsidRPr="00EE5E43">
        <w:rPr>
          <w:rFonts w:ascii="Arial" w:hAnsi="Arial" w:cs="Arial"/>
        </w:rPr>
        <w:t>VN rozváděč</w:t>
      </w:r>
      <w:r w:rsidR="009F013C" w:rsidRPr="00EE5E43">
        <w:rPr>
          <w:rFonts w:ascii="Arial" w:hAnsi="Arial" w:cs="Arial"/>
        </w:rPr>
        <w:t>e</w:t>
      </w:r>
      <w:r w:rsidRPr="00EE5E43">
        <w:rPr>
          <w:rFonts w:ascii="Arial" w:hAnsi="Arial" w:cs="Arial"/>
        </w:rPr>
        <w:t xml:space="preserve">, ve které jsou umístěny zařízení pro dálkové ovládání silových prvků, měření a signalizaci.  </w:t>
      </w:r>
    </w:p>
    <w:p w14:paraId="0C263589" w14:textId="77777777" w:rsidR="00D324CA" w:rsidRPr="00EE5E43" w:rsidRDefault="00D324CA" w:rsidP="005E310E">
      <w:pPr>
        <w:spacing w:before="60"/>
        <w:jc w:val="both"/>
        <w:rPr>
          <w:rFonts w:ascii="Arial" w:hAnsi="Arial" w:cs="Arial"/>
          <w:noProof/>
        </w:rPr>
      </w:pPr>
    </w:p>
    <w:p w14:paraId="0C26358C" w14:textId="145A7CA8" w:rsidR="0070040C" w:rsidRPr="00EE5E43" w:rsidRDefault="00D324CA" w:rsidP="00D324CA">
      <w:pPr>
        <w:spacing w:before="80"/>
        <w:jc w:val="both"/>
        <w:rPr>
          <w:rFonts w:ascii="Arial" w:hAnsi="Arial" w:cs="Arial"/>
          <w:snapToGrid w:val="0"/>
          <w:color w:val="000000"/>
        </w:rPr>
      </w:pPr>
      <w:bookmarkStart w:id="18" w:name="_Hlk535316000"/>
      <w:r w:rsidRPr="00EE5E43">
        <w:rPr>
          <w:rFonts w:ascii="Arial" w:hAnsi="Arial" w:cs="Arial"/>
          <w:snapToGrid w:val="0"/>
          <w:color w:val="000000"/>
        </w:rPr>
        <w:t xml:space="preserve">Kostra a </w:t>
      </w:r>
      <w:bookmarkEnd w:id="18"/>
      <w:r w:rsidRPr="00EE5E43">
        <w:rPr>
          <w:rFonts w:ascii="Arial" w:hAnsi="Arial" w:cs="Arial"/>
          <w:snapToGrid w:val="0"/>
          <w:color w:val="000000"/>
        </w:rPr>
        <w:t xml:space="preserve">všechny nosné části nadstavby musí být provedeny z ocelového plechu. Nosnost rozvaděče musí být dimenzována na hmotnost instalovaných elektrických zařízení. Všechny plechy musí být povrchově </w:t>
      </w:r>
      <w:r w:rsidRPr="00EE5E43">
        <w:rPr>
          <w:rFonts w:ascii="Arial" w:hAnsi="Arial" w:cs="Arial"/>
          <w:snapToGrid w:val="0"/>
          <w:color w:val="000000"/>
        </w:rPr>
        <w:lastRenderedPageBreak/>
        <w:t xml:space="preserve">ošetřeny proti korozi (pozinkování, ochranný nátěr). Barva nadstavby musí být stejná jako barva čelního panelu VN rozváděče. </w:t>
      </w:r>
    </w:p>
    <w:p w14:paraId="0C26358D" w14:textId="77777777" w:rsidR="00D324CA" w:rsidRPr="00EE5E43" w:rsidRDefault="003362DE" w:rsidP="00D324CA">
      <w:pPr>
        <w:spacing w:before="80"/>
        <w:jc w:val="both"/>
        <w:rPr>
          <w:rFonts w:ascii="Arial" w:hAnsi="Arial" w:cs="Arial"/>
          <w:snapToGrid w:val="0"/>
          <w:color w:val="000000"/>
        </w:rPr>
      </w:pPr>
      <w:r w:rsidRPr="00EE5E43">
        <w:rPr>
          <w:rFonts w:ascii="Arial" w:hAnsi="Arial" w:cs="Arial"/>
          <w:snapToGrid w:val="0"/>
          <w:color w:val="000000"/>
        </w:rPr>
        <w:t>Požadované p</w:t>
      </w:r>
      <w:r w:rsidR="00D324CA" w:rsidRPr="00EE5E43">
        <w:rPr>
          <w:rFonts w:ascii="Arial" w:hAnsi="Arial" w:cs="Arial"/>
          <w:snapToGrid w:val="0"/>
          <w:color w:val="000000"/>
        </w:rPr>
        <w:t xml:space="preserve">arametry prostředí </w:t>
      </w:r>
      <w:r w:rsidR="000A7FD6" w:rsidRPr="00EE5E43">
        <w:rPr>
          <w:rFonts w:ascii="Arial" w:hAnsi="Arial" w:cs="Arial"/>
          <w:snapToGrid w:val="0"/>
          <w:color w:val="000000"/>
        </w:rPr>
        <w:t xml:space="preserve">pro </w:t>
      </w:r>
      <w:r w:rsidR="00D324CA" w:rsidRPr="00EE5E43">
        <w:rPr>
          <w:rFonts w:ascii="Arial" w:hAnsi="Arial" w:cs="Arial"/>
          <w:snapToGrid w:val="0"/>
          <w:color w:val="000000"/>
        </w:rPr>
        <w:t>nadstavb</w:t>
      </w:r>
      <w:r w:rsidR="000A7FD6" w:rsidRPr="00EE5E43">
        <w:rPr>
          <w:rFonts w:ascii="Arial" w:hAnsi="Arial" w:cs="Arial"/>
          <w:snapToGrid w:val="0"/>
          <w:color w:val="000000"/>
        </w:rPr>
        <w:t>u</w:t>
      </w:r>
      <w:r w:rsidR="00D324CA" w:rsidRPr="00EE5E43">
        <w:rPr>
          <w:rFonts w:ascii="Arial" w:hAnsi="Arial" w:cs="Arial"/>
          <w:snapToGrid w:val="0"/>
          <w:color w:val="000000"/>
        </w:rPr>
        <w:t>:</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D324CA" w:rsidRPr="00EE5E43" w14:paraId="0C263590" w14:textId="77777777" w:rsidTr="006637BF">
        <w:tc>
          <w:tcPr>
            <w:tcW w:w="3402" w:type="dxa"/>
          </w:tcPr>
          <w:p w14:paraId="0C26358E" w14:textId="77777777" w:rsidR="00D324CA" w:rsidRPr="00EE5E43" w:rsidRDefault="00D324CA" w:rsidP="006637BF">
            <w:pPr>
              <w:spacing w:before="60" w:after="60"/>
              <w:ind w:left="57" w:right="57"/>
              <w:rPr>
                <w:rFonts w:ascii="Arial" w:hAnsi="Arial" w:cs="Arial"/>
              </w:rPr>
            </w:pPr>
            <w:r w:rsidRPr="00EE5E43">
              <w:rPr>
                <w:rFonts w:ascii="Arial" w:hAnsi="Arial" w:cs="Arial"/>
              </w:rPr>
              <w:t>Teplotní rozsah minimálně</w:t>
            </w:r>
          </w:p>
        </w:tc>
        <w:tc>
          <w:tcPr>
            <w:tcW w:w="6227" w:type="dxa"/>
          </w:tcPr>
          <w:p w14:paraId="0C26358F" w14:textId="77777777" w:rsidR="00D324CA" w:rsidRPr="00EE5E43" w:rsidRDefault="00D324CA" w:rsidP="006637BF">
            <w:pPr>
              <w:spacing w:before="60" w:after="60"/>
              <w:ind w:left="57" w:right="57"/>
              <w:rPr>
                <w:rFonts w:ascii="Arial" w:hAnsi="Arial" w:cs="Arial"/>
                <w:snapToGrid w:val="0"/>
                <w:color w:val="000000"/>
              </w:rPr>
            </w:pPr>
            <w:r w:rsidRPr="00EE5E43">
              <w:rPr>
                <w:rFonts w:ascii="Arial" w:hAnsi="Arial" w:cs="Arial"/>
                <w:snapToGrid w:val="0"/>
                <w:color w:val="000000"/>
              </w:rPr>
              <w:t>-</w:t>
            </w:r>
            <w:r w:rsidR="000A7FD6" w:rsidRPr="00EE5E43">
              <w:rPr>
                <w:rFonts w:ascii="Arial" w:hAnsi="Arial" w:cs="Arial"/>
                <w:snapToGrid w:val="0"/>
                <w:color w:val="000000"/>
              </w:rPr>
              <w:t>2</w:t>
            </w:r>
            <w:r w:rsidRPr="00EE5E43">
              <w:rPr>
                <w:rFonts w:ascii="Arial" w:hAnsi="Arial" w:cs="Arial"/>
                <w:snapToGrid w:val="0"/>
                <w:color w:val="000000"/>
              </w:rPr>
              <w:t>5 °C až +40 °C</w:t>
            </w:r>
          </w:p>
        </w:tc>
      </w:tr>
      <w:tr w:rsidR="00D324CA" w:rsidRPr="00EE5E43" w14:paraId="0C263593" w14:textId="77777777" w:rsidTr="006637BF">
        <w:tc>
          <w:tcPr>
            <w:tcW w:w="3402" w:type="dxa"/>
          </w:tcPr>
          <w:p w14:paraId="0C263591" w14:textId="77777777" w:rsidR="00D324CA" w:rsidRPr="00EE5E43" w:rsidRDefault="00D324CA" w:rsidP="006637BF">
            <w:pPr>
              <w:spacing w:before="60" w:after="60"/>
              <w:ind w:left="57" w:right="57"/>
              <w:rPr>
                <w:rFonts w:ascii="Arial" w:hAnsi="Arial" w:cs="Arial"/>
              </w:rPr>
            </w:pPr>
            <w:r w:rsidRPr="00EE5E43">
              <w:rPr>
                <w:rFonts w:ascii="Arial" w:hAnsi="Arial" w:cs="Arial"/>
              </w:rPr>
              <w:t>Rozsah relativní vlhkosti</w:t>
            </w:r>
          </w:p>
        </w:tc>
        <w:tc>
          <w:tcPr>
            <w:tcW w:w="6227" w:type="dxa"/>
          </w:tcPr>
          <w:p w14:paraId="0C263592" w14:textId="77777777" w:rsidR="00D324CA" w:rsidRPr="00EE5E43" w:rsidRDefault="000A7FD6" w:rsidP="006637BF">
            <w:pPr>
              <w:spacing w:before="60" w:after="60"/>
              <w:ind w:left="57" w:right="57"/>
              <w:rPr>
                <w:rFonts w:ascii="Arial" w:hAnsi="Arial" w:cs="Arial"/>
                <w:snapToGrid w:val="0"/>
                <w:color w:val="000000"/>
              </w:rPr>
            </w:pPr>
            <w:r w:rsidRPr="00EE5E43">
              <w:rPr>
                <w:rFonts w:ascii="Arial" w:hAnsi="Arial" w:cs="Arial"/>
                <w:snapToGrid w:val="0"/>
                <w:color w:val="000000"/>
              </w:rPr>
              <w:t>5 až 95</w:t>
            </w:r>
            <w:r w:rsidR="00D324CA" w:rsidRPr="00EE5E43">
              <w:rPr>
                <w:rFonts w:ascii="Arial" w:hAnsi="Arial" w:cs="Arial"/>
                <w:snapToGrid w:val="0"/>
                <w:color w:val="000000"/>
              </w:rPr>
              <w:t xml:space="preserve"> %</w:t>
            </w:r>
          </w:p>
        </w:tc>
      </w:tr>
      <w:tr w:rsidR="00D324CA" w:rsidRPr="00EE5E43" w14:paraId="0C263596" w14:textId="77777777" w:rsidTr="006637BF">
        <w:tc>
          <w:tcPr>
            <w:tcW w:w="3402" w:type="dxa"/>
          </w:tcPr>
          <w:p w14:paraId="0C263594" w14:textId="77777777" w:rsidR="00D324CA" w:rsidRPr="00EE5E43" w:rsidRDefault="00D324CA" w:rsidP="006637BF">
            <w:pPr>
              <w:spacing w:before="60" w:after="60"/>
              <w:ind w:left="57" w:right="57"/>
              <w:rPr>
                <w:rFonts w:ascii="Arial" w:hAnsi="Arial" w:cs="Arial"/>
              </w:rPr>
            </w:pPr>
            <w:r w:rsidRPr="00EE5E43">
              <w:rPr>
                <w:rFonts w:ascii="Arial" w:hAnsi="Arial" w:cs="Arial"/>
              </w:rPr>
              <w:t xml:space="preserve">Stupeň krytí </w:t>
            </w:r>
          </w:p>
        </w:tc>
        <w:tc>
          <w:tcPr>
            <w:tcW w:w="6227" w:type="dxa"/>
          </w:tcPr>
          <w:p w14:paraId="0C263595" w14:textId="77777777" w:rsidR="00D324CA" w:rsidRPr="00EE5E43" w:rsidRDefault="00D324CA" w:rsidP="006637BF">
            <w:pPr>
              <w:spacing w:before="60" w:after="60"/>
              <w:ind w:left="57" w:right="57"/>
              <w:rPr>
                <w:rFonts w:ascii="Arial" w:hAnsi="Arial" w:cs="Arial"/>
              </w:rPr>
            </w:pPr>
            <w:r w:rsidRPr="00EE5E43">
              <w:rPr>
                <w:rFonts w:ascii="Arial" w:hAnsi="Arial" w:cs="Arial"/>
              </w:rPr>
              <w:t xml:space="preserve">min. IP 40 pro nadstavbu / IP 20 pro </w:t>
            </w:r>
            <w:r w:rsidR="00F444FC" w:rsidRPr="00EE5E43">
              <w:rPr>
                <w:rFonts w:ascii="Arial" w:hAnsi="Arial" w:cs="Arial"/>
              </w:rPr>
              <w:t>zařízení uvnitř</w:t>
            </w:r>
            <w:r w:rsidRPr="00EE5E43">
              <w:rPr>
                <w:rFonts w:ascii="Arial" w:hAnsi="Arial" w:cs="Arial"/>
              </w:rPr>
              <w:t xml:space="preserve"> nadstavby</w:t>
            </w:r>
          </w:p>
        </w:tc>
      </w:tr>
    </w:tbl>
    <w:p w14:paraId="0C263597" w14:textId="77777777" w:rsidR="00D324CA" w:rsidRPr="00EE5E43" w:rsidRDefault="00D324CA" w:rsidP="00D324CA">
      <w:pPr>
        <w:spacing w:before="80"/>
        <w:jc w:val="both"/>
        <w:rPr>
          <w:rFonts w:ascii="Arial" w:hAnsi="Arial" w:cs="Arial"/>
          <w:snapToGrid w:val="0"/>
          <w:color w:val="000000"/>
        </w:rPr>
      </w:pPr>
      <w:r w:rsidRPr="00EE5E43">
        <w:rPr>
          <w:rFonts w:ascii="Arial" w:hAnsi="Arial" w:cs="Arial"/>
          <w:snapToGrid w:val="0"/>
          <w:color w:val="000000"/>
        </w:rPr>
        <w:t>Nadstavba musí být rozebíratelná, tj. musí být možnost odmontování od VN rozváděče a výměny za jinou nadstavbu</w:t>
      </w:r>
      <w:r w:rsidR="000A7FD6" w:rsidRPr="00EE5E43">
        <w:rPr>
          <w:rFonts w:ascii="Arial" w:hAnsi="Arial" w:cs="Arial"/>
          <w:snapToGrid w:val="0"/>
          <w:color w:val="000000"/>
        </w:rPr>
        <w:t xml:space="preserve"> při použití běžných montážních prostředků</w:t>
      </w:r>
      <w:r w:rsidRPr="00EE5E43">
        <w:rPr>
          <w:rFonts w:ascii="Arial" w:hAnsi="Arial" w:cs="Arial"/>
          <w:snapToGrid w:val="0"/>
          <w:color w:val="000000"/>
        </w:rPr>
        <w:t>.</w:t>
      </w:r>
    </w:p>
    <w:p w14:paraId="0C263599" w14:textId="77777777" w:rsidR="005E4918" w:rsidRPr="00EE5E43" w:rsidRDefault="007E27DA" w:rsidP="00D324CA">
      <w:pPr>
        <w:spacing w:before="80"/>
        <w:jc w:val="both"/>
        <w:rPr>
          <w:rFonts w:ascii="Arial" w:hAnsi="Arial" w:cs="Arial"/>
          <w:b/>
          <w:snapToGrid w:val="0"/>
          <w:color w:val="000000"/>
        </w:rPr>
      </w:pPr>
      <w:r w:rsidRPr="00EE5E43">
        <w:rPr>
          <w:rFonts w:ascii="Arial" w:hAnsi="Arial" w:cs="Arial"/>
          <w:b/>
          <w:snapToGrid w:val="0"/>
          <w:color w:val="000000"/>
        </w:rPr>
        <w:t>V</w:t>
      </w:r>
      <w:r w:rsidR="000A7FD6" w:rsidRPr="00EE5E43">
        <w:rPr>
          <w:rFonts w:ascii="Arial" w:hAnsi="Arial" w:cs="Arial"/>
          <w:b/>
          <w:snapToGrid w:val="0"/>
          <w:color w:val="000000"/>
        </w:rPr>
        <w:t>arianty v</w:t>
      </w:r>
      <w:r w:rsidRPr="00EE5E43">
        <w:rPr>
          <w:rFonts w:ascii="Arial" w:hAnsi="Arial" w:cs="Arial"/>
          <w:b/>
          <w:snapToGrid w:val="0"/>
          <w:color w:val="000000"/>
        </w:rPr>
        <w:t>ýšk</w:t>
      </w:r>
      <w:r w:rsidR="000A7FD6" w:rsidRPr="00EE5E43">
        <w:rPr>
          <w:rFonts w:ascii="Arial" w:hAnsi="Arial" w:cs="Arial"/>
          <w:b/>
          <w:snapToGrid w:val="0"/>
          <w:color w:val="000000"/>
        </w:rPr>
        <w:t>y nadstavby</w:t>
      </w:r>
      <w:r w:rsidR="005E4918" w:rsidRPr="00EE5E43">
        <w:rPr>
          <w:rFonts w:ascii="Arial" w:hAnsi="Arial" w:cs="Arial"/>
          <w:b/>
          <w:snapToGrid w:val="0"/>
          <w:color w:val="000000"/>
        </w:rPr>
        <w:t>:</w:t>
      </w:r>
    </w:p>
    <w:p w14:paraId="0C26359A" w14:textId="77777777" w:rsidR="00286A72" w:rsidRPr="00EE5E43" w:rsidRDefault="00286A72" w:rsidP="007C7F76">
      <w:pPr>
        <w:pStyle w:val="Odstavecseseznamem"/>
        <w:numPr>
          <w:ilvl w:val="0"/>
          <w:numId w:val="14"/>
        </w:numPr>
        <w:spacing w:before="60"/>
        <w:jc w:val="both"/>
        <w:rPr>
          <w:rFonts w:ascii="Arial" w:hAnsi="Arial" w:cs="Arial"/>
          <w:noProof/>
        </w:rPr>
      </w:pPr>
      <w:r w:rsidRPr="00EE5E43">
        <w:rPr>
          <w:rFonts w:ascii="Arial" w:hAnsi="Arial" w:cs="Arial"/>
          <w:noProof/>
        </w:rPr>
        <w:t xml:space="preserve">Výška </w:t>
      </w:r>
      <w:r w:rsidR="00B111BD" w:rsidRPr="00EE5E43">
        <w:rPr>
          <w:rFonts w:ascii="Arial" w:hAnsi="Arial" w:cs="Arial"/>
          <w:noProof/>
        </w:rPr>
        <w:t>do 6</w:t>
      </w:r>
      <w:r w:rsidRPr="00EE5E43">
        <w:rPr>
          <w:rFonts w:ascii="Arial" w:hAnsi="Arial" w:cs="Arial"/>
          <w:noProof/>
        </w:rPr>
        <w:t>0 cm</w:t>
      </w:r>
      <w:r w:rsidR="00B111BD" w:rsidRPr="00EE5E43">
        <w:rPr>
          <w:rFonts w:ascii="Arial" w:hAnsi="Arial" w:cs="Arial"/>
          <w:noProof/>
        </w:rPr>
        <w:t xml:space="preserve"> včetně (30, 40, 60 cm</w:t>
      </w:r>
      <w:r w:rsidR="002919A3" w:rsidRPr="00EE5E43">
        <w:rPr>
          <w:rFonts w:ascii="Arial" w:hAnsi="Arial" w:cs="Arial"/>
          <w:noProof/>
        </w:rPr>
        <w:t xml:space="preserve"> – dle konkrétní specifikace</w:t>
      </w:r>
      <w:r w:rsidR="00B111BD" w:rsidRPr="00EE5E43">
        <w:rPr>
          <w:rFonts w:ascii="Arial" w:hAnsi="Arial" w:cs="Arial"/>
          <w:noProof/>
        </w:rPr>
        <w:t>)</w:t>
      </w:r>
    </w:p>
    <w:p w14:paraId="69BAC9F5" w14:textId="64A900EB" w:rsidR="00B01682" w:rsidRDefault="00B111BD" w:rsidP="00B01682">
      <w:pPr>
        <w:pStyle w:val="Odstavecseseznamem"/>
        <w:numPr>
          <w:ilvl w:val="0"/>
          <w:numId w:val="14"/>
        </w:numPr>
        <w:spacing w:before="60"/>
        <w:jc w:val="both"/>
        <w:rPr>
          <w:rFonts w:ascii="Arial" w:hAnsi="Arial" w:cs="Arial"/>
          <w:noProof/>
        </w:rPr>
      </w:pPr>
      <w:r w:rsidRPr="00EE5E43">
        <w:rPr>
          <w:rFonts w:ascii="Arial" w:hAnsi="Arial" w:cs="Arial"/>
          <w:noProof/>
        </w:rPr>
        <w:t xml:space="preserve">Výška </w:t>
      </w:r>
      <w:r w:rsidR="002919A3" w:rsidRPr="00EE5E43">
        <w:rPr>
          <w:rFonts w:ascii="Arial" w:hAnsi="Arial" w:cs="Arial"/>
          <w:noProof/>
        </w:rPr>
        <w:t xml:space="preserve">nad 60 cm do </w:t>
      </w:r>
      <w:r w:rsidRPr="00EE5E43">
        <w:rPr>
          <w:rFonts w:ascii="Arial" w:hAnsi="Arial" w:cs="Arial"/>
          <w:noProof/>
        </w:rPr>
        <w:t>90 cm</w:t>
      </w:r>
      <w:r w:rsidR="002919A3" w:rsidRPr="00EE5E43">
        <w:rPr>
          <w:rFonts w:ascii="Arial" w:hAnsi="Arial" w:cs="Arial"/>
          <w:noProof/>
        </w:rPr>
        <w:t xml:space="preserve"> včetně</w:t>
      </w:r>
      <w:r w:rsidR="00307326">
        <w:rPr>
          <w:rFonts w:ascii="Arial" w:hAnsi="Arial" w:cs="Arial"/>
          <w:noProof/>
        </w:rPr>
        <w:t xml:space="preserve"> </w:t>
      </w:r>
      <w:r w:rsidR="00307326" w:rsidRPr="00EE5E43">
        <w:rPr>
          <w:rFonts w:ascii="Arial" w:hAnsi="Arial" w:cs="Arial"/>
          <w:noProof/>
        </w:rPr>
        <w:t>(</w:t>
      </w:r>
      <w:r w:rsidR="00307326">
        <w:rPr>
          <w:rFonts w:ascii="Arial" w:hAnsi="Arial" w:cs="Arial"/>
          <w:noProof/>
        </w:rPr>
        <w:t>7</w:t>
      </w:r>
      <w:r w:rsidR="00307326" w:rsidRPr="00EE5E43">
        <w:rPr>
          <w:rFonts w:ascii="Arial" w:hAnsi="Arial" w:cs="Arial"/>
          <w:noProof/>
        </w:rPr>
        <w:t xml:space="preserve">0, </w:t>
      </w:r>
      <w:r w:rsidR="00307326">
        <w:rPr>
          <w:rFonts w:ascii="Arial" w:hAnsi="Arial" w:cs="Arial"/>
          <w:noProof/>
        </w:rPr>
        <w:t>9</w:t>
      </w:r>
      <w:r w:rsidR="00307326" w:rsidRPr="00EE5E43">
        <w:rPr>
          <w:rFonts w:ascii="Arial" w:hAnsi="Arial" w:cs="Arial"/>
          <w:noProof/>
        </w:rPr>
        <w:t>0</w:t>
      </w:r>
      <w:r w:rsidR="00307326">
        <w:rPr>
          <w:rFonts w:ascii="Arial" w:hAnsi="Arial" w:cs="Arial"/>
          <w:noProof/>
        </w:rPr>
        <w:t xml:space="preserve"> </w:t>
      </w:r>
      <w:r w:rsidR="00307326" w:rsidRPr="00EE5E43">
        <w:rPr>
          <w:rFonts w:ascii="Arial" w:hAnsi="Arial" w:cs="Arial"/>
          <w:noProof/>
        </w:rPr>
        <w:t>cm – dle konkrétní specifikace)</w:t>
      </w:r>
    </w:p>
    <w:p w14:paraId="429524B1" w14:textId="56C15B98" w:rsidR="00B01682" w:rsidRPr="002D406D" w:rsidRDefault="00B01682" w:rsidP="002D406D">
      <w:pPr>
        <w:spacing w:before="60"/>
        <w:ind w:left="360"/>
        <w:jc w:val="both"/>
        <w:rPr>
          <w:rFonts w:ascii="Arial" w:hAnsi="Arial" w:cs="Arial"/>
          <w:noProof/>
        </w:rPr>
      </w:pPr>
      <w:r>
        <w:rPr>
          <w:rFonts w:ascii="Arial" w:hAnsi="Arial" w:cs="Arial"/>
          <w:noProof/>
        </w:rPr>
        <w:t>Pozn.: výška vždy jednotná pro celou sestavu</w:t>
      </w:r>
    </w:p>
    <w:p w14:paraId="0C26359C" w14:textId="77777777" w:rsidR="00286A72" w:rsidRPr="00EE5E43" w:rsidRDefault="00286A72" w:rsidP="00B111BD">
      <w:pPr>
        <w:pStyle w:val="Odstavecseseznamem"/>
        <w:spacing w:before="60"/>
        <w:jc w:val="both"/>
        <w:rPr>
          <w:rFonts w:ascii="Arial" w:hAnsi="Arial" w:cs="Arial"/>
          <w:noProof/>
          <w:highlight w:val="yellow"/>
        </w:rPr>
      </w:pPr>
    </w:p>
    <w:p w14:paraId="0C26359D" w14:textId="0A693851" w:rsidR="00670386" w:rsidRPr="00EE5E43" w:rsidRDefault="00670386" w:rsidP="00670386">
      <w:pPr>
        <w:spacing w:before="80"/>
        <w:jc w:val="both"/>
        <w:rPr>
          <w:rFonts w:ascii="Arial" w:hAnsi="Arial" w:cs="Arial"/>
          <w:snapToGrid w:val="0"/>
          <w:color w:val="000000"/>
        </w:rPr>
      </w:pPr>
      <w:r w:rsidRPr="00EE5E43">
        <w:rPr>
          <w:rFonts w:ascii="Arial" w:hAnsi="Arial" w:cs="Arial"/>
          <w:snapToGrid w:val="0"/>
          <w:color w:val="000000"/>
        </w:rPr>
        <w:t>Nadstavba musí být nad každým polem příslušné sestavy rozváděče VN. U kompaktních provedení rozváděčů VN je šířka nadstavby stejná jako šířka VN rozváděče. U modulárního provedení rozváděče VN bude vždy nad jednou skříní rozváděče VN samostatná modulární nadstavba.</w:t>
      </w:r>
      <w:r w:rsidR="00307326" w:rsidRPr="00307326">
        <w:rPr>
          <w:rFonts w:ascii="Arial" w:hAnsi="Arial" w:cs="Arial"/>
          <w:snapToGrid w:val="0"/>
          <w:color w:val="000000"/>
        </w:rPr>
        <w:t xml:space="preserve"> </w:t>
      </w:r>
      <w:r w:rsidR="00307326">
        <w:rPr>
          <w:rFonts w:ascii="Arial" w:hAnsi="Arial" w:cs="Arial"/>
          <w:snapToGrid w:val="0"/>
          <w:color w:val="000000"/>
        </w:rPr>
        <w:t>Nadstavby musí být z</w:t>
      </w:r>
      <w:r w:rsidR="00B01682">
        <w:rPr>
          <w:rFonts w:ascii="Arial" w:hAnsi="Arial" w:cs="Arial"/>
          <w:snapToGrid w:val="0"/>
          <w:color w:val="000000"/>
        </w:rPr>
        <w:t> </w:t>
      </w:r>
      <w:r w:rsidR="00307326">
        <w:rPr>
          <w:rFonts w:ascii="Arial" w:hAnsi="Arial" w:cs="Arial"/>
          <w:snapToGrid w:val="0"/>
          <w:color w:val="000000"/>
        </w:rPr>
        <w:t>čelní</w:t>
      </w:r>
      <w:r w:rsidR="00B01682">
        <w:rPr>
          <w:rFonts w:ascii="Arial" w:hAnsi="Arial" w:cs="Arial"/>
          <w:snapToGrid w:val="0"/>
          <w:color w:val="000000"/>
        </w:rPr>
        <w:t>, zadní i horní</w:t>
      </w:r>
      <w:r w:rsidR="00307326">
        <w:rPr>
          <w:rFonts w:ascii="Arial" w:hAnsi="Arial" w:cs="Arial"/>
          <w:snapToGrid w:val="0"/>
          <w:color w:val="000000"/>
        </w:rPr>
        <w:t xml:space="preserve"> strany </w:t>
      </w:r>
      <w:r w:rsidR="00B01682">
        <w:rPr>
          <w:rFonts w:ascii="Arial" w:hAnsi="Arial" w:cs="Arial"/>
          <w:snapToGrid w:val="0"/>
          <w:color w:val="000000"/>
        </w:rPr>
        <w:t>v jedné linii</w:t>
      </w:r>
      <w:r w:rsidR="00307326">
        <w:rPr>
          <w:rFonts w:ascii="Arial" w:hAnsi="Arial" w:cs="Arial"/>
          <w:snapToGrid w:val="0"/>
          <w:color w:val="000000"/>
        </w:rPr>
        <w:t>.</w:t>
      </w:r>
    </w:p>
    <w:p w14:paraId="0C26359E" w14:textId="77777777" w:rsidR="00D324CA" w:rsidRPr="00EE5E43" w:rsidRDefault="00D324CA" w:rsidP="00D324CA">
      <w:pPr>
        <w:spacing w:before="80"/>
        <w:jc w:val="both"/>
        <w:rPr>
          <w:rFonts w:ascii="Arial" w:hAnsi="Arial" w:cs="Arial"/>
          <w:snapToGrid w:val="0"/>
          <w:color w:val="000000"/>
        </w:rPr>
      </w:pPr>
      <w:r w:rsidRPr="00EE5E43">
        <w:rPr>
          <w:rFonts w:ascii="Arial" w:hAnsi="Arial" w:cs="Arial"/>
          <w:snapToGrid w:val="0"/>
          <w:color w:val="000000"/>
        </w:rPr>
        <w:t xml:space="preserve">Mezi jednotlivými celky nadstavby </w:t>
      </w:r>
      <w:r w:rsidR="00083806" w:rsidRPr="00EE5E43">
        <w:rPr>
          <w:rFonts w:ascii="Arial" w:hAnsi="Arial" w:cs="Arial"/>
          <w:snapToGrid w:val="0"/>
          <w:color w:val="000000"/>
        </w:rPr>
        <w:t>musí být</w:t>
      </w:r>
      <w:r w:rsidRPr="00EE5E43">
        <w:rPr>
          <w:rFonts w:ascii="Arial" w:hAnsi="Arial" w:cs="Arial"/>
          <w:snapToGrid w:val="0"/>
          <w:color w:val="000000"/>
        </w:rPr>
        <w:t xml:space="preserve"> prostor pro protažení smyček napájení, komunikačních kabelů nebo vodičů pro propojení signalizace, ovládání a měření. Vodiče mezi jednotlivými celky nadstavby musí být uloženy v ochranných návlekách. Průchod pro vodiče</w:t>
      </w:r>
      <w:r w:rsidR="002919A3" w:rsidRPr="00EE5E43">
        <w:rPr>
          <w:rFonts w:ascii="Arial" w:hAnsi="Arial" w:cs="Arial"/>
          <w:snapToGrid w:val="0"/>
          <w:color w:val="000000"/>
        </w:rPr>
        <w:t xml:space="preserve"> uvnitř nadstavby musí umožnit snadné protažení vodičů a manipulaci s </w:t>
      </w:r>
      <w:r w:rsidR="00083806" w:rsidRPr="00EE5E43">
        <w:rPr>
          <w:rFonts w:ascii="Arial" w:hAnsi="Arial" w:cs="Arial"/>
          <w:snapToGrid w:val="0"/>
          <w:color w:val="000000"/>
        </w:rPr>
        <w:t>nimi,</w:t>
      </w:r>
      <w:r w:rsidR="002919A3" w:rsidRPr="00EE5E43">
        <w:rPr>
          <w:rFonts w:ascii="Arial" w:hAnsi="Arial" w:cs="Arial"/>
          <w:snapToGrid w:val="0"/>
          <w:color w:val="000000"/>
        </w:rPr>
        <w:t xml:space="preserve"> a to bez nebezpečí jejich poškození. </w:t>
      </w:r>
      <w:r w:rsidRPr="00EE5E43">
        <w:rPr>
          <w:rFonts w:ascii="Arial" w:hAnsi="Arial" w:cs="Arial"/>
          <w:snapToGrid w:val="0"/>
          <w:color w:val="000000"/>
        </w:rPr>
        <w:t>Jeho obvod musí být pogumován nebo jinak zbaven ostrých hran, aby nedocházelo k poškození vodičů o hrany plechu.</w:t>
      </w:r>
    </w:p>
    <w:p w14:paraId="0C26359F" w14:textId="77777777" w:rsidR="000A7FD6" w:rsidRPr="00EE5E43" w:rsidRDefault="000A7FD6" w:rsidP="00CB06BD">
      <w:pPr>
        <w:spacing w:before="80"/>
        <w:jc w:val="both"/>
        <w:rPr>
          <w:rFonts w:ascii="Arial" w:hAnsi="Arial" w:cs="Arial"/>
          <w:snapToGrid w:val="0"/>
          <w:color w:val="000000"/>
        </w:rPr>
      </w:pPr>
    </w:p>
    <w:p w14:paraId="0C2635A1" w14:textId="1A9112C8" w:rsidR="00D324CA" w:rsidRPr="00EE5E43" w:rsidRDefault="00D324CA" w:rsidP="002D406D">
      <w:pPr>
        <w:spacing w:before="80"/>
        <w:jc w:val="both"/>
        <w:rPr>
          <w:rFonts w:ascii="Arial" w:hAnsi="Arial" w:cs="Arial"/>
          <w:noProof/>
        </w:rPr>
      </w:pPr>
      <w:r w:rsidRPr="00EE5E43">
        <w:rPr>
          <w:rFonts w:ascii="Arial" w:hAnsi="Arial" w:cs="Arial"/>
          <w:snapToGrid w:val="0"/>
          <w:color w:val="000000"/>
        </w:rPr>
        <w:t xml:space="preserve">V zadní části nadstavby musí být umístěna montážní deska pro připevnění DIN lišt a kabelových žlabů, </w:t>
      </w:r>
      <w:r w:rsidR="00B40D8D">
        <w:rPr>
          <w:rFonts w:ascii="Arial" w:hAnsi="Arial" w:cs="Arial"/>
          <w:bCs/>
          <w:snapToGrid w:val="0"/>
          <w:color w:val="000000"/>
        </w:rPr>
        <w:t xml:space="preserve">RTU </w:t>
      </w:r>
      <w:r w:rsidR="00B40D8D" w:rsidRPr="00727C9F">
        <w:rPr>
          <w:rFonts w:ascii="Arial" w:hAnsi="Arial" w:cs="Arial"/>
          <w:snapToGrid w:val="0"/>
          <w:color w:val="000000"/>
        </w:rPr>
        <w:t>(</w:t>
      </w:r>
      <w:r w:rsidR="00B40D8D" w:rsidRPr="002D406D">
        <w:rPr>
          <w:rFonts w:ascii="Arial" w:hAnsi="Arial" w:cs="Arial"/>
          <w:snapToGrid w:val="0"/>
          <w:color w:val="000000"/>
        </w:rPr>
        <w:t>Remote Terminal Unit – zařízení řízené mikroprocesorem, jehož účelem je řízení, regulace, chránění, signalizace, ovládání, měření a přenášení dat v elektrických sítích. Umožňuje také dálkový přístup pro diagnostiku a nastavení.)</w:t>
      </w:r>
      <w:r w:rsidR="003362DE" w:rsidRPr="00EE5E43">
        <w:rPr>
          <w:rFonts w:ascii="Arial" w:hAnsi="Arial" w:cs="Arial"/>
          <w:snapToGrid w:val="0"/>
          <w:color w:val="000000"/>
        </w:rPr>
        <w:t xml:space="preserve"> </w:t>
      </w:r>
    </w:p>
    <w:p w14:paraId="4DBC6764" w14:textId="029D2888" w:rsidR="00307326" w:rsidRDefault="00BF23F8" w:rsidP="00BF23F8">
      <w:pPr>
        <w:spacing w:before="60"/>
        <w:jc w:val="both"/>
        <w:rPr>
          <w:rFonts w:ascii="Arial" w:hAnsi="Arial" w:cs="Arial"/>
          <w:noProof/>
        </w:rPr>
      </w:pPr>
      <w:r w:rsidRPr="00EE5E43">
        <w:rPr>
          <w:rFonts w:ascii="Arial" w:hAnsi="Arial" w:cs="Arial"/>
          <w:noProof/>
        </w:rPr>
        <w:t xml:space="preserve">Dveře </w:t>
      </w:r>
      <w:r w:rsidR="00307326">
        <w:rPr>
          <w:rFonts w:ascii="Arial" w:hAnsi="Arial" w:cs="Arial"/>
          <w:noProof/>
        </w:rPr>
        <w:t xml:space="preserve">nadstavby </w:t>
      </w:r>
      <w:r w:rsidR="002C56F6">
        <w:rPr>
          <w:rFonts w:ascii="Arial" w:hAnsi="Arial" w:cs="Arial"/>
          <w:noProof/>
        </w:rPr>
        <w:t>budou společné pro první dvě kabelová pole, kde je umístěné RTU. Pro další pole budou dvěře nadstavby buď samostatné nad každým polem nebo maximálně společné pro dvě pole, dle konkrétní konfigurace.</w:t>
      </w:r>
    </w:p>
    <w:p w14:paraId="0C2635A2" w14:textId="35E0AA48" w:rsidR="00BF23F8" w:rsidRPr="00EE5E43" w:rsidRDefault="00BF23F8" w:rsidP="00BF23F8">
      <w:pPr>
        <w:spacing w:before="60"/>
        <w:jc w:val="both"/>
        <w:rPr>
          <w:rFonts w:ascii="Arial" w:hAnsi="Arial" w:cs="Arial"/>
          <w:noProof/>
        </w:rPr>
      </w:pPr>
      <w:r w:rsidRPr="00EE5E43">
        <w:rPr>
          <w:rFonts w:ascii="Arial" w:hAnsi="Arial" w:cs="Arial"/>
          <w:noProof/>
        </w:rPr>
        <w:t>Nadstavba musí umožnit otevírání dveří (umístění pantů) univerzálně tj. jak na pravou, tak i na levou stranu.</w:t>
      </w:r>
      <w:r w:rsidR="002C56F6">
        <w:rPr>
          <w:rFonts w:ascii="Arial" w:hAnsi="Arial" w:cs="Arial"/>
          <w:noProof/>
        </w:rPr>
        <w:t xml:space="preserve"> Otevírání dvěří bude upřesněno v konkrétní objednávce.</w:t>
      </w:r>
      <w:r w:rsidRPr="00EE5E43">
        <w:rPr>
          <w:rFonts w:ascii="Arial" w:hAnsi="Arial" w:cs="Arial"/>
          <w:noProof/>
        </w:rPr>
        <w:t xml:space="preserve"> Otevírání/zavírání dveří musí být možné bez použití dodatečného nástroje.</w:t>
      </w:r>
    </w:p>
    <w:p w14:paraId="0C2635A3" w14:textId="014303B9" w:rsidR="003362DE" w:rsidRDefault="00D80240" w:rsidP="003362DE">
      <w:pPr>
        <w:spacing w:before="80"/>
        <w:jc w:val="both"/>
        <w:rPr>
          <w:rFonts w:ascii="Arial" w:hAnsi="Arial" w:cs="Arial"/>
          <w:noProof/>
        </w:rPr>
      </w:pPr>
      <w:r>
        <w:rPr>
          <w:rFonts w:ascii="Arial" w:hAnsi="Arial" w:cs="Arial"/>
          <w:snapToGrid w:val="0"/>
          <w:color w:val="000000"/>
        </w:rPr>
        <w:t>Rozvaděč včetně n</w:t>
      </w:r>
      <w:r w:rsidR="003362DE" w:rsidRPr="00EE5E43">
        <w:rPr>
          <w:rFonts w:ascii="Arial" w:hAnsi="Arial" w:cs="Arial"/>
          <w:snapToGrid w:val="0"/>
          <w:color w:val="000000"/>
        </w:rPr>
        <w:t>adstavb</w:t>
      </w:r>
      <w:r>
        <w:rPr>
          <w:rFonts w:ascii="Arial" w:hAnsi="Arial" w:cs="Arial"/>
          <w:snapToGrid w:val="0"/>
          <w:color w:val="000000"/>
        </w:rPr>
        <w:t>y</w:t>
      </w:r>
      <w:r w:rsidR="003362DE" w:rsidRPr="00EE5E43">
        <w:rPr>
          <w:rFonts w:ascii="Arial" w:hAnsi="Arial" w:cs="Arial"/>
          <w:snapToGrid w:val="0"/>
          <w:color w:val="000000"/>
        </w:rPr>
        <w:t xml:space="preserve"> musí být osazen oky pro manipulaci pomocí zdvihací techniky.</w:t>
      </w:r>
      <w:r w:rsidR="003362DE" w:rsidRPr="00EE5E43">
        <w:rPr>
          <w:rFonts w:ascii="Arial" w:hAnsi="Arial" w:cs="Arial"/>
          <w:noProof/>
        </w:rPr>
        <w:t xml:space="preserve"> </w:t>
      </w:r>
      <w:r w:rsidR="002D406D">
        <w:rPr>
          <w:rFonts w:ascii="Arial" w:hAnsi="Arial" w:cs="Arial"/>
          <w:noProof/>
        </w:rPr>
        <w:t xml:space="preserve">Musí být osazena manipulační oka dimenzována </w:t>
      </w:r>
      <w:r w:rsidR="002D406D" w:rsidRPr="00022FB3">
        <w:rPr>
          <w:rFonts w:ascii="Arial" w:hAnsi="Arial" w:cs="Arial"/>
          <w:noProof/>
          <w:u w:val="single"/>
        </w:rPr>
        <w:t>na celou váhu kompletního rozvaděče</w:t>
      </w:r>
      <w:r w:rsidR="002D406D">
        <w:rPr>
          <w:rFonts w:ascii="Arial" w:hAnsi="Arial" w:cs="Arial"/>
          <w:noProof/>
        </w:rPr>
        <w:t xml:space="preserve">, tj nástavby včetně rozvaděče VN. </w:t>
      </w:r>
      <w:r w:rsidR="003362DE" w:rsidRPr="00EE5E43">
        <w:rPr>
          <w:rFonts w:ascii="Arial" w:hAnsi="Arial" w:cs="Arial"/>
          <w:noProof/>
        </w:rPr>
        <w:t>Celá nadstavba musí být demontovatelná a vyměnitelná, tj. musí být možné ji jako celek po odpojení příslušných konektorů a kabelů jako celek odpojit a demontovat včetně instalované výzbroje.</w:t>
      </w:r>
    </w:p>
    <w:p w14:paraId="1A2FC01C" w14:textId="5816B818" w:rsidR="006714A8" w:rsidRDefault="006714A8" w:rsidP="002D406D">
      <w:pPr>
        <w:pStyle w:val="Nadpis1"/>
        <w:spacing w:before="120"/>
        <w:jc w:val="left"/>
        <w:rPr>
          <w:rFonts w:ascii="Arial" w:hAnsi="Arial" w:cs="Arial"/>
          <w:noProof/>
          <w:sz w:val="20"/>
          <w:u w:val="single"/>
        </w:rPr>
      </w:pPr>
      <w:r w:rsidRPr="002D406D">
        <w:rPr>
          <w:rFonts w:ascii="Arial" w:hAnsi="Arial" w:cs="Arial"/>
          <w:noProof/>
          <w:sz w:val="20"/>
          <w:u w:val="single"/>
        </w:rPr>
        <w:t>Průchodky do nadstavby</w:t>
      </w:r>
    </w:p>
    <w:p w14:paraId="3AC740A2" w14:textId="2E0B0546" w:rsidR="005202AB" w:rsidRPr="002D406D" w:rsidRDefault="006714A8" w:rsidP="002D406D">
      <w:pPr>
        <w:spacing w:before="80"/>
        <w:jc w:val="both"/>
        <w:rPr>
          <w:rFonts w:ascii="Arial" w:hAnsi="Arial" w:cs="Arial"/>
          <w:snapToGrid w:val="0"/>
          <w:color w:val="000000"/>
        </w:rPr>
      </w:pPr>
      <w:r w:rsidRPr="002D406D">
        <w:rPr>
          <w:rFonts w:ascii="Arial" w:hAnsi="Arial" w:cs="Arial"/>
          <w:snapToGrid w:val="0"/>
          <w:color w:val="000000"/>
        </w:rPr>
        <w:t xml:space="preserve">Nadstavba bude vybavena v poli transformátoru, kde je instalován zdroj napájení a zařízení vlastní spotřeby, </w:t>
      </w:r>
      <w:r w:rsidR="00150170">
        <w:rPr>
          <w:rFonts w:ascii="Arial" w:hAnsi="Arial" w:cs="Arial"/>
          <w:snapToGrid w:val="0"/>
          <w:color w:val="000000"/>
        </w:rPr>
        <w:t>čtyřmi</w:t>
      </w:r>
      <w:r w:rsidRPr="002D406D">
        <w:rPr>
          <w:rFonts w:ascii="Arial" w:hAnsi="Arial" w:cs="Arial"/>
          <w:snapToGrid w:val="0"/>
          <w:color w:val="000000"/>
        </w:rPr>
        <w:t xml:space="preserve"> průchodkami</w:t>
      </w:r>
      <w:r w:rsidR="005202AB" w:rsidRPr="002D406D">
        <w:rPr>
          <w:rFonts w:ascii="Arial" w:hAnsi="Arial" w:cs="Arial"/>
          <w:snapToGrid w:val="0"/>
          <w:color w:val="000000"/>
        </w:rPr>
        <w:t xml:space="preserve"> (PG16</w:t>
      </w:r>
      <w:r w:rsidR="00B01682" w:rsidRPr="005D1D13">
        <w:rPr>
          <w:rFonts w:ascii="Arial" w:hAnsi="Arial" w:cs="Arial"/>
          <w:snapToGrid w:val="0"/>
          <w:color w:val="000000"/>
        </w:rPr>
        <w:t>/M25</w:t>
      </w:r>
      <w:r w:rsidR="005202AB">
        <w:rPr>
          <w:rFonts w:ascii="Arial" w:hAnsi="Arial" w:cs="Arial"/>
          <w:snapToGrid w:val="0"/>
          <w:color w:val="000000"/>
        </w:rPr>
        <w:t>, krytí min. IP68</w:t>
      </w:r>
      <w:r w:rsidR="005202AB" w:rsidRPr="002D406D">
        <w:rPr>
          <w:rFonts w:ascii="Arial" w:hAnsi="Arial" w:cs="Arial"/>
          <w:snapToGrid w:val="0"/>
          <w:color w:val="000000"/>
        </w:rPr>
        <w:t>)</w:t>
      </w:r>
      <w:r w:rsidRPr="002D406D">
        <w:rPr>
          <w:rFonts w:ascii="Arial" w:hAnsi="Arial" w:cs="Arial"/>
          <w:snapToGrid w:val="0"/>
          <w:color w:val="000000"/>
        </w:rPr>
        <w:t xml:space="preserve"> v levé horní části pole</w:t>
      </w:r>
      <w:r w:rsidR="005202AB" w:rsidRPr="002D406D">
        <w:rPr>
          <w:rFonts w:ascii="Arial" w:hAnsi="Arial" w:cs="Arial"/>
          <w:snapToGrid w:val="0"/>
          <w:color w:val="000000"/>
        </w:rPr>
        <w:t>. Průchodky jsou určené pro napájecí kabel NN a kabel od dveřního kontaktu.</w:t>
      </w:r>
    </w:p>
    <w:p w14:paraId="0C2635A4" w14:textId="10B3AD54" w:rsidR="003362DE" w:rsidRPr="00EE5E43" w:rsidRDefault="006714A8" w:rsidP="002D406D">
      <w:pPr>
        <w:spacing w:before="80"/>
        <w:jc w:val="both"/>
        <w:rPr>
          <w:rFonts w:ascii="Arial" w:hAnsi="Arial" w:cs="Arial"/>
          <w:noProof/>
        </w:rPr>
      </w:pPr>
      <w:r w:rsidRPr="002D406D">
        <w:rPr>
          <w:rFonts w:ascii="Arial" w:hAnsi="Arial" w:cs="Arial"/>
          <w:snapToGrid w:val="0"/>
          <w:color w:val="000000"/>
        </w:rPr>
        <w:t>Dále v kabelovém poli, kde bude instalováno RTU budou v horní části umístěny další dvě průchodky</w:t>
      </w:r>
      <w:r w:rsidR="005202AB" w:rsidRPr="002D406D">
        <w:rPr>
          <w:rFonts w:ascii="Arial" w:hAnsi="Arial" w:cs="Arial"/>
          <w:snapToGrid w:val="0"/>
          <w:color w:val="000000"/>
        </w:rPr>
        <w:t xml:space="preserve"> </w:t>
      </w:r>
      <w:r w:rsidR="005202AB" w:rsidRPr="003B204C">
        <w:rPr>
          <w:rFonts w:ascii="Arial" w:hAnsi="Arial" w:cs="Arial"/>
          <w:snapToGrid w:val="0"/>
          <w:color w:val="000000"/>
        </w:rPr>
        <w:t>(</w:t>
      </w:r>
      <w:r w:rsidR="005202AB" w:rsidRPr="005D1D13">
        <w:rPr>
          <w:rFonts w:ascii="Arial" w:hAnsi="Arial" w:cs="Arial"/>
          <w:snapToGrid w:val="0"/>
          <w:color w:val="000000"/>
        </w:rPr>
        <w:t>PG16</w:t>
      </w:r>
      <w:r w:rsidR="00B01682" w:rsidRPr="005D1D13">
        <w:rPr>
          <w:rFonts w:ascii="Arial" w:hAnsi="Arial" w:cs="Arial"/>
          <w:snapToGrid w:val="0"/>
          <w:color w:val="000000"/>
        </w:rPr>
        <w:t>/M25</w:t>
      </w:r>
      <w:r w:rsidR="005202AB" w:rsidRPr="005D1D13">
        <w:rPr>
          <w:rFonts w:ascii="Arial" w:hAnsi="Arial" w:cs="Arial"/>
          <w:snapToGrid w:val="0"/>
          <w:color w:val="000000"/>
        </w:rPr>
        <w:t>,</w:t>
      </w:r>
      <w:r w:rsidR="005202AB">
        <w:rPr>
          <w:rFonts w:ascii="Arial" w:hAnsi="Arial" w:cs="Arial"/>
          <w:snapToGrid w:val="0"/>
          <w:color w:val="000000"/>
        </w:rPr>
        <w:t xml:space="preserve"> krytí min. IP68</w:t>
      </w:r>
      <w:r w:rsidR="005202AB" w:rsidRPr="003B204C">
        <w:rPr>
          <w:rFonts w:ascii="Arial" w:hAnsi="Arial" w:cs="Arial"/>
          <w:snapToGrid w:val="0"/>
          <w:color w:val="000000"/>
        </w:rPr>
        <w:t>)</w:t>
      </w:r>
      <w:r w:rsidRPr="002D406D">
        <w:rPr>
          <w:rFonts w:ascii="Arial" w:hAnsi="Arial" w:cs="Arial"/>
          <w:snapToGrid w:val="0"/>
          <w:color w:val="000000"/>
        </w:rPr>
        <w:t>.</w:t>
      </w:r>
      <w:r w:rsidR="005202AB" w:rsidRPr="002D406D">
        <w:rPr>
          <w:rFonts w:ascii="Arial" w:hAnsi="Arial" w:cs="Arial"/>
          <w:snapToGrid w:val="0"/>
          <w:color w:val="000000"/>
        </w:rPr>
        <w:t xml:space="preserve"> Průchodky jsou určené pro vodiče od antény GPRS/LTE.</w:t>
      </w:r>
    </w:p>
    <w:p w14:paraId="0C2635A5" w14:textId="77777777" w:rsidR="00E81978" w:rsidRPr="00EE5E43" w:rsidRDefault="00E81978" w:rsidP="002D406D">
      <w:pPr>
        <w:pStyle w:val="Nadpis1"/>
        <w:spacing w:before="120"/>
        <w:jc w:val="left"/>
        <w:rPr>
          <w:rFonts w:ascii="Arial" w:hAnsi="Arial" w:cs="Arial"/>
          <w:noProof/>
          <w:sz w:val="20"/>
          <w:u w:val="single"/>
        </w:rPr>
      </w:pPr>
      <w:bookmarkStart w:id="19" w:name="_Toc440976"/>
      <w:r w:rsidRPr="00EE5E43">
        <w:rPr>
          <w:rFonts w:ascii="Arial" w:hAnsi="Arial" w:cs="Arial"/>
          <w:noProof/>
          <w:sz w:val="20"/>
          <w:u w:val="single"/>
        </w:rPr>
        <w:t>Zemnění nadstavby před nebezpečným dotykovým napětím</w:t>
      </w:r>
      <w:bookmarkEnd w:id="19"/>
    </w:p>
    <w:p w14:paraId="0C2635A6" w14:textId="3E01FE43" w:rsidR="00E81978" w:rsidRPr="00EE5E43" w:rsidRDefault="00E81978" w:rsidP="00E81978">
      <w:pPr>
        <w:pStyle w:val="Default"/>
        <w:spacing w:before="80"/>
        <w:jc w:val="both"/>
        <w:rPr>
          <w:rFonts w:ascii="Arial" w:eastAsia="Times New Roman" w:hAnsi="Arial" w:cs="Arial"/>
          <w:noProof/>
          <w:color w:val="auto"/>
          <w:sz w:val="20"/>
          <w:szCs w:val="20"/>
          <w:lang w:eastAsia="cs-CZ"/>
        </w:rPr>
      </w:pPr>
      <w:r w:rsidRPr="00EE5E43">
        <w:rPr>
          <w:rFonts w:ascii="Arial" w:eastAsia="Times New Roman" w:hAnsi="Arial" w:cs="Arial"/>
          <w:noProof/>
          <w:color w:val="auto"/>
          <w:sz w:val="20"/>
          <w:szCs w:val="20"/>
          <w:lang w:eastAsia="cs-CZ"/>
        </w:rPr>
        <w:t>Pro ochranu před nebezpečným dotykovým napětím musí být neživé části nadstavby spojeny se zemnící soustavou. Zemnění musí být dimenzované v souladu s normou ČSN 33 2000-5-54. Tyto vodiče musí být připojeny na zelenožluté zemnící svorky, které disponují kovovou patkou, jež zajišťuje jejich vodivé spojení s nadstavbou. Svorkovnice pro spojení se zemnící soustav</w:t>
      </w:r>
      <w:r w:rsidR="00CB37C6">
        <w:rPr>
          <w:rFonts w:ascii="Arial" w:eastAsia="Times New Roman" w:hAnsi="Arial" w:cs="Arial"/>
          <w:noProof/>
          <w:color w:val="auto"/>
          <w:sz w:val="20"/>
          <w:szCs w:val="20"/>
          <w:lang w:eastAsia="cs-CZ"/>
        </w:rPr>
        <w:t>ou</w:t>
      </w:r>
      <w:r w:rsidRPr="00EE5E43">
        <w:rPr>
          <w:rFonts w:ascii="Arial" w:eastAsia="Times New Roman" w:hAnsi="Arial" w:cs="Arial"/>
          <w:noProof/>
          <w:color w:val="auto"/>
          <w:sz w:val="20"/>
          <w:szCs w:val="20"/>
          <w:lang w:eastAsia="cs-CZ"/>
        </w:rPr>
        <w:t xml:space="preserve"> musí být označena XPE. Každé dveře nadstavby musí být přizemněné, nejlépe v horní části dveří. Otevíráním dveří nesmí dojít k poškození vodiče pro přizemnění.</w:t>
      </w:r>
    </w:p>
    <w:p w14:paraId="0C2635A7" w14:textId="069B5F4A" w:rsidR="00E81978" w:rsidRDefault="00E81978" w:rsidP="00E81978">
      <w:pPr>
        <w:pStyle w:val="Default"/>
        <w:spacing w:before="80"/>
        <w:jc w:val="both"/>
        <w:rPr>
          <w:rFonts w:ascii="Arial" w:eastAsia="Times New Roman" w:hAnsi="Arial" w:cs="Arial"/>
          <w:noProof/>
          <w:color w:val="auto"/>
          <w:sz w:val="20"/>
          <w:szCs w:val="20"/>
          <w:lang w:eastAsia="cs-CZ"/>
        </w:rPr>
      </w:pPr>
      <w:r w:rsidRPr="00EE5E43">
        <w:rPr>
          <w:rFonts w:ascii="Arial" w:eastAsia="Times New Roman" w:hAnsi="Arial" w:cs="Arial"/>
          <w:noProof/>
          <w:color w:val="auto"/>
          <w:sz w:val="20"/>
          <w:szCs w:val="20"/>
          <w:lang w:eastAsia="cs-CZ"/>
        </w:rPr>
        <w:t xml:space="preserve">Zemnící svorky všech instalovaných elektrických zařízení musí být v nadstavbě spojeny do stejné svorkovnice XPE. Způsob zemnění jednotlivých elektrických zařízení a průřez vodiče nebo typ zemnícího pásku musí být proveden podle doporučení výrobce. Pokud výrobce způsob zemnění výrobce neuvádí, musí být použit </w:t>
      </w:r>
      <w:r w:rsidRPr="00EE5E43">
        <w:rPr>
          <w:rFonts w:ascii="Arial" w:eastAsia="Times New Roman" w:hAnsi="Arial" w:cs="Arial"/>
          <w:noProof/>
          <w:color w:val="auto"/>
          <w:sz w:val="20"/>
          <w:szCs w:val="20"/>
          <w:lang w:eastAsia="cs-CZ"/>
        </w:rPr>
        <w:lastRenderedPageBreak/>
        <w:t>zemnící drát o minimálním průřezu 4 mm</w:t>
      </w:r>
      <w:r w:rsidRPr="00EE5E43">
        <w:rPr>
          <w:rFonts w:ascii="Arial" w:eastAsia="Times New Roman" w:hAnsi="Arial" w:cs="Arial"/>
          <w:noProof/>
          <w:color w:val="auto"/>
          <w:sz w:val="20"/>
          <w:szCs w:val="20"/>
          <w:vertAlign w:val="superscript"/>
          <w:lang w:eastAsia="cs-CZ"/>
        </w:rPr>
        <w:t>2</w:t>
      </w:r>
      <w:r w:rsidRPr="00EE5E43">
        <w:rPr>
          <w:rFonts w:ascii="Arial" w:eastAsia="Times New Roman" w:hAnsi="Arial" w:cs="Arial"/>
          <w:noProof/>
          <w:color w:val="auto"/>
          <w:sz w:val="20"/>
          <w:szCs w:val="20"/>
          <w:lang w:eastAsia="cs-CZ"/>
        </w:rPr>
        <w:t>. Menší průřez může být použit pouze u elektrických zařízení, která neumožňují připojení zemn</w:t>
      </w:r>
      <w:r w:rsidR="00D56944" w:rsidRPr="00EE5E43">
        <w:rPr>
          <w:rFonts w:ascii="Arial" w:eastAsia="Times New Roman" w:hAnsi="Arial" w:cs="Arial"/>
          <w:noProof/>
          <w:color w:val="auto"/>
          <w:sz w:val="20"/>
          <w:szCs w:val="20"/>
          <w:lang w:eastAsia="cs-CZ"/>
        </w:rPr>
        <w:t>ícího vodiče o uvedeném průřezu.</w:t>
      </w:r>
    </w:p>
    <w:p w14:paraId="11A35B26" w14:textId="5A6D2F2C" w:rsidR="00582543" w:rsidRPr="00EE5E43" w:rsidRDefault="00582543" w:rsidP="00E81978">
      <w:pPr>
        <w:pStyle w:val="Default"/>
        <w:spacing w:before="80"/>
        <w:jc w:val="both"/>
        <w:rPr>
          <w:rFonts w:ascii="Arial" w:eastAsia="Times New Roman" w:hAnsi="Arial" w:cs="Arial"/>
          <w:noProof/>
          <w:color w:val="auto"/>
          <w:sz w:val="20"/>
          <w:szCs w:val="20"/>
          <w:lang w:eastAsia="cs-CZ"/>
        </w:rPr>
      </w:pPr>
      <w:r w:rsidRPr="005D1D13">
        <w:rPr>
          <w:rFonts w:ascii="Arial" w:eastAsia="Times New Roman" w:hAnsi="Arial" w:cs="Arial"/>
          <w:noProof/>
          <w:color w:val="auto"/>
          <w:sz w:val="20"/>
          <w:szCs w:val="20"/>
          <w:lang w:eastAsia="cs-CZ"/>
        </w:rPr>
        <w:t>Krajní skříňk</w:t>
      </w:r>
      <w:r w:rsidR="008171A9" w:rsidRPr="002D406D">
        <w:rPr>
          <w:rFonts w:ascii="Arial" w:eastAsia="Times New Roman" w:hAnsi="Arial" w:cs="Arial"/>
          <w:noProof/>
          <w:color w:val="auto"/>
          <w:sz w:val="20"/>
          <w:szCs w:val="20"/>
          <w:lang w:eastAsia="cs-CZ"/>
        </w:rPr>
        <w:t>y</w:t>
      </w:r>
      <w:r w:rsidRPr="005D1D13">
        <w:rPr>
          <w:rFonts w:ascii="Arial" w:eastAsia="Times New Roman" w:hAnsi="Arial" w:cs="Arial"/>
          <w:noProof/>
          <w:color w:val="auto"/>
          <w:sz w:val="20"/>
          <w:szCs w:val="20"/>
          <w:lang w:eastAsia="cs-CZ"/>
        </w:rPr>
        <w:t xml:space="preserve"> nadstavby musí být vybaven</w:t>
      </w:r>
      <w:r w:rsidR="008171A9" w:rsidRPr="002D406D">
        <w:rPr>
          <w:rFonts w:ascii="Arial" w:eastAsia="Times New Roman" w:hAnsi="Arial" w:cs="Arial"/>
          <w:noProof/>
          <w:color w:val="auto"/>
          <w:sz w:val="20"/>
          <w:szCs w:val="20"/>
          <w:lang w:eastAsia="cs-CZ"/>
        </w:rPr>
        <w:t>é</w:t>
      </w:r>
      <w:r w:rsidRPr="005D1D13">
        <w:rPr>
          <w:rFonts w:ascii="Arial" w:eastAsia="Times New Roman" w:hAnsi="Arial" w:cs="Arial"/>
          <w:noProof/>
          <w:color w:val="auto"/>
          <w:sz w:val="20"/>
          <w:szCs w:val="20"/>
          <w:lang w:eastAsia="cs-CZ"/>
        </w:rPr>
        <w:t xml:space="preserve"> </w:t>
      </w:r>
      <w:r w:rsidRPr="002D406D">
        <w:rPr>
          <w:rFonts w:ascii="Arial" w:eastAsia="Times New Roman" w:hAnsi="Arial" w:cs="Arial"/>
          <w:noProof/>
          <w:color w:val="auto"/>
          <w:sz w:val="20"/>
          <w:szCs w:val="20"/>
          <w:lang w:eastAsia="cs-CZ"/>
        </w:rPr>
        <w:t xml:space="preserve">patřičně </w:t>
      </w:r>
      <w:r w:rsidRPr="005D1D13">
        <w:rPr>
          <w:rFonts w:ascii="Arial" w:eastAsia="Times New Roman" w:hAnsi="Arial" w:cs="Arial"/>
          <w:noProof/>
          <w:color w:val="auto"/>
          <w:sz w:val="20"/>
          <w:szCs w:val="20"/>
          <w:lang w:eastAsia="cs-CZ"/>
        </w:rPr>
        <w:t>označeným místem</w:t>
      </w:r>
      <w:r w:rsidR="002C56F6" w:rsidRPr="002D406D">
        <w:rPr>
          <w:rFonts w:ascii="Arial" w:eastAsia="Times New Roman" w:hAnsi="Arial" w:cs="Arial"/>
          <w:noProof/>
          <w:color w:val="auto"/>
          <w:sz w:val="20"/>
          <w:szCs w:val="20"/>
          <w:lang w:eastAsia="cs-CZ"/>
        </w:rPr>
        <w:t xml:space="preserve"> (šroub se závitem M8)</w:t>
      </w:r>
      <w:r w:rsidRPr="005D1D13">
        <w:rPr>
          <w:rFonts w:ascii="Arial" w:eastAsia="Times New Roman" w:hAnsi="Arial" w:cs="Arial"/>
          <w:noProof/>
          <w:color w:val="auto"/>
          <w:sz w:val="20"/>
          <w:szCs w:val="20"/>
          <w:lang w:eastAsia="cs-CZ"/>
        </w:rPr>
        <w:t xml:space="preserve"> pro připojení k uzemňovací soustavě stanice.</w:t>
      </w:r>
      <w:r>
        <w:rPr>
          <w:rFonts w:ascii="Arial" w:eastAsia="Times New Roman" w:hAnsi="Arial" w:cs="Arial"/>
          <w:noProof/>
          <w:color w:val="auto"/>
          <w:sz w:val="20"/>
          <w:szCs w:val="20"/>
          <w:lang w:eastAsia="cs-CZ"/>
        </w:rPr>
        <w:t xml:space="preserve"> </w:t>
      </w:r>
    </w:p>
    <w:p w14:paraId="3C73C0B5" w14:textId="77777777" w:rsidR="00FF34B1" w:rsidRPr="00EE5E43" w:rsidRDefault="00FF34B1" w:rsidP="00E81978">
      <w:pPr>
        <w:pStyle w:val="Default"/>
        <w:spacing w:before="80"/>
        <w:jc w:val="both"/>
        <w:rPr>
          <w:rFonts w:ascii="Arial" w:eastAsia="Times New Roman" w:hAnsi="Arial" w:cs="Arial"/>
          <w:noProof/>
          <w:color w:val="auto"/>
          <w:sz w:val="20"/>
          <w:szCs w:val="20"/>
          <w:lang w:eastAsia="cs-CZ"/>
        </w:rPr>
      </w:pPr>
    </w:p>
    <w:p w14:paraId="0C2635A9" w14:textId="77777777" w:rsidR="00E81978" w:rsidRPr="00EE5E43" w:rsidRDefault="00E81978" w:rsidP="006D6998">
      <w:pPr>
        <w:pageBreakBefore/>
        <w:spacing w:before="60"/>
        <w:jc w:val="both"/>
        <w:rPr>
          <w:rFonts w:ascii="Arial" w:hAnsi="Arial" w:cs="Arial"/>
          <w:b/>
          <w:noProof/>
        </w:rPr>
      </w:pPr>
      <w:r w:rsidRPr="00EE5E43">
        <w:rPr>
          <w:rFonts w:ascii="Arial" w:hAnsi="Arial" w:cs="Arial"/>
          <w:b/>
          <w:noProof/>
        </w:rPr>
        <w:lastRenderedPageBreak/>
        <w:t>Varianty nadstavbových skříněk NN:</w:t>
      </w:r>
    </w:p>
    <w:p w14:paraId="0C2635AA" w14:textId="6E6D0621"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jedno pole rozvaděče (např. K, T, M1, M2, L1, L2, E)</w:t>
      </w:r>
    </w:p>
    <w:p w14:paraId="0C2635AB" w14:textId="48EA6B1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2 poli (např. KK, ET</w:t>
      </w:r>
      <w:r w:rsidR="00582543">
        <w:rPr>
          <w:rFonts w:ascii="Arial" w:hAnsi="Arial" w:cs="Arial"/>
          <w:noProof/>
        </w:rPr>
        <w:t>/KT</w:t>
      </w:r>
      <w:r w:rsidRPr="00EE5E43">
        <w:rPr>
          <w:rFonts w:ascii="Arial" w:hAnsi="Arial" w:cs="Arial"/>
          <w:noProof/>
        </w:rPr>
        <w:t>)</w:t>
      </w:r>
    </w:p>
    <w:p w14:paraId="0C2635AC"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3 poli (např. KKT, KKK, atd.)</w:t>
      </w:r>
    </w:p>
    <w:p w14:paraId="0C2635AD"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4 poli (např. KKKT, KKTT, atd.)</w:t>
      </w:r>
    </w:p>
    <w:p w14:paraId="0C2635AE" w14:textId="71A64E91" w:rsidR="00E81978"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 5 poli (např. KKKTT, atd.)</w:t>
      </w:r>
    </w:p>
    <w:p w14:paraId="14210292" w14:textId="446C7C41" w:rsidR="00C8508D" w:rsidRPr="002D406D" w:rsidRDefault="00C8508D">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 </w:t>
      </w:r>
      <w:r>
        <w:rPr>
          <w:rFonts w:ascii="Arial" w:hAnsi="Arial" w:cs="Arial"/>
          <w:noProof/>
        </w:rPr>
        <w:t>6</w:t>
      </w:r>
      <w:r w:rsidRPr="00EE5E43">
        <w:rPr>
          <w:rFonts w:ascii="Arial" w:hAnsi="Arial" w:cs="Arial"/>
          <w:noProof/>
        </w:rPr>
        <w:t xml:space="preserve"> poli (např. KKK</w:t>
      </w:r>
      <w:r>
        <w:rPr>
          <w:rFonts w:ascii="Arial" w:hAnsi="Arial" w:cs="Arial"/>
          <w:noProof/>
        </w:rPr>
        <w:t>KK</w:t>
      </w:r>
      <w:r w:rsidRPr="00EE5E43">
        <w:rPr>
          <w:rFonts w:ascii="Arial" w:hAnsi="Arial" w:cs="Arial"/>
          <w:noProof/>
        </w:rPr>
        <w:t>T, atd.)</w:t>
      </w:r>
    </w:p>
    <w:p w14:paraId="0C2635AF"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Rozšíření nadstavby zleva nebo zprava</w:t>
      </w:r>
    </w:p>
    <w:p w14:paraId="0C2635B0"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Rozšíření nadstavby zleva i zprava</w:t>
      </w:r>
    </w:p>
    <w:p w14:paraId="0C2635B1" w14:textId="77777777" w:rsidR="00E81978" w:rsidRPr="00EE5E43" w:rsidRDefault="00E81978" w:rsidP="00E81978">
      <w:pPr>
        <w:spacing w:before="60"/>
        <w:jc w:val="both"/>
        <w:rPr>
          <w:rFonts w:ascii="Arial" w:hAnsi="Arial" w:cs="Arial"/>
          <w:noProof/>
        </w:rPr>
      </w:pPr>
      <w:r w:rsidRPr="00EE5E43">
        <w:rPr>
          <w:rFonts w:ascii="Arial" w:hAnsi="Arial" w:cs="Arial"/>
          <w:noProof/>
        </w:rPr>
        <w:t>V případě sestavy více rozvaděčů (kombinace kompaktních rozvaděčů, modulárních rozvaděčů, poli s vypínači, s měřením, atd.) se dodá nadstavba nad celou sestavu s tím, že se vytvoří kombinace dle výše uvedených variant. Pak budou jednotlivé nadstavby upraveny tak, aby na sebe navazovali a to s minimálním počtem vnitřních přepážek.</w:t>
      </w:r>
    </w:p>
    <w:p w14:paraId="0C2635B2" w14:textId="77777777" w:rsidR="003362DE" w:rsidRPr="00EE5E43" w:rsidRDefault="003362DE" w:rsidP="003362DE">
      <w:pPr>
        <w:spacing w:before="60"/>
        <w:jc w:val="both"/>
        <w:rPr>
          <w:rFonts w:ascii="Arial" w:hAnsi="Arial" w:cs="Arial"/>
          <w:noProof/>
        </w:rPr>
      </w:pPr>
    </w:p>
    <w:p w14:paraId="0C2635B3" w14:textId="77777777" w:rsidR="00BF23F8" w:rsidRPr="00EE5E43" w:rsidRDefault="00BF23F8" w:rsidP="00BF23F8">
      <w:pPr>
        <w:pStyle w:val="Odstavecseseznamem"/>
        <w:numPr>
          <w:ilvl w:val="2"/>
          <w:numId w:val="2"/>
        </w:numPr>
        <w:spacing w:before="60" w:after="60"/>
        <w:rPr>
          <w:rFonts w:ascii="Arial" w:hAnsi="Arial" w:cs="Arial"/>
          <w:b/>
        </w:rPr>
      </w:pPr>
      <w:r w:rsidRPr="00EE5E43">
        <w:rPr>
          <w:rFonts w:ascii="Arial" w:hAnsi="Arial" w:cs="Arial"/>
          <w:b/>
        </w:rPr>
        <w:t>Vydrátování nadstavby</w:t>
      </w:r>
    </w:p>
    <w:p w14:paraId="0C2635B4" w14:textId="77777777" w:rsidR="006637BF" w:rsidRPr="00EE5E43" w:rsidRDefault="000A7FD6" w:rsidP="006637BF">
      <w:pPr>
        <w:spacing w:before="60" w:after="60"/>
        <w:rPr>
          <w:rFonts w:ascii="Arial" w:hAnsi="Arial" w:cs="Arial"/>
          <w:noProof/>
        </w:rPr>
      </w:pPr>
      <w:r w:rsidRPr="00EE5E43">
        <w:rPr>
          <w:rFonts w:ascii="Arial" w:hAnsi="Arial" w:cs="Arial"/>
          <w:noProof/>
        </w:rPr>
        <w:t>Vydrátováním nadstavby se rozumí:</w:t>
      </w:r>
    </w:p>
    <w:p w14:paraId="0C2635B5" w14:textId="77777777" w:rsidR="000A7FD6" w:rsidRPr="00EE5E43" w:rsidRDefault="000A7FD6" w:rsidP="000A7FD6">
      <w:pPr>
        <w:pStyle w:val="Odstavecseseznamem"/>
        <w:numPr>
          <w:ilvl w:val="0"/>
          <w:numId w:val="23"/>
        </w:numPr>
        <w:ind w:left="714" w:hanging="357"/>
        <w:jc w:val="both"/>
        <w:rPr>
          <w:rFonts w:ascii="Arial" w:hAnsi="Arial" w:cs="Arial"/>
          <w:noProof/>
        </w:rPr>
      </w:pPr>
      <w:r w:rsidRPr="00EE5E43">
        <w:rPr>
          <w:rFonts w:ascii="Arial" w:hAnsi="Arial" w:cs="Arial"/>
          <w:noProof/>
        </w:rPr>
        <w:t>Osazení a propojení všech zařízení uvnitř nadstavby předepsanými vodiči</w:t>
      </w:r>
    </w:p>
    <w:p w14:paraId="0C2635B6" w14:textId="77777777" w:rsidR="000A7FD6" w:rsidRPr="00EE5E43" w:rsidRDefault="000A7FD6" w:rsidP="000A7FD6">
      <w:pPr>
        <w:pStyle w:val="Odstavecseseznamem"/>
        <w:numPr>
          <w:ilvl w:val="0"/>
          <w:numId w:val="23"/>
        </w:numPr>
        <w:spacing w:before="120"/>
        <w:jc w:val="both"/>
        <w:rPr>
          <w:rFonts w:ascii="Arial" w:hAnsi="Arial" w:cs="Arial"/>
          <w:noProof/>
        </w:rPr>
      </w:pPr>
      <w:r w:rsidRPr="00EE5E43">
        <w:rPr>
          <w:rFonts w:ascii="Arial" w:hAnsi="Arial" w:cs="Arial"/>
          <w:noProof/>
        </w:rPr>
        <w:t>Připojení nadstavby na VN rozváděč pomocí konektorů.</w:t>
      </w:r>
    </w:p>
    <w:p w14:paraId="0C2635B7" w14:textId="77777777" w:rsidR="000A7FD6" w:rsidRDefault="000A7FD6" w:rsidP="000A7FD6">
      <w:pPr>
        <w:pStyle w:val="Odstavecseseznamem"/>
        <w:numPr>
          <w:ilvl w:val="0"/>
          <w:numId w:val="23"/>
        </w:numPr>
        <w:spacing w:before="120"/>
        <w:jc w:val="both"/>
        <w:rPr>
          <w:rFonts w:ascii="Arial" w:hAnsi="Arial" w:cs="Arial"/>
          <w:noProof/>
        </w:rPr>
      </w:pPr>
      <w:r w:rsidRPr="00EE5E43">
        <w:rPr>
          <w:rFonts w:ascii="Arial" w:hAnsi="Arial" w:cs="Arial"/>
          <w:noProof/>
        </w:rPr>
        <w:t>Propojení vodičů mezi jednotlivými celky nadstavby, pokud je nadstavba složena z více celků (modulů rozvaděče VN).</w:t>
      </w:r>
    </w:p>
    <w:p w14:paraId="1BC43421" w14:textId="7317380B" w:rsidR="00F511E5" w:rsidRDefault="00A54BE7" w:rsidP="000A7FD6">
      <w:pPr>
        <w:pStyle w:val="Odstavecseseznamem"/>
        <w:numPr>
          <w:ilvl w:val="0"/>
          <w:numId w:val="23"/>
        </w:numPr>
        <w:spacing w:before="120"/>
        <w:jc w:val="both"/>
        <w:rPr>
          <w:rFonts w:ascii="Arial" w:hAnsi="Arial" w:cs="Arial"/>
          <w:noProof/>
        </w:rPr>
      </w:pPr>
      <w:r>
        <w:rPr>
          <w:rFonts w:ascii="Arial" w:hAnsi="Arial" w:cs="Arial"/>
          <w:noProof/>
        </w:rPr>
        <w:t xml:space="preserve">Instalace vodičů od </w:t>
      </w:r>
      <w:r w:rsidR="00F511E5">
        <w:rPr>
          <w:rFonts w:ascii="Arial" w:hAnsi="Arial" w:cs="Arial"/>
          <w:noProof/>
        </w:rPr>
        <w:t xml:space="preserve">senzorů </w:t>
      </w:r>
      <w:r>
        <w:rPr>
          <w:rFonts w:ascii="Arial" w:hAnsi="Arial" w:cs="Arial"/>
          <w:noProof/>
        </w:rPr>
        <w:t>proudu (včetně zapojení do příslušné karty RTU)</w:t>
      </w:r>
    </w:p>
    <w:p w14:paraId="7B0865E0" w14:textId="673C5535" w:rsidR="00A54BE7" w:rsidRDefault="00A54BE7" w:rsidP="000A7FD6">
      <w:pPr>
        <w:pStyle w:val="Odstavecseseznamem"/>
        <w:numPr>
          <w:ilvl w:val="0"/>
          <w:numId w:val="23"/>
        </w:numPr>
        <w:spacing w:before="120"/>
        <w:jc w:val="both"/>
        <w:rPr>
          <w:rFonts w:ascii="Arial" w:hAnsi="Arial" w:cs="Arial"/>
          <w:noProof/>
        </w:rPr>
      </w:pPr>
      <w:r>
        <w:rPr>
          <w:rFonts w:ascii="Arial" w:hAnsi="Arial" w:cs="Arial"/>
          <w:noProof/>
        </w:rPr>
        <w:t xml:space="preserve">Instalace vodičů od senzorů napětí z nadstavby (včetně zapojení do příslušné karty RTU) do kabelového prostoru rozvaděče VN </w:t>
      </w:r>
    </w:p>
    <w:p w14:paraId="109DD0D0" w14:textId="2248E6ED" w:rsidR="00A54BE7" w:rsidRDefault="00A54BE7" w:rsidP="000A7FD6">
      <w:pPr>
        <w:pStyle w:val="Odstavecseseznamem"/>
        <w:numPr>
          <w:ilvl w:val="0"/>
          <w:numId w:val="23"/>
        </w:numPr>
        <w:spacing w:before="120"/>
        <w:jc w:val="both"/>
        <w:rPr>
          <w:rFonts w:ascii="Arial" w:hAnsi="Arial" w:cs="Arial"/>
          <w:noProof/>
        </w:rPr>
      </w:pPr>
      <w:r>
        <w:rPr>
          <w:rFonts w:ascii="Arial" w:hAnsi="Arial" w:cs="Arial"/>
          <w:noProof/>
        </w:rPr>
        <w:t>Zapojení baterií včetně napájecích zdrojů vlastní spotřeby (zdroj, UPS a baterie dodávka zadavatele)</w:t>
      </w:r>
    </w:p>
    <w:p w14:paraId="0C2635B8" w14:textId="77777777" w:rsidR="000A7FD6" w:rsidRPr="00EE5E43" w:rsidRDefault="000A7FD6" w:rsidP="006637BF">
      <w:pPr>
        <w:spacing w:before="60" w:after="60"/>
        <w:rPr>
          <w:rFonts w:ascii="Arial" w:hAnsi="Arial" w:cs="Arial"/>
          <w:highlight w:val="cyan"/>
        </w:rPr>
      </w:pPr>
    </w:p>
    <w:p w14:paraId="0C2635B9" w14:textId="15E098C6" w:rsidR="000A7FD6" w:rsidRPr="00EE5E43" w:rsidRDefault="000A7FD6" w:rsidP="006637BF">
      <w:pPr>
        <w:spacing w:before="60" w:after="60"/>
        <w:rPr>
          <w:rFonts w:ascii="Arial" w:hAnsi="Arial" w:cs="Arial"/>
        </w:rPr>
      </w:pPr>
      <w:r w:rsidRPr="00EE5E43">
        <w:rPr>
          <w:rFonts w:ascii="Arial" w:hAnsi="Arial" w:cs="Arial"/>
        </w:rPr>
        <w:t xml:space="preserve">Součástí vydrátování je i osazení a montáž všech </w:t>
      </w:r>
      <w:r w:rsidR="00A54BE7">
        <w:rPr>
          <w:rFonts w:ascii="Arial" w:hAnsi="Arial" w:cs="Arial"/>
        </w:rPr>
        <w:t xml:space="preserve">RTU a </w:t>
      </w:r>
      <w:r w:rsidRPr="00EE5E43">
        <w:rPr>
          <w:rFonts w:ascii="Arial" w:hAnsi="Arial" w:cs="Arial"/>
        </w:rPr>
        <w:t>IED (dodávka zadavatele).</w:t>
      </w:r>
      <w:r w:rsidR="00DC3E8A" w:rsidRPr="00EE5E43">
        <w:rPr>
          <w:rFonts w:ascii="Arial" w:hAnsi="Arial" w:cs="Arial"/>
        </w:rPr>
        <w:t xml:space="preserve"> V rámci dodávky </w:t>
      </w:r>
      <w:r w:rsidR="00A54BE7">
        <w:rPr>
          <w:rFonts w:ascii="Arial" w:hAnsi="Arial" w:cs="Arial"/>
        </w:rPr>
        <w:t xml:space="preserve">RTU a </w:t>
      </w:r>
      <w:r w:rsidR="00DC3E8A" w:rsidRPr="00EE5E43">
        <w:rPr>
          <w:rFonts w:ascii="Arial" w:hAnsi="Arial" w:cs="Arial"/>
        </w:rPr>
        <w:t>IED mohou být i senzory napětí a proudu.</w:t>
      </w:r>
    </w:p>
    <w:p w14:paraId="0C2635BA" w14:textId="77777777" w:rsidR="006637BF" w:rsidRPr="00EE5E43" w:rsidRDefault="006637BF" w:rsidP="006637BF">
      <w:pPr>
        <w:spacing w:before="60" w:after="60"/>
        <w:rPr>
          <w:rFonts w:ascii="Arial" w:hAnsi="Arial" w:cs="Arial"/>
        </w:rPr>
      </w:pPr>
    </w:p>
    <w:p w14:paraId="0C2635BB" w14:textId="77777777" w:rsidR="00BF23F8" w:rsidRPr="00EE5E43" w:rsidRDefault="00BF23F8" w:rsidP="00BF23F8">
      <w:pPr>
        <w:spacing w:before="60"/>
        <w:jc w:val="both"/>
        <w:rPr>
          <w:rFonts w:ascii="Arial" w:hAnsi="Arial" w:cs="Arial"/>
          <w:noProof/>
          <w:u w:val="single"/>
        </w:rPr>
      </w:pPr>
      <w:r w:rsidRPr="00EE5E43">
        <w:rPr>
          <w:rFonts w:ascii="Arial" w:hAnsi="Arial" w:cs="Arial"/>
          <w:noProof/>
          <w:u w:val="single"/>
        </w:rPr>
        <w:t>Rozhraní nadstavba – VN rozváděč</w:t>
      </w:r>
    </w:p>
    <w:p w14:paraId="0C2635BC" w14:textId="77777777" w:rsidR="00BF23F8" w:rsidRPr="00EE5E43" w:rsidRDefault="00BF23F8" w:rsidP="00BF23F8">
      <w:pPr>
        <w:spacing w:before="60"/>
        <w:jc w:val="both"/>
        <w:rPr>
          <w:rFonts w:ascii="Arial" w:hAnsi="Arial" w:cs="Arial"/>
          <w:noProof/>
        </w:rPr>
      </w:pPr>
      <w:r w:rsidRPr="00EE5E43">
        <w:rPr>
          <w:rFonts w:ascii="Arial" w:hAnsi="Arial" w:cs="Arial"/>
          <w:noProof/>
        </w:rPr>
        <w:t xml:space="preserve">Nadstavba musí být připojena na VN rozváděč pomocí konektorů. Konektory musí být osazeny pojistkami proti samovolnému vytažení. Ve spodní části nebo na dně nadstavby musí být na DIN liště svorkovnice, do kterých se zasunou konektory z VN rozváděče. </w:t>
      </w:r>
      <w:r w:rsidR="00670386" w:rsidRPr="00EE5E43">
        <w:rPr>
          <w:rFonts w:ascii="Arial" w:hAnsi="Arial" w:cs="Arial"/>
          <w:b/>
          <w:snapToGrid w:val="0"/>
          <w:color w:val="000000"/>
        </w:rPr>
        <w:t>Svorkovnice s konektory musí být vždy prostorově umístěny nad příslušným polem VN rozváděče vespod nadstavby.</w:t>
      </w:r>
      <w:r w:rsidRPr="00EE5E43">
        <w:rPr>
          <w:rFonts w:ascii="Arial" w:hAnsi="Arial" w:cs="Arial"/>
          <w:noProof/>
        </w:rPr>
        <w:t xml:space="preserve"> Měření proudů a napětí (z klasických měničů nebo senzorů) budou z VN rozváděče do nadstavby vyvedeny vždy napřímo bez konektorového propojení.</w:t>
      </w:r>
    </w:p>
    <w:p w14:paraId="0C2635BD" w14:textId="77777777" w:rsidR="00BF23F8" w:rsidRPr="00EE5E43" w:rsidRDefault="00BF23F8" w:rsidP="00BF23F8">
      <w:pPr>
        <w:spacing w:before="60"/>
        <w:jc w:val="both"/>
        <w:rPr>
          <w:rFonts w:ascii="Arial" w:hAnsi="Arial" w:cs="Arial"/>
          <w:noProof/>
          <w:u w:val="single"/>
        </w:rPr>
      </w:pPr>
      <w:bookmarkStart w:id="20" w:name="_Toc532465418"/>
      <w:bookmarkStart w:id="21" w:name="_Toc535843977"/>
      <w:r w:rsidRPr="00EE5E43">
        <w:rPr>
          <w:rFonts w:ascii="Arial" w:hAnsi="Arial" w:cs="Arial"/>
          <w:noProof/>
          <w:u w:val="single"/>
        </w:rPr>
        <w:t>Osazení vnitřního prostoru nadstavby</w:t>
      </w:r>
      <w:bookmarkEnd w:id="20"/>
      <w:bookmarkEnd w:id="21"/>
    </w:p>
    <w:p w14:paraId="0C2635BE"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 xml:space="preserve">Zařízení pro každé pole VN rozváděče (jistič pro ovládací napětí a signalizaci, jistič pro napájení motoru odpínače/střadače vypínače, dále stykače pro ovládání motoru, signalizační relé, propojovací svorky atd.) musí být vždy osazená nad svorkovnicí s konektory propojující příslušné pole VN rozváděče. </w:t>
      </w:r>
    </w:p>
    <w:p w14:paraId="0C2635BF" w14:textId="4EE91090"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 xml:space="preserve">V prostoru nad prvním polem se mohou nacházet i společné obvody (např. stav </w:t>
      </w:r>
      <w:r w:rsidR="000C1407">
        <w:rPr>
          <w:rFonts w:ascii="Arial" w:hAnsi="Arial" w:cs="Arial"/>
          <w:snapToGrid w:val="0"/>
          <w:color w:val="000000"/>
        </w:rPr>
        <w:t xml:space="preserve">izolačního </w:t>
      </w:r>
      <w:r w:rsidRPr="00EE5E43">
        <w:rPr>
          <w:rFonts w:ascii="Arial" w:hAnsi="Arial" w:cs="Arial"/>
          <w:snapToGrid w:val="0"/>
          <w:color w:val="000000"/>
        </w:rPr>
        <w:t xml:space="preserve">plynu společné komory VN rozváděče, společný jistič měření napětí z PTN, hlavní připojovací svorky pro napájení nadstavby VN rozváděče atd.). </w:t>
      </w:r>
    </w:p>
    <w:p w14:paraId="0C2635C0" w14:textId="77777777" w:rsidR="00BF23F8" w:rsidRPr="00EE5E43" w:rsidRDefault="003362DE" w:rsidP="00BF23F8">
      <w:pPr>
        <w:spacing w:before="80"/>
        <w:jc w:val="both"/>
        <w:rPr>
          <w:rFonts w:ascii="Arial" w:hAnsi="Arial" w:cs="Arial"/>
          <w:snapToGrid w:val="0"/>
        </w:rPr>
      </w:pPr>
      <w:r w:rsidRPr="00EE5E43">
        <w:rPr>
          <w:rFonts w:ascii="Arial" w:hAnsi="Arial" w:cs="Arial"/>
          <w:snapToGrid w:val="0"/>
        </w:rPr>
        <w:t xml:space="preserve">V rámci vydrátování nadstavby je požadováno </w:t>
      </w:r>
      <w:r w:rsidR="00BF23F8" w:rsidRPr="00EE5E43">
        <w:rPr>
          <w:rFonts w:ascii="Arial" w:hAnsi="Arial" w:cs="Arial"/>
          <w:snapToGrid w:val="0"/>
        </w:rPr>
        <w:t>temperování nadstavby</w:t>
      </w:r>
      <w:r w:rsidRPr="00EE5E43">
        <w:rPr>
          <w:rFonts w:ascii="Arial" w:hAnsi="Arial" w:cs="Arial"/>
          <w:snapToGrid w:val="0"/>
        </w:rPr>
        <w:t xml:space="preserve"> pro dodržení požadovaných parametrů prostředí nadstavby</w:t>
      </w:r>
      <w:r w:rsidR="00BF23F8" w:rsidRPr="00EE5E43">
        <w:rPr>
          <w:rFonts w:ascii="Arial" w:hAnsi="Arial" w:cs="Arial"/>
          <w:snapToGrid w:val="0"/>
        </w:rPr>
        <w:t>. Každý oddělený prostor nadstavby musí být samostatně temperován. Požadovaný tepelný výkon temperace a nastavení termostatu musí být dodavatelem navrženo tak, aby nedocházelo při výkyvu teplot ke kondenzování vlhkosti uvnitř nadstavby.</w:t>
      </w:r>
    </w:p>
    <w:p w14:paraId="0C2635C1" w14:textId="77777777" w:rsidR="00BF23F8" w:rsidRPr="00EE5E43" w:rsidRDefault="00BF23F8" w:rsidP="00BF23F8">
      <w:pPr>
        <w:spacing w:before="80"/>
        <w:jc w:val="both"/>
        <w:rPr>
          <w:rFonts w:ascii="Arial" w:hAnsi="Arial" w:cs="Arial"/>
          <w:snapToGrid w:val="0"/>
          <w:color w:val="000000"/>
        </w:rPr>
      </w:pPr>
      <w:r w:rsidRPr="00EE5E43">
        <w:rPr>
          <w:rFonts w:ascii="Arial" w:hAnsi="Arial" w:cs="Arial"/>
          <w:snapToGrid w:val="0"/>
          <w:color w:val="000000"/>
        </w:rPr>
        <w:t>Pro propojení uvnitř skříně musí být použity vodiče s pocínovaným lanovým jádrem (CMA) šedé barvy o průřezech:</w:t>
      </w:r>
    </w:p>
    <w:p w14:paraId="0C2635C2"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minimálně 1 mm</w:t>
      </w:r>
      <w:r w:rsidRPr="00EE5E43">
        <w:rPr>
          <w:rFonts w:ascii="Arial" w:hAnsi="Arial" w:cs="Arial"/>
          <w:snapToGrid w:val="0"/>
          <w:color w:val="000000"/>
          <w:vertAlign w:val="superscript"/>
        </w:rPr>
        <w:t>2</w:t>
      </w:r>
      <w:r w:rsidRPr="00EE5E43">
        <w:rPr>
          <w:rFonts w:ascii="Arial" w:hAnsi="Arial" w:cs="Arial"/>
          <w:snapToGrid w:val="0"/>
          <w:color w:val="000000"/>
        </w:rPr>
        <w:t xml:space="preserve"> pro pomocné funkce a signalizaci stavů i poruch.</w:t>
      </w:r>
    </w:p>
    <w:p w14:paraId="0C2635C3"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minimálně 1,5 mm</w:t>
      </w:r>
      <w:r w:rsidRPr="00EE5E43">
        <w:rPr>
          <w:rFonts w:ascii="Arial" w:hAnsi="Arial" w:cs="Arial"/>
          <w:snapToGrid w:val="0"/>
          <w:color w:val="000000"/>
          <w:vertAlign w:val="superscript"/>
        </w:rPr>
        <w:t>2</w:t>
      </w:r>
      <w:r w:rsidRPr="00EE5E43">
        <w:rPr>
          <w:rFonts w:ascii="Arial" w:hAnsi="Arial" w:cs="Arial"/>
          <w:snapToGrid w:val="0"/>
          <w:color w:val="000000"/>
        </w:rPr>
        <w:t xml:space="preserve"> pro povely, napěťové měřící obvody a napájení.</w:t>
      </w:r>
    </w:p>
    <w:p w14:paraId="0C2635C4"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minimálně 2,5 mm</w:t>
      </w:r>
      <w:r w:rsidRPr="00EE5E43">
        <w:rPr>
          <w:rFonts w:ascii="Arial" w:hAnsi="Arial" w:cs="Arial"/>
          <w:snapToGrid w:val="0"/>
          <w:color w:val="000000"/>
          <w:vertAlign w:val="superscript"/>
        </w:rPr>
        <w:t>2</w:t>
      </w:r>
      <w:r w:rsidRPr="00EE5E43">
        <w:rPr>
          <w:rFonts w:ascii="Arial" w:hAnsi="Arial" w:cs="Arial"/>
          <w:snapToGrid w:val="0"/>
          <w:color w:val="000000"/>
        </w:rPr>
        <w:t xml:space="preserve"> pro měřící obvody proudu 1 A a 5 A.</w:t>
      </w:r>
    </w:p>
    <w:p w14:paraId="0C2635C5"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Stejné průřezy vodičů platí i pro propojení mezi jednotlivými částmi nadstavby, není-li to v rozporu s minimálními průřezy stanovenými normou ČSN 33 2000-5-523.</w:t>
      </w:r>
    </w:p>
    <w:p w14:paraId="02CD3A52" w14:textId="0C45389A" w:rsidR="00FF34B1" w:rsidRDefault="00FF34B1" w:rsidP="00670386">
      <w:pPr>
        <w:jc w:val="both"/>
        <w:rPr>
          <w:rFonts w:ascii="Arial" w:hAnsi="Arial" w:cs="Arial"/>
          <w:snapToGrid w:val="0"/>
        </w:rPr>
      </w:pPr>
    </w:p>
    <w:p w14:paraId="5699147B" w14:textId="77777777" w:rsidR="00FF34B1" w:rsidRPr="00EE5E43" w:rsidRDefault="00FF34B1" w:rsidP="00670386">
      <w:pPr>
        <w:jc w:val="both"/>
        <w:rPr>
          <w:rFonts w:ascii="Arial" w:hAnsi="Arial" w:cs="Arial"/>
          <w:snapToGrid w:val="0"/>
        </w:rPr>
      </w:pPr>
    </w:p>
    <w:p w14:paraId="0C2635C8" w14:textId="77777777" w:rsidR="003C25D7" w:rsidRPr="00EE5E43" w:rsidRDefault="003C25D7" w:rsidP="00670386">
      <w:pPr>
        <w:jc w:val="both"/>
        <w:rPr>
          <w:rFonts w:ascii="Arial" w:hAnsi="Arial" w:cs="Arial"/>
          <w:snapToGrid w:val="0"/>
        </w:rPr>
      </w:pPr>
    </w:p>
    <w:p w14:paraId="0C2635C9" w14:textId="77777777" w:rsidR="00670386" w:rsidRPr="00EE5E43" w:rsidRDefault="00670386" w:rsidP="006D6998">
      <w:pPr>
        <w:pageBreakBefore/>
        <w:jc w:val="both"/>
        <w:rPr>
          <w:rFonts w:ascii="Arial" w:hAnsi="Arial" w:cs="Arial"/>
          <w:snapToGrid w:val="0"/>
        </w:rPr>
      </w:pPr>
      <w:r w:rsidRPr="00EE5E43">
        <w:rPr>
          <w:rFonts w:ascii="Arial" w:hAnsi="Arial" w:cs="Arial"/>
          <w:snapToGrid w:val="0"/>
        </w:rPr>
        <w:lastRenderedPageBreak/>
        <w:t>Zásady pro osazení zařízení v nadstavbě:</w:t>
      </w:r>
    </w:p>
    <w:p w14:paraId="0C2635CA"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 xml:space="preserve">jističe musí být umístěny do takové výšky, aby byla zajištěna pohodlná manipulace obsluhou (bez použití stoličky nebo žebříku). </w:t>
      </w:r>
    </w:p>
    <w:p w14:paraId="0C2635CB"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umístění svorkovnic a kabelových žlabů musí být provedeno s ohledem na optimální délky vodičů</w:t>
      </w:r>
    </w:p>
    <w:p w14:paraId="0C2635CC" w14:textId="35403A1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temperování umístit do spodní části nadstavby a termostat do horní části</w:t>
      </w:r>
      <w:r w:rsidR="008171A9">
        <w:rPr>
          <w:rFonts w:ascii="Arial" w:hAnsi="Arial" w:cs="Arial"/>
          <w:snapToGrid w:val="0"/>
        </w:rPr>
        <w:t>.</w:t>
      </w:r>
    </w:p>
    <w:p w14:paraId="0C2635CD"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proudové a napěťové svorky musí být umístěny tak, aby byl zajištěn snadný přístup pro jejich rozpojení / vyzkratování (pro pole s odpínači). U pole s vypínači jsou tyto svorky průběžné.</w:t>
      </w:r>
    </w:p>
    <w:p w14:paraId="0C2635CE"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DIN lišty lze umístit vodorovně i svisle. Označení a pořadí svorkovnic i číslování jednotlivých svorek bude vždy zleva doprava a shora dolů.</w:t>
      </w:r>
    </w:p>
    <w:p w14:paraId="0C2635CF" w14:textId="46193A33"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na jednotlivých zařízeních musí být štítek s označením zařízení dle schématu. Text musí být strojově proveden, čitelný</w:t>
      </w:r>
      <w:r w:rsidR="001B19FC" w:rsidRPr="00EE5E43">
        <w:rPr>
          <w:rFonts w:ascii="Arial" w:hAnsi="Arial" w:cs="Arial"/>
          <w:snapToGrid w:val="0"/>
        </w:rPr>
        <w:t>,</w:t>
      </w:r>
      <w:r w:rsidRPr="00EE5E43">
        <w:rPr>
          <w:rFonts w:ascii="Arial" w:hAnsi="Arial" w:cs="Arial"/>
          <w:snapToGrid w:val="0"/>
        </w:rPr>
        <w:t xml:space="preserve"> </w:t>
      </w:r>
      <w:r w:rsidR="001B19FC" w:rsidRPr="00EE5E43">
        <w:rPr>
          <w:rFonts w:ascii="Arial" w:hAnsi="Arial" w:cs="Arial"/>
          <w:snapToGrid w:val="0"/>
        </w:rPr>
        <w:t xml:space="preserve">černé barvy </w:t>
      </w:r>
      <w:r w:rsidRPr="00EE5E43">
        <w:rPr>
          <w:rFonts w:ascii="Arial" w:hAnsi="Arial" w:cs="Arial"/>
          <w:snapToGrid w:val="0"/>
        </w:rPr>
        <w:t xml:space="preserve">a nesmazatelný. Barva štítku </w:t>
      </w:r>
      <w:r w:rsidR="001B19FC" w:rsidRPr="00EE5E43">
        <w:rPr>
          <w:rFonts w:ascii="Arial" w:hAnsi="Arial" w:cs="Arial"/>
          <w:snapToGrid w:val="0"/>
        </w:rPr>
        <w:t xml:space="preserve">musí být </w:t>
      </w:r>
      <w:r w:rsidR="00896E94">
        <w:rPr>
          <w:rFonts w:ascii="Arial" w:hAnsi="Arial" w:cs="Arial"/>
          <w:snapToGrid w:val="0"/>
        </w:rPr>
        <w:t xml:space="preserve">bílá nebo </w:t>
      </w:r>
      <w:r w:rsidRPr="00EE5E43">
        <w:rPr>
          <w:rFonts w:ascii="Arial" w:hAnsi="Arial" w:cs="Arial"/>
          <w:snapToGrid w:val="0"/>
        </w:rPr>
        <w:t xml:space="preserve">žlutá. </w:t>
      </w:r>
      <w:r w:rsidRPr="00EE5E43">
        <w:rPr>
          <w:rFonts w:ascii="Arial" w:hAnsi="Arial" w:cs="Arial"/>
          <w:snapToGrid w:val="0"/>
        </w:rPr>
        <w:br/>
      </w:r>
      <w:r w:rsidRPr="00EE5E43">
        <w:rPr>
          <w:rFonts w:ascii="Arial" w:hAnsi="Arial" w:cs="Arial"/>
          <w:snapToGrid w:val="0"/>
          <w:u w:val="single"/>
        </w:rPr>
        <w:t>Příklad:</w:t>
      </w:r>
      <w:r w:rsidRPr="00EE5E43">
        <w:rPr>
          <w:rFonts w:ascii="Arial" w:hAnsi="Arial" w:cs="Arial"/>
          <w:snapToGrid w:val="0"/>
        </w:rPr>
        <w:t xml:space="preserve"> </w:t>
      </w:r>
      <w:r w:rsidRPr="00EE5E43">
        <w:rPr>
          <w:rFonts w:ascii="Arial" w:hAnsi="Arial" w:cs="Arial"/>
          <w:snapToGrid w:val="0"/>
          <w:highlight w:val="yellow"/>
        </w:rPr>
        <w:t>FA1.11</w:t>
      </w:r>
      <w:r w:rsidRPr="00EE5E43">
        <w:rPr>
          <w:rFonts w:ascii="Arial" w:hAnsi="Arial" w:cs="Arial"/>
          <w:snapToGrid w:val="0"/>
        </w:rPr>
        <w:t>.</w:t>
      </w:r>
    </w:p>
    <w:p w14:paraId="0C2635D0" w14:textId="77777777" w:rsidR="00670386" w:rsidRPr="00EE5E43" w:rsidRDefault="001B19FC" w:rsidP="00670386">
      <w:pPr>
        <w:pStyle w:val="Odstavecseseznamem"/>
        <w:numPr>
          <w:ilvl w:val="0"/>
          <w:numId w:val="25"/>
        </w:numPr>
        <w:spacing w:after="120"/>
        <w:ind w:left="714" w:hanging="357"/>
        <w:contextualSpacing w:val="0"/>
        <w:jc w:val="both"/>
        <w:rPr>
          <w:rFonts w:ascii="Arial" w:hAnsi="Arial" w:cs="Arial"/>
          <w:snapToGrid w:val="0"/>
        </w:rPr>
      </w:pPr>
      <w:r w:rsidRPr="00EE5E43">
        <w:rPr>
          <w:rFonts w:ascii="Arial" w:hAnsi="Arial" w:cs="Arial"/>
          <w:snapToGrid w:val="0"/>
        </w:rPr>
        <w:t>k</w:t>
      </w:r>
      <w:r w:rsidR="00670386" w:rsidRPr="00EE5E43">
        <w:rPr>
          <w:rFonts w:ascii="Arial" w:hAnsi="Arial" w:cs="Arial"/>
          <w:snapToGrid w:val="0"/>
        </w:rPr>
        <w:t>aždý vodič musí být osazen nedělenou návlečkou žluté barvy. Návlečka musí být velikostí přizpůsobena průřezu vodiče. Barva textu musí být černá.</w:t>
      </w:r>
    </w:p>
    <w:p w14:paraId="0C2635D1"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Pro vodiče vycházející shora nebo zprava zařízení musí být popis návlečky ve tvaru:</w:t>
      </w:r>
    </w:p>
    <w:p w14:paraId="0C2635D2"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číslo svorky</w:t>
      </w:r>
      <w:r w:rsidR="001B19FC" w:rsidRPr="00EE5E43">
        <w:rPr>
          <w:rFonts w:ascii="Arial" w:hAnsi="Arial" w:cs="Arial"/>
          <w:snapToGrid w:val="0"/>
        </w:rPr>
        <w:t>,</w:t>
      </w:r>
      <w:r w:rsidRPr="00EE5E43">
        <w:rPr>
          <w:rFonts w:ascii="Arial" w:hAnsi="Arial" w:cs="Arial"/>
          <w:snapToGrid w:val="0"/>
        </w:rPr>
        <w:t xml:space="preserve"> odkud vodič vychází</w:t>
      </w:r>
      <w:r w:rsidR="001B19FC" w:rsidRPr="00EE5E43">
        <w:rPr>
          <w:rFonts w:ascii="Arial" w:hAnsi="Arial" w:cs="Arial"/>
          <w:snapToGrid w:val="0"/>
        </w:rPr>
        <w:t xml:space="preserve">, </w:t>
      </w:r>
      <w:r w:rsidRPr="00EE5E43">
        <w:rPr>
          <w:rFonts w:ascii="Arial" w:hAnsi="Arial" w:cs="Arial"/>
          <w:snapToGrid w:val="0"/>
        </w:rPr>
        <w:t>pomlčka bez mezer</w:t>
      </w:r>
      <w:r w:rsidR="001B19FC" w:rsidRPr="00EE5E43">
        <w:rPr>
          <w:rFonts w:ascii="Arial" w:hAnsi="Arial" w:cs="Arial"/>
          <w:snapToGrid w:val="0"/>
        </w:rPr>
        <w:t xml:space="preserve">, </w:t>
      </w:r>
      <w:r w:rsidRPr="00EE5E43">
        <w:rPr>
          <w:rFonts w:ascii="Arial" w:hAnsi="Arial" w:cs="Arial"/>
          <w:snapToGrid w:val="0"/>
        </w:rPr>
        <w:t>označení cílové svorkovnice</w:t>
      </w:r>
      <w:r w:rsidR="001B19FC" w:rsidRPr="00EE5E43">
        <w:rPr>
          <w:rFonts w:ascii="Arial" w:hAnsi="Arial" w:cs="Arial"/>
          <w:snapToGrid w:val="0"/>
        </w:rPr>
        <w:t xml:space="preserve">, </w:t>
      </w:r>
      <w:r w:rsidRPr="00EE5E43">
        <w:rPr>
          <w:rFonts w:ascii="Arial" w:hAnsi="Arial" w:cs="Arial"/>
          <w:snapToGrid w:val="0"/>
        </w:rPr>
        <w:t>dvojtečka bez mezer</w:t>
      </w:r>
      <w:r w:rsidR="001B19FC" w:rsidRPr="00EE5E43">
        <w:rPr>
          <w:rFonts w:ascii="Arial" w:hAnsi="Arial" w:cs="Arial"/>
          <w:snapToGrid w:val="0"/>
        </w:rPr>
        <w:t xml:space="preserve">, </w:t>
      </w:r>
      <w:r w:rsidRPr="00EE5E43">
        <w:rPr>
          <w:rFonts w:ascii="Arial" w:hAnsi="Arial" w:cs="Arial"/>
          <w:snapToGrid w:val="0"/>
        </w:rPr>
        <w:t xml:space="preserve">číslo svorky cílové svorkovnice. </w:t>
      </w:r>
    </w:p>
    <w:p w14:paraId="0C2635D3" w14:textId="77777777" w:rsidR="00670386" w:rsidRPr="00EE5E43" w:rsidRDefault="00670386" w:rsidP="00670386">
      <w:pPr>
        <w:pStyle w:val="Odstavecseseznamem"/>
        <w:spacing w:after="120"/>
        <w:contextualSpacing w:val="0"/>
        <w:jc w:val="both"/>
        <w:rPr>
          <w:rFonts w:ascii="Arial" w:hAnsi="Arial" w:cs="Arial"/>
          <w:snapToGrid w:val="0"/>
        </w:rPr>
      </w:pPr>
      <w:r w:rsidRPr="00EE5E43">
        <w:rPr>
          <w:rFonts w:ascii="Arial" w:hAnsi="Arial" w:cs="Arial"/>
          <w:snapToGrid w:val="0"/>
          <w:u w:val="single"/>
        </w:rPr>
        <w:t>Příklad:</w:t>
      </w:r>
      <w:r w:rsidRPr="00EE5E43">
        <w:rPr>
          <w:rFonts w:ascii="Arial" w:hAnsi="Arial" w:cs="Arial"/>
          <w:snapToGrid w:val="0"/>
        </w:rPr>
        <w:t xml:space="preserve"> </w:t>
      </w:r>
      <w:r w:rsidRPr="00EE5E43">
        <w:rPr>
          <w:rFonts w:ascii="Arial" w:hAnsi="Arial" w:cs="Arial"/>
          <w:snapToGrid w:val="0"/>
          <w:highlight w:val="yellow"/>
        </w:rPr>
        <w:t>1-XQM:27</w:t>
      </w:r>
      <w:r w:rsidRPr="00EE5E43">
        <w:rPr>
          <w:rFonts w:ascii="Arial" w:hAnsi="Arial" w:cs="Arial"/>
          <w:snapToGrid w:val="0"/>
        </w:rPr>
        <w:t xml:space="preserve"> Vodič vychází ze svorky 1 a jde na svorkovnici XQM svorku 27.</w:t>
      </w:r>
    </w:p>
    <w:p w14:paraId="0C2635D4"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Pro vodiče vycházející ze zařízení odspodu nebo zleva musí být návlečky vytištěny zrcadlově, tj ve tvaru: označení cílové svorkovnice</w:t>
      </w:r>
      <w:r w:rsidR="001B19FC" w:rsidRPr="00EE5E43">
        <w:rPr>
          <w:rFonts w:ascii="Arial" w:hAnsi="Arial" w:cs="Arial"/>
          <w:snapToGrid w:val="0"/>
        </w:rPr>
        <w:t xml:space="preserve">, </w:t>
      </w:r>
      <w:r w:rsidRPr="00EE5E43">
        <w:rPr>
          <w:rFonts w:ascii="Arial" w:hAnsi="Arial" w:cs="Arial"/>
          <w:snapToGrid w:val="0"/>
        </w:rPr>
        <w:t>dvojtečka bez mezer</w:t>
      </w:r>
      <w:r w:rsidR="001B19FC" w:rsidRPr="00EE5E43">
        <w:rPr>
          <w:rFonts w:ascii="Arial" w:hAnsi="Arial" w:cs="Arial"/>
          <w:snapToGrid w:val="0"/>
        </w:rPr>
        <w:t>,</w:t>
      </w:r>
      <w:r w:rsidRPr="00EE5E43">
        <w:rPr>
          <w:rFonts w:ascii="Arial" w:hAnsi="Arial" w:cs="Arial"/>
          <w:snapToGrid w:val="0"/>
        </w:rPr>
        <w:t xml:space="preserve"> číslo svorky cílové svorkovnice</w:t>
      </w:r>
      <w:r w:rsidR="001B19FC" w:rsidRPr="00EE5E43">
        <w:rPr>
          <w:rFonts w:ascii="Arial" w:hAnsi="Arial" w:cs="Arial"/>
          <w:snapToGrid w:val="0"/>
        </w:rPr>
        <w:t xml:space="preserve">, </w:t>
      </w:r>
      <w:r w:rsidRPr="00EE5E43">
        <w:rPr>
          <w:rFonts w:ascii="Arial" w:hAnsi="Arial" w:cs="Arial"/>
          <w:snapToGrid w:val="0"/>
        </w:rPr>
        <w:t>pomlčka bez mezer</w:t>
      </w:r>
      <w:r w:rsidR="001B19FC" w:rsidRPr="00EE5E43">
        <w:rPr>
          <w:rFonts w:ascii="Arial" w:hAnsi="Arial" w:cs="Arial"/>
          <w:snapToGrid w:val="0"/>
        </w:rPr>
        <w:t>,</w:t>
      </w:r>
      <w:r w:rsidRPr="00EE5E43">
        <w:rPr>
          <w:rFonts w:ascii="Arial" w:hAnsi="Arial" w:cs="Arial"/>
          <w:snapToGrid w:val="0"/>
        </w:rPr>
        <w:t xml:space="preserve"> číslo svorky odkud vodič vychází.</w:t>
      </w:r>
    </w:p>
    <w:p w14:paraId="0C2635D5" w14:textId="77777777" w:rsidR="00670386" w:rsidRPr="00EE5E43" w:rsidRDefault="00670386" w:rsidP="00670386">
      <w:pPr>
        <w:pStyle w:val="Odstavecseseznamem"/>
        <w:spacing w:after="120"/>
        <w:ind w:left="850" w:hanging="130"/>
        <w:contextualSpacing w:val="0"/>
        <w:jc w:val="both"/>
        <w:rPr>
          <w:rFonts w:ascii="Arial" w:hAnsi="Arial" w:cs="Arial"/>
          <w:snapToGrid w:val="0"/>
        </w:rPr>
      </w:pPr>
      <w:r w:rsidRPr="00EE5E43">
        <w:rPr>
          <w:rFonts w:ascii="Arial" w:hAnsi="Arial" w:cs="Arial"/>
          <w:snapToGrid w:val="0"/>
          <w:u w:val="single"/>
        </w:rPr>
        <w:t>Příklad:</w:t>
      </w:r>
      <w:r w:rsidRPr="00EE5E43">
        <w:rPr>
          <w:rFonts w:ascii="Arial" w:hAnsi="Arial" w:cs="Arial"/>
          <w:snapToGrid w:val="0"/>
        </w:rPr>
        <w:t xml:space="preserve"> </w:t>
      </w:r>
      <w:r w:rsidRPr="00EE5E43">
        <w:rPr>
          <w:rFonts w:ascii="Arial" w:hAnsi="Arial" w:cs="Arial"/>
          <w:snapToGrid w:val="0"/>
          <w:highlight w:val="yellow"/>
        </w:rPr>
        <w:t>XQM:27-1</w:t>
      </w:r>
      <w:r w:rsidRPr="00EE5E43">
        <w:rPr>
          <w:rFonts w:ascii="Arial" w:hAnsi="Arial" w:cs="Arial"/>
          <w:snapToGrid w:val="0"/>
        </w:rPr>
        <w:t>. Vodič končí ve svorkovnici XQM svorka 27 a vychází ze svorky 1.</w:t>
      </w:r>
    </w:p>
    <w:p w14:paraId="0C2635D6"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U návleček vodičů jdoucích do jiné části nadstavby (smyčky napájení) musí být u označení cíle za lomítkem i označení další části nadstavby:</w:t>
      </w:r>
    </w:p>
    <w:p w14:paraId="0C2635D7" w14:textId="77777777" w:rsidR="00670386" w:rsidRPr="00EE5E43" w:rsidRDefault="00670386" w:rsidP="00670386">
      <w:pPr>
        <w:pStyle w:val="Odstavecseseznamem"/>
        <w:jc w:val="both"/>
        <w:rPr>
          <w:rFonts w:ascii="Arial" w:hAnsi="Arial" w:cs="Arial"/>
          <w:snapToGrid w:val="0"/>
          <w:u w:val="single"/>
        </w:rPr>
      </w:pPr>
      <w:r w:rsidRPr="00EE5E43">
        <w:rPr>
          <w:rFonts w:ascii="Arial" w:hAnsi="Arial" w:cs="Arial"/>
          <w:snapToGrid w:val="0"/>
          <w:u w:val="single"/>
        </w:rPr>
        <w:t xml:space="preserve">Příklad: </w:t>
      </w:r>
      <w:r w:rsidRPr="00EE5E43">
        <w:rPr>
          <w:rFonts w:ascii="Arial" w:hAnsi="Arial" w:cs="Arial"/>
          <w:snapToGrid w:val="0"/>
          <w:highlight w:val="yellow"/>
        </w:rPr>
        <w:t>2-XN11:1/ASJ02</w:t>
      </w:r>
      <w:r w:rsidRPr="00EE5E43">
        <w:rPr>
          <w:rFonts w:ascii="Arial" w:hAnsi="Arial" w:cs="Arial"/>
          <w:snapToGrid w:val="0"/>
        </w:rPr>
        <w:t xml:space="preserve"> vodič jdoucí ze svorky 2 jde do části nadstavby ASJ02 na svorkovnici XN11 svorka 1.</w:t>
      </w:r>
    </w:p>
    <w:p w14:paraId="0C2635D8" w14:textId="77777777" w:rsidR="00670386" w:rsidRPr="00EE5E43" w:rsidRDefault="00670386" w:rsidP="007A209D">
      <w:pPr>
        <w:spacing w:before="60"/>
        <w:jc w:val="both"/>
        <w:rPr>
          <w:rFonts w:ascii="Arial" w:hAnsi="Arial" w:cs="Arial"/>
          <w:noProof/>
        </w:rPr>
      </w:pPr>
    </w:p>
    <w:p w14:paraId="0C2635D9" w14:textId="200761BA" w:rsidR="007A209D" w:rsidRPr="00EE5E43" w:rsidRDefault="007A209D" w:rsidP="007A209D">
      <w:pPr>
        <w:spacing w:before="60"/>
        <w:jc w:val="both"/>
        <w:rPr>
          <w:rFonts w:ascii="Arial" w:hAnsi="Arial" w:cs="Arial"/>
          <w:noProof/>
        </w:rPr>
      </w:pPr>
      <w:r w:rsidRPr="00EE5E43">
        <w:rPr>
          <w:rFonts w:ascii="Arial" w:hAnsi="Arial" w:cs="Arial"/>
          <w:noProof/>
        </w:rPr>
        <w:t xml:space="preserve">Součástí dodávky nebude </w:t>
      </w:r>
      <w:r w:rsidR="009C0C4D">
        <w:rPr>
          <w:rFonts w:ascii="Arial" w:hAnsi="Arial" w:cs="Arial"/>
          <w:noProof/>
        </w:rPr>
        <w:t>RTU/</w:t>
      </w:r>
      <w:r w:rsidRPr="00EE5E43">
        <w:rPr>
          <w:rFonts w:ascii="Arial" w:hAnsi="Arial" w:cs="Arial"/>
          <w:noProof/>
        </w:rPr>
        <w:t>IED</w:t>
      </w:r>
      <w:r w:rsidR="00896E94">
        <w:rPr>
          <w:rFonts w:ascii="Arial" w:hAnsi="Arial" w:cs="Arial"/>
          <w:noProof/>
        </w:rPr>
        <w:t>, zdroj, UPS, baterie a senzory napětí a proudu</w:t>
      </w:r>
      <w:r w:rsidRPr="00EE5E43">
        <w:rPr>
          <w:rFonts w:ascii="Arial" w:hAnsi="Arial" w:cs="Arial"/>
          <w:noProof/>
        </w:rPr>
        <w:t xml:space="preserve">. </w:t>
      </w:r>
      <w:r w:rsidR="00896E94">
        <w:rPr>
          <w:rFonts w:ascii="Arial" w:hAnsi="Arial" w:cs="Arial"/>
          <w:noProof/>
        </w:rPr>
        <w:t>Zařízení</w:t>
      </w:r>
      <w:r w:rsidRPr="00EE5E43">
        <w:rPr>
          <w:rFonts w:ascii="Arial" w:hAnsi="Arial" w:cs="Arial"/>
          <w:noProof/>
        </w:rPr>
        <w:t xml:space="preserve"> bud</w:t>
      </w:r>
      <w:r w:rsidR="00896E94">
        <w:rPr>
          <w:rFonts w:ascii="Arial" w:hAnsi="Arial" w:cs="Arial"/>
          <w:noProof/>
        </w:rPr>
        <w:t>ou</w:t>
      </w:r>
      <w:r w:rsidRPr="00EE5E43">
        <w:rPr>
          <w:rFonts w:ascii="Arial" w:hAnsi="Arial" w:cs="Arial"/>
          <w:noProof/>
        </w:rPr>
        <w:t xml:space="preserve"> v rámci vydrátování nadstavby namontován</w:t>
      </w:r>
      <w:r w:rsidR="00896E94">
        <w:rPr>
          <w:rFonts w:ascii="Arial" w:hAnsi="Arial" w:cs="Arial"/>
          <w:noProof/>
        </w:rPr>
        <w:t>y</w:t>
      </w:r>
      <w:r w:rsidR="001B19FC" w:rsidRPr="00EE5E43">
        <w:rPr>
          <w:rFonts w:ascii="Arial" w:hAnsi="Arial" w:cs="Arial"/>
          <w:noProof/>
        </w:rPr>
        <w:t xml:space="preserve"> a</w:t>
      </w:r>
      <w:r w:rsidRPr="00EE5E43">
        <w:rPr>
          <w:rFonts w:ascii="Arial" w:hAnsi="Arial" w:cs="Arial"/>
          <w:noProof/>
        </w:rPr>
        <w:t xml:space="preserve"> </w:t>
      </w:r>
      <w:r w:rsidR="00F444FC" w:rsidRPr="00EE5E43">
        <w:rPr>
          <w:rFonts w:ascii="Arial" w:hAnsi="Arial" w:cs="Arial"/>
          <w:noProof/>
        </w:rPr>
        <w:t xml:space="preserve">budou </w:t>
      </w:r>
      <w:r w:rsidRPr="00EE5E43">
        <w:rPr>
          <w:rFonts w:ascii="Arial" w:hAnsi="Arial" w:cs="Arial"/>
          <w:noProof/>
        </w:rPr>
        <w:t>připojeny všechny vodiče</w:t>
      </w:r>
      <w:r w:rsidR="001B19FC" w:rsidRPr="00EE5E43">
        <w:rPr>
          <w:rFonts w:ascii="Arial" w:hAnsi="Arial" w:cs="Arial"/>
          <w:noProof/>
        </w:rPr>
        <w:t xml:space="preserve"> (kromě vstupů od MTP</w:t>
      </w:r>
      <w:r w:rsidR="00896E94">
        <w:rPr>
          <w:rFonts w:ascii="Arial" w:hAnsi="Arial" w:cs="Arial"/>
          <w:noProof/>
        </w:rPr>
        <w:t xml:space="preserve"> do RTU/IED</w:t>
      </w:r>
      <w:r w:rsidR="001B19FC" w:rsidRPr="00EE5E43">
        <w:rPr>
          <w:rFonts w:ascii="Arial" w:hAnsi="Arial" w:cs="Arial"/>
          <w:noProof/>
        </w:rPr>
        <w:t>)</w:t>
      </w:r>
      <w:r w:rsidRPr="00EE5E43">
        <w:rPr>
          <w:rFonts w:ascii="Arial" w:hAnsi="Arial" w:cs="Arial"/>
          <w:noProof/>
        </w:rPr>
        <w:t>.</w:t>
      </w:r>
    </w:p>
    <w:p w14:paraId="0C2635DA" w14:textId="77777777" w:rsidR="007A209D" w:rsidRPr="00EE5E43" w:rsidRDefault="007A209D" w:rsidP="007A209D">
      <w:pPr>
        <w:spacing w:before="60"/>
        <w:jc w:val="both"/>
        <w:rPr>
          <w:rFonts w:ascii="Arial" w:hAnsi="Arial" w:cs="Arial"/>
          <w:noProof/>
        </w:rPr>
      </w:pPr>
    </w:p>
    <w:p w14:paraId="0C2635DB" w14:textId="77777777" w:rsidR="00670386" w:rsidRPr="00EE5E43" w:rsidRDefault="00670386" w:rsidP="007A209D">
      <w:pPr>
        <w:spacing w:before="60"/>
        <w:jc w:val="both"/>
        <w:rPr>
          <w:rFonts w:ascii="Arial" w:hAnsi="Arial" w:cs="Arial"/>
          <w:noProof/>
        </w:rPr>
      </w:pPr>
    </w:p>
    <w:p w14:paraId="4208A347" w14:textId="5B074A56" w:rsidR="00C0539D" w:rsidRDefault="00C0539D" w:rsidP="007A209D">
      <w:pPr>
        <w:spacing w:before="60"/>
        <w:jc w:val="both"/>
        <w:rPr>
          <w:rFonts w:ascii="Arial" w:hAnsi="Arial" w:cs="Arial"/>
          <w:strike/>
          <w:noProof/>
        </w:rPr>
      </w:pPr>
      <w:r>
        <w:rPr>
          <w:rFonts w:ascii="Arial" w:hAnsi="Arial" w:cs="Arial"/>
          <w:noProof/>
        </w:rPr>
        <w:t>RTU</w:t>
      </w:r>
      <w:r w:rsidR="007A209D" w:rsidRPr="00EE5E43">
        <w:rPr>
          <w:rFonts w:ascii="Arial" w:hAnsi="Arial" w:cs="Arial"/>
          <w:noProof/>
        </w:rPr>
        <w:t xml:space="preserve"> bude umístěno v zadní části nadstavby nad prvním</w:t>
      </w:r>
      <w:r w:rsidR="00896E94">
        <w:rPr>
          <w:rFonts w:ascii="Arial" w:hAnsi="Arial" w:cs="Arial"/>
          <w:noProof/>
        </w:rPr>
        <w:t>i dvěma</w:t>
      </w:r>
      <w:r w:rsidR="007A209D" w:rsidRPr="00EE5E43">
        <w:rPr>
          <w:rFonts w:ascii="Arial" w:hAnsi="Arial" w:cs="Arial"/>
          <w:noProof/>
        </w:rPr>
        <w:t xml:space="preserve"> </w:t>
      </w:r>
      <w:r w:rsidR="00896E94">
        <w:rPr>
          <w:rFonts w:ascii="Arial" w:hAnsi="Arial" w:cs="Arial"/>
          <w:noProof/>
        </w:rPr>
        <w:t xml:space="preserve">kabelovými </w:t>
      </w:r>
      <w:r w:rsidR="007A209D" w:rsidRPr="00EE5E43">
        <w:rPr>
          <w:rFonts w:ascii="Arial" w:hAnsi="Arial" w:cs="Arial"/>
          <w:noProof/>
        </w:rPr>
        <w:t>pol</w:t>
      </w:r>
      <w:r w:rsidR="00896E94">
        <w:rPr>
          <w:rFonts w:ascii="Arial" w:hAnsi="Arial" w:cs="Arial"/>
          <w:noProof/>
        </w:rPr>
        <w:t>i při pohledu zleva</w:t>
      </w:r>
      <w:r w:rsidR="007A209D" w:rsidRPr="00EE5E43">
        <w:rPr>
          <w:rFonts w:ascii="Arial" w:hAnsi="Arial" w:cs="Arial"/>
          <w:noProof/>
        </w:rPr>
        <w:t xml:space="preserve">. </w:t>
      </w:r>
      <w:r w:rsidRPr="002D406D">
        <w:rPr>
          <w:rFonts w:ascii="Arial" w:hAnsi="Arial" w:cs="Arial"/>
          <w:noProof/>
        </w:rPr>
        <w:t>Zařízení</w:t>
      </w:r>
      <w:r>
        <w:rPr>
          <w:rFonts w:ascii="Arial" w:hAnsi="Arial" w:cs="Arial"/>
          <w:noProof/>
        </w:rPr>
        <w:t xml:space="preserve"> vlastní spotřeby budou umístěny v nadstavbě nad polem transformátoru</w:t>
      </w:r>
      <w:r w:rsidR="00896E94">
        <w:rPr>
          <w:rFonts w:ascii="Arial" w:hAnsi="Arial" w:cs="Arial"/>
          <w:noProof/>
        </w:rPr>
        <w:t xml:space="preserve"> (z pravidla vpravo)</w:t>
      </w:r>
      <w:r>
        <w:rPr>
          <w:rFonts w:ascii="Arial" w:hAnsi="Arial" w:cs="Arial"/>
          <w:noProof/>
        </w:rPr>
        <w:t>.</w:t>
      </w:r>
    </w:p>
    <w:p w14:paraId="0C2635DC" w14:textId="55E6D965" w:rsidR="007A209D" w:rsidRPr="00EE5E43" w:rsidRDefault="007A209D" w:rsidP="007A209D">
      <w:pPr>
        <w:spacing w:before="60"/>
        <w:jc w:val="both"/>
        <w:rPr>
          <w:rFonts w:ascii="Arial" w:hAnsi="Arial" w:cs="Arial"/>
          <w:noProof/>
        </w:rPr>
      </w:pPr>
      <w:r w:rsidRPr="00EE5E43">
        <w:rPr>
          <w:rFonts w:ascii="Arial" w:hAnsi="Arial" w:cs="Arial"/>
          <w:noProof/>
        </w:rPr>
        <w:t xml:space="preserve">IED </w:t>
      </w:r>
      <w:r w:rsidR="00C0539D">
        <w:rPr>
          <w:rFonts w:ascii="Arial" w:hAnsi="Arial" w:cs="Arial"/>
          <w:noProof/>
        </w:rPr>
        <w:t>bude umístěno do dvěří nadstavby vždy nad příslušné pole VN rozvaděče s vypínačem, ke kterému je připojeno. Displej je součástí IED.</w:t>
      </w:r>
      <w:r w:rsidRPr="00EE5E43">
        <w:rPr>
          <w:rFonts w:ascii="Arial" w:hAnsi="Arial" w:cs="Arial"/>
          <w:noProof/>
        </w:rPr>
        <w:t xml:space="preserve"> </w:t>
      </w:r>
    </w:p>
    <w:p w14:paraId="0C2635E2" w14:textId="77777777" w:rsidR="003C25D7" w:rsidRPr="00EE5E43" w:rsidRDefault="003C25D7" w:rsidP="007A209D">
      <w:pPr>
        <w:spacing w:before="60"/>
        <w:jc w:val="both"/>
        <w:rPr>
          <w:rFonts w:ascii="Arial" w:hAnsi="Arial" w:cs="Arial"/>
          <w:noProof/>
        </w:rPr>
      </w:pPr>
    </w:p>
    <w:p w14:paraId="6074DA3D" w14:textId="77777777" w:rsidR="00EE5E43" w:rsidRPr="00EE5E43" w:rsidRDefault="00EE5E43" w:rsidP="007A209D">
      <w:pPr>
        <w:spacing w:before="60"/>
        <w:jc w:val="both"/>
        <w:rPr>
          <w:rFonts w:ascii="Arial" w:hAnsi="Arial" w:cs="Arial"/>
          <w:noProof/>
        </w:rPr>
      </w:pPr>
    </w:p>
    <w:p w14:paraId="0C2635E6" w14:textId="77777777" w:rsidR="003C25D7" w:rsidRPr="00EE5E43" w:rsidRDefault="003C25D7" w:rsidP="007A209D">
      <w:pPr>
        <w:spacing w:before="60"/>
        <w:jc w:val="both"/>
        <w:rPr>
          <w:rFonts w:ascii="Arial" w:hAnsi="Arial" w:cs="Arial"/>
          <w:noProof/>
        </w:rPr>
      </w:pPr>
    </w:p>
    <w:p w14:paraId="0C2635E7" w14:textId="77777777" w:rsidR="003C25D7" w:rsidRPr="00EE5E43" w:rsidRDefault="003C25D7" w:rsidP="007A209D">
      <w:pPr>
        <w:spacing w:before="60"/>
        <w:jc w:val="both"/>
        <w:rPr>
          <w:rFonts w:ascii="Arial" w:hAnsi="Arial" w:cs="Arial"/>
          <w:noProof/>
        </w:rPr>
      </w:pPr>
    </w:p>
    <w:p w14:paraId="0C2635E8" w14:textId="77777777" w:rsidR="003C25D7" w:rsidRPr="00EE5E43" w:rsidRDefault="003C25D7" w:rsidP="007A209D">
      <w:pPr>
        <w:spacing w:before="60"/>
        <w:jc w:val="both"/>
        <w:rPr>
          <w:rFonts w:ascii="Arial" w:hAnsi="Arial" w:cs="Arial"/>
          <w:noProof/>
        </w:rPr>
      </w:pPr>
    </w:p>
    <w:p w14:paraId="0C2635E9" w14:textId="77777777" w:rsidR="003C25D7" w:rsidRPr="00EE5E43" w:rsidRDefault="003C25D7" w:rsidP="007A209D">
      <w:pPr>
        <w:spacing w:before="60"/>
        <w:jc w:val="both"/>
        <w:rPr>
          <w:rFonts w:ascii="Arial" w:hAnsi="Arial" w:cs="Arial"/>
          <w:noProof/>
        </w:rPr>
      </w:pPr>
    </w:p>
    <w:p w14:paraId="0C2635EA" w14:textId="77777777" w:rsidR="001B19FC" w:rsidRPr="00EE5E43" w:rsidRDefault="001B19FC" w:rsidP="002D406D">
      <w:pPr>
        <w:pageBreakBefore/>
        <w:spacing w:before="60"/>
        <w:jc w:val="both"/>
        <w:rPr>
          <w:rFonts w:ascii="Arial" w:hAnsi="Arial" w:cs="Arial"/>
          <w:noProof/>
        </w:rPr>
      </w:pPr>
      <w:r w:rsidRPr="00EE5E43">
        <w:rPr>
          <w:rFonts w:ascii="Arial" w:hAnsi="Arial" w:cs="Arial"/>
          <w:noProof/>
        </w:rPr>
        <w:lastRenderedPageBreak/>
        <w:t>Příklady umístění IED:</w:t>
      </w:r>
    </w:p>
    <w:p w14:paraId="4BD95540" w14:textId="4A3E19F8" w:rsidR="00CE0373" w:rsidRDefault="001A39AA" w:rsidP="002D406D">
      <w:pPr>
        <w:keepNext/>
        <w:spacing w:before="60"/>
        <w:jc w:val="both"/>
      </w:pPr>
      <w:r>
        <w:rPr>
          <w:noProof/>
        </w:rPr>
        <w:drawing>
          <wp:inline distT="0" distB="0" distL="0" distR="0" wp14:anchorId="4B7718F8" wp14:editId="4F7CCE6A">
            <wp:extent cx="5451895" cy="3709444"/>
            <wp:effectExtent l="0" t="0" r="0" b="5715"/>
            <wp:docPr id="21" name="Obrázek 21" descr="Obsah obrázku text, diagram, Paralelní,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ázek 21" descr="Obsah obrázku text, diagram, Paralelní, řada/pruh&#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5462856" cy="3716902"/>
                    </a:xfrm>
                    <a:prstGeom prst="rect">
                      <a:avLst/>
                    </a:prstGeom>
                  </pic:spPr>
                </pic:pic>
              </a:graphicData>
            </a:graphic>
          </wp:inline>
        </w:drawing>
      </w:r>
    </w:p>
    <w:p w14:paraId="076B73D7" w14:textId="7EADA8AE" w:rsidR="00CE0373" w:rsidRPr="002D406D" w:rsidRDefault="00CE0373" w:rsidP="00CE0373">
      <w:pPr>
        <w:pStyle w:val="Titulek"/>
        <w:rPr>
          <w:color w:val="auto"/>
          <w:sz w:val="24"/>
          <w:szCs w:val="24"/>
        </w:rPr>
      </w:pPr>
      <w:r>
        <w:rPr>
          <w:color w:val="auto"/>
          <w:sz w:val="24"/>
          <w:szCs w:val="24"/>
        </w:rPr>
        <w:t xml:space="preserve">Obr. </w:t>
      </w:r>
      <w:r w:rsidRPr="002D406D">
        <w:rPr>
          <w:color w:val="auto"/>
          <w:sz w:val="24"/>
          <w:szCs w:val="24"/>
        </w:rPr>
        <w:t>Rozvaděč VN s vypínačovými poli</w:t>
      </w:r>
    </w:p>
    <w:p w14:paraId="0C2635EC" w14:textId="77777777" w:rsidR="001B19FC" w:rsidRPr="00EE5E43" w:rsidRDefault="001B19FC" w:rsidP="007A209D">
      <w:pPr>
        <w:spacing w:before="60"/>
        <w:jc w:val="both"/>
        <w:rPr>
          <w:rFonts w:ascii="Arial" w:hAnsi="Arial" w:cs="Arial"/>
          <w:noProof/>
        </w:rPr>
      </w:pPr>
    </w:p>
    <w:p w14:paraId="54F195A8" w14:textId="53ADFFD5" w:rsidR="00CE0373" w:rsidRDefault="009910B5" w:rsidP="002D406D">
      <w:pPr>
        <w:keepNext/>
        <w:spacing w:before="60"/>
        <w:jc w:val="both"/>
      </w:pPr>
      <w:r>
        <w:rPr>
          <w:noProof/>
        </w:rPr>
        <w:drawing>
          <wp:inline distT="0" distB="0" distL="0" distR="0" wp14:anchorId="553C7FBF" wp14:editId="259ED829">
            <wp:extent cx="5426015" cy="3964130"/>
            <wp:effectExtent l="0" t="0" r="3810" b="0"/>
            <wp:docPr id="22" name="Obrázek 22" descr="Obsah obrázku text, diagram, řada/pruh, Paralel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ázek 22" descr="Obsah obrázku text, diagram, řada/pruh, Paralelní&#10;&#10;Popis byl vytvořen automaticky"/>
                    <pic:cNvPicPr/>
                  </pic:nvPicPr>
                  <pic:blipFill>
                    <a:blip r:embed="rId12">
                      <a:extLst>
                        <a:ext uri="{28A0092B-C50C-407E-A947-70E740481C1C}">
                          <a14:useLocalDpi xmlns:a14="http://schemas.microsoft.com/office/drawing/2010/main" val="0"/>
                        </a:ext>
                      </a:extLst>
                    </a:blip>
                    <a:stretch>
                      <a:fillRect/>
                    </a:stretch>
                  </pic:blipFill>
                  <pic:spPr>
                    <a:xfrm>
                      <a:off x="0" y="0"/>
                      <a:ext cx="5442761" cy="3976364"/>
                    </a:xfrm>
                    <a:prstGeom prst="rect">
                      <a:avLst/>
                    </a:prstGeom>
                  </pic:spPr>
                </pic:pic>
              </a:graphicData>
            </a:graphic>
          </wp:inline>
        </w:drawing>
      </w:r>
    </w:p>
    <w:p w14:paraId="53073641" w14:textId="5C62A049" w:rsidR="00CE0373" w:rsidRPr="002D406D" w:rsidRDefault="00CE0373" w:rsidP="00CE0373">
      <w:pPr>
        <w:pStyle w:val="Titulek"/>
        <w:rPr>
          <w:color w:val="auto"/>
          <w:sz w:val="24"/>
          <w:szCs w:val="24"/>
        </w:rPr>
      </w:pPr>
      <w:r w:rsidRPr="002D406D">
        <w:rPr>
          <w:color w:val="auto"/>
          <w:sz w:val="24"/>
          <w:szCs w:val="24"/>
        </w:rPr>
        <w:t xml:space="preserve">Obr. Rozvaděč VN s odpínačovými poli </w:t>
      </w:r>
    </w:p>
    <w:p w14:paraId="0C2635ED" w14:textId="14E842A3" w:rsidR="001B19FC" w:rsidRPr="00EE5E43" w:rsidRDefault="001B19FC" w:rsidP="007A209D">
      <w:pPr>
        <w:spacing w:before="60"/>
        <w:jc w:val="both"/>
        <w:rPr>
          <w:rFonts w:ascii="Arial" w:hAnsi="Arial" w:cs="Arial"/>
          <w:noProof/>
        </w:rPr>
      </w:pPr>
    </w:p>
    <w:p w14:paraId="0C2635EE" w14:textId="57019D3A" w:rsidR="001B19FC" w:rsidRPr="00EE5E43" w:rsidRDefault="001B19FC" w:rsidP="007A209D">
      <w:pPr>
        <w:spacing w:before="60"/>
        <w:jc w:val="both"/>
        <w:rPr>
          <w:rFonts w:ascii="Arial" w:hAnsi="Arial" w:cs="Arial"/>
          <w:noProof/>
        </w:rPr>
      </w:pPr>
    </w:p>
    <w:p w14:paraId="2BE09193" w14:textId="51B02E88" w:rsidR="00CE0373" w:rsidRDefault="009910B5" w:rsidP="002D406D">
      <w:pPr>
        <w:keepNext/>
        <w:spacing w:before="60"/>
        <w:jc w:val="both"/>
      </w:pPr>
      <w:r>
        <w:rPr>
          <w:noProof/>
        </w:rPr>
        <w:lastRenderedPageBreak/>
        <w:drawing>
          <wp:inline distT="0" distB="0" distL="0" distR="0" wp14:anchorId="6EF5E5C7" wp14:editId="0F3F934E">
            <wp:extent cx="5805578" cy="4087415"/>
            <wp:effectExtent l="0" t="0" r="5080" b="8890"/>
            <wp:docPr id="25" name="Obrázek 25" descr="Obsah obrázku text, diagram, řada/pruh, Paralel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ek 25" descr="Obsah obrázku text, diagram, řada/pruh, Paralelní&#10;&#10;Popis byl vytvořen automaticky"/>
                    <pic:cNvPicPr/>
                  </pic:nvPicPr>
                  <pic:blipFill>
                    <a:blip r:embed="rId13">
                      <a:extLst>
                        <a:ext uri="{28A0092B-C50C-407E-A947-70E740481C1C}">
                          <a14:useLocalDpi xmlns:a14="http://schemas.microsoft.com/office/drawing/2010/main" val="0"/>
                        </a:ext>
                      </a:extLst>
                    </a:blip>
                    <a:stretch>
                      <a:fillRect/>
                    </a:stretch>
                  </pic:blipFill>
                  <pic:spPr>
                    <a:xfrm>
                      <a:off x="0" y="0"/>
                      <a:ext cx="5815020" cy="4094063"/>
                    </a:xfrm>
                    <a:prstGeom prst="rect">
                      <a:avLst/>
                    </a:prstGeom>
                  </pic:spPr>
                </pic:pic>
              </a:graphicData>
            </a:graphic>
          </wp:inline>
        </w:drawing>
      </w:r>
    </w:p>
    <w:p w14:paraId="0C2635EF" w14:textId="277F9471" w:rsidR="003B7ABA" w:rsidRPr="002D406D" w:rsidRDefault="00CE0373" w:rsidP="002D406D">
      <w:pPr>
        <w:pStyle w:val="Titulek"/>
        <w:rPr>
          <w:sz w:val="24"/>
          <w:szCs w:val="24"/>
        </w:rPr>
      </w:pPr>
      <w:r w:rsidRPr="002D406D">
        <w:rPr>
          <w:color w:val="auto"/>
          <w:sz w:val="24"/>
          <w:szCs w:val="24"/>
        </w:rPr>
        <w:t>Obr. Rozvaděč VN s kombinací odpínačových a vypínačových polí</w:t>
      </w:r>
    </w:p>
    <w:p w14:paraId="0AEF5710" w14:textId="77777777" w:rsidR="00CE0373" w:rsidRDefault="00CE0373" w:rsidP="00CE0373">
      <w:pPr>
        <w:spacing w:before="120"/>
        <w:jc w:val="both"/>
        <w:rPr>
          <w:rFonts w:ascii="Arial" w:hAnsi="Arial" w:cs="Arial"/>
          <w:snapToGrid w:val="0"/>
          <w:color w:val="000000"/>
        </w:rPr>
      </w:pPr>
    </w:p>
    <w:p w14:paraId="0C2635F0" w14:textId="32553C19" w:rsidR="001B19FC" w:rsidRPr="00EE5E43" w:rsidRDefault="001B19FC" w:rsidP="002D406D">
      <w:pPr>
        <w:spacing w:before="120"/>
        <w:jc w:val="both"/>
        <w:rPr>
          <w:rFonts w:ascii="Arial" w:hAnsi="Arial" w:cs="Arial"/>
          <w:noProof/>
        </w:rPr>
      </w:pPr>
      <w:r w:rsidRPr="00EE5E43">
        <w:rPr>
          <w:rFonts w:ascii="Arial" w:hAnsi="Arial" w:cs="Arial"/>
          <w:snapToGrid w:val="0"/>
          <w:color w:val="000000"/>
        </w:rPr>
        <w:t xml:space="preserve">Všechny svorky použité v nadstavbě musí být od jednoho dodavatele. Musí být dimenzovány na připojená zařízení i na přetížení, která mohou při poruše těchto zařízení nastat. Požadováno je vždy šroubové připojení. </w:t>
      </w:r>
      <w:r w:rsidRPr="00EE5E43">
        <w:rPr>
          <w:rFonts w:ascii="Arial" w:hAnsi="Arial" w:cs="Arial"/>
          <w:snapToGrid w:val="0"/>
        </w:rPr>
        <w:t>Barva svorek (kromě N a PE svorky střídavého napájení – viz. níže) je šedá. Barva vodičů je šedá, kromě vodičů uzemnění, které musejí mít zelenožlutou barvu.</w:t>
      </w:r>
    </w:p>
    <w:p w14:paraId="0C2635F1" w14:textId="77777777" w:rsidR="001B19FC" w:rsidRPr="00EE5E43" w:rsidRDefault="001B19FC" w:rsidP="007A209D">
      <w:pPr>
        <w:spacing w:before="60"/>
        <w:jc w:val="both"/>
        <w:rPr>
          <w:rFonts w:ascii="Arial" w:hAnsi="Arial" w:cs="Arial"/>
          <w:noProof/>
        </w:rPr>
      </w:pPr>
    </w:p>
    <w:p w14:paraId="0C2635F2" w14:textId="77777777" w:rsidR="00D56944" w:rsidRPr="00EE5E43" w:rsidRDefault="00D56944" w:rsidP="007A209D">
      <w:pPr>
        <w:spacing w:before="60"/>
        <w:jc w:val="both"/>
        <w:rPr>
          <w:rFonts w:ascii="Arial" w:hAnsi="Arial" w:cs="Arial"/>
          <w:noProof/>
          <w:u w:val="single"/>
        </w:rPr>
      </w:pPr>
    </w:p>
    <w:p w14:paraId="0C2635F3" w14:textId="77777777" w:rsidR="006B6D67" w:rsidRPr="00EE5E43" w:rsidRDefault="006B6D67" w:rsidP="007A209D">
      <w:pPr>
        <w:spacing w:before="60"/>
        <w:jc w:val="both"/>
        <w:rPr>
          <w:rFonts w:ascii="Arial" w:hAnsi="Arial" w:cs="Arial"/>
          <w:noProof/>
          <w:u w:val="single"/>
        </w:rPr>
      </w:pPr>
      <w:r w:rsidRPr="00EE5E43">
        <w:rPr>
          <w:rFonts w:ascii="Arial" w:hAnsi="Arial" w:cs="Arial"/>
          <w:noProof/>
          <w:u w:val="single"/>
        </w:rPr>
        <w:t>Napájecí svorky</w:t>
      </w:r>
    </w:p>
    <w:p w14:paraId="0C2635F4" w14:textId="77777777" w:rsidR="003B7ABA" w:rsidRPr="00EE5E43" w:rsidRDefault="003B7ABA" w:rsidP="003B7ABA">
      <w:pPr>
        <w:spacing w:before="80"/>
        <w:jc w:val="both"/>
        <w:rPr>
          <w:rFonts w:ascii="Arial" w:hAnsi="Arial" w:cs="Arial"/>
          <w:snapToGrid w:val="0"/>
          <w:color w:val="000000"/>
        </w:rPr>
      </w:pPr>
      <w:r w:rsidRPr="00EE5E43">
        <w:rPr>
          <w:rFonts w:ascii="Arial" w:hAnsi="Arial" w:cs="Arial"/>
          <w:snapToGrid w:val="0"/>
          <w:color w:val="000000"/>
        </w:rPr>
        <w:t>Napájecí svorky pro připojení hlavního přívodního kabelu napájení celé nadstavby (stejnosměrné a střídavé napájení</w:t>
      </w:r>
      <w:r w:rsidR="00F444FC" w:rsidRPr="00EE5E43">
        <w:rPr>
          <w:rFonts w:ascii="Arial" w:hAnsi="Arial" w:cs="Arial"/>
          <w:snapToGrid w:val="0"/>
          <w:color w:val="000000"/>
        </w:rPr>
        <w:t xml:space="preserve"> temperování</w:t>
      </w:r>
      <w:r w:rsidRPr="00EE5E43">
        <w:rPr>
          <w:rFonts w:ascii="Arial" w:hAnsi="Arial" w:cs="Arial"/>
          <w:snapToGrid w:val="0"/>
          <w:color w:val="000000"/>
        </w:rPr>
        <w:t>) a napájecích smyček mezi jednotlivými poli nadstavby musí umožnit připojení vodiče v rozsahu průřezů 1 ÷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Napájecí svorky musí být průchozí a musí mít možnost vzájemného propojení zástrčnými můstky. Proudová přetížitelnost svorky minimálně 50 A. Svorky pro střídavé napájení musí být barevně rozlišeny takto:  </w:t>
      </w:r>
    </w:p>
    <w:p w14:paraId="0C2635F5" w14:textId="77777777" w:rsidR="003B7ABA" w:rsidRPr="00EE5E43" w:rsidRDefault="003B7ABA" w:rsidP="003B7ABA">
      <w:pPr>
        <w:pStyle w:val="Odstavecseseznamem"/>
        <w:numPr>
          <w:ilvl w:val="0"/>
          <w:numId w:val="26"/>
        </w:numPr>
        <w:jc w:val="both"/>
        <w:rPr>
          <w:rFonts w:ascii="Arial" w:hAnsi="Arial" w:cs="Arial"/>
          <w:snapToGrid w:val="0"/>
        </w:rPr>
      </w:pPr>
      <w:r w:rsidRPr="00EE5E43">
        <w:rPr>
          <w:rFonts w:ascii="Arial" w:hAnsi="Arial" w:cs="Arial"/>
          <w:snapToGrid w:val="0"/>
        </w:rPr>
        <w:t xml:space="preserve">Fáze: barva svorky šedá, </w:t>
      </w:r>
    </w:p>
    <w:p w14:paraId="0C2635F6" w14:textId="77777777" w:rsidR="003B7ABA" w:rsidRPr="00EE5E43" w:rsidRDefault="003B7ABA" w:rsidP="003B7ABA">
      <w:pPr>
        <w:pStyle w:val="Odstavecseseznamem"/>
        <w:numPr>
          <w:ilvl w:val="0"/>
          <w:numId w:val="26"/>
        </w:numPr>
        <w:jc w:val="both"/>
        <w:rPr>
          <w:rFonts w:ascii="Arial" w:hAnsi="Arial" w:cs="Arial"/>
          <w:snapToGrid w:val="0"/>
          <w:color w:val="000000"/>
        </w:rPr>
      </w:pPr>
      <w:r w:rsidRPr="00EE5E43">
        <w:rPr>
          <w:rFonts w:ascii="Arial" w:hAnsi="Arial" w:cs="Arial"/>
          <w:snapToGrid w:val="0"/>
          <w:color w:val="000000"/>
        </w:rPr>
        <w:t>Nulový vodič N: barva svorky modrá</w:t>
      </w:r>
    </w:p>
    <w:p w14:paraId="0C2635F7" w14:textId="77777777" w:rsidR="003B7ABA" w:rsidRPr="00EE5E43" w:rsidRDefault="003B7ABA" w:rsidP="003B7ABA">
      <w:pPr>
        <w:pStyle w:val="Odstavecseseznamem"/>
        <w:numPr>
          <w:ilvl w:val="0"/>
          <w:numId w:val="26"/>
        </w:numPr>
        <w:jc w:val="both"/>
        <w:rPr>
          <w:rFonts w:ascii="Arial" w:hAnsi="Arial" w:cs="Arial"/>
          <w:snapToGrid w:val="0"/>
          <w:color w:val="000000"/>
        </w:rPr>
      </w:pPr>
      <w:r w:rsidRPr="00EE5E43">
        <w:rPr>
          <w:rFonts w:ascii="Arial" w:hAnsi="Arial" w:cs="Arial"/>
          <w:snapToGrid w:val="0"/>
          <w:color w:val="000000"/>
        </w:rPr>
        <w:t>Ochranný vodič PE: barva svorky zelenožlutá</w:t>
      </w:r>
    </w:p>
    <w:p w14:paraId="0C2635F8" w14:textId="77777777" w:rsidR="003B7ABA" w:rsidRPr="00EE5E43" w:rsidRDefault="003B7ABA" w:rsidP="001B19FC">
      <w:pPr>
        <w:spacing w:before="60"/>
        <w:jc w:val="both"/>
        <w:rPr>
          <w:rFonts w:ascii="Arial" w:hAnsi="Arial" w:cs="Arial"/>
          <w:noProof/>
        </w:rPr>
      </w:pPr>
    </w:p>
    <w:p w14:paraId="0C2635F9" w14:textId="77777777" w:rsidR="007A209D" w:rsidRPr="00EE5E43" w:rsidRDefault="007A209D" w:rsidP="007A209D">
      <w:pPr>
        <w:spacing w:before="60"/>
        <w:jc w:val="both"/>
        <w:rPr>
          <w:rFonts w:ascii="Arial" w:hAnsi="Arial" w:cs="Arial"/>
          <w:noProof/>
        </w:rPr>
      </w:pPr>
      <w:r w:rsidRPr="00EE5E43">
        <w:rPr>
          <w:rFonts w:ascii="Arial" w:hAnsi="Arial" w:cs="Arial"/>
          <w:noProof/>
          <w:u w:val="single"/>
        </w:rPr>
        <w:t>Napájecí svorky pro vnitřní rozvod stejnosměrného napájení</w:t>
      </w:r>
      <w:r w:rsidRPr="00EE5E43">
        <w:rPr>
          <w:rFonts w:ascii="Arial" w:hAnsi="Arial" w:cs="Arial"/>
          <w:noProof/>
        </w:rPr>
        <w:t xml:space="preserve"> musí umožnit připojení vodiče v rozsahu průřezů 1÷4 mm</w:t>
      </w:r>
      <w:r w:rsidRPr="00EE5E43">
        <w:rPr>
          <w:rFonts w:ascii="Arial" w:hAnsi="Arial" w:cs="Arial"/>
          <w:noProof/>
          <w:vertAlign w:val="superscript"/>
        </w:rPr>
        <w:t>2</w:t>
      </w:r>
      <w:r w:rsidRPr="00EE5E43">
        <w:rPr>
          <w:rFonts w:ascii="Arial" w:hAnsi="Arial" w:cs="Arial"/>
          <w:noProof/>
        </w:rPr>
        <w:t xml:space="preserve">. Musí být nožové rozpojovací a musí mít dvojitý prostor pro propojení zástrčnými můstky pro individuální rozvod potenciálu a napájení. Proudová přetížitelnost svorky </w:t>
      </w:r>
      <w:r w:rsidR="006B6D67" w:rsidRPr="00EE5E43">
        <w:rPr>
          <w:rFonts w:ascii="Arial" w:hAnsi="Arial" w:cs="Arial"/>
          <w:noProof/>
        </w:rPr>
        <w:t xml:space="preserve">musí být </w:t>
      </w:r>
      <w:r w:rsidRPr="00EE5E43">
        <w:rPr>
          <w:rFonts w:ascii="Arial" w:hAnsi="Arial" w:cs="Arial"/>
          <w:noProof/>
        </w:rPr>
        <w:t xml:space="preserve">minimálně 20 A. </w:t>
      </w:r>
    </w:p>
    <w:p w14:paraId="0C2635FA" w14:textId="77777777" w:rsidR="007A209D" w:rsidRPr="00EE5E43" w:rsidRDefault="007A209D" w:rsidP="007A209D">
      <w:pPr>
        <w:spacing w:before="60"/>
        <w:jc w:val="both"/>
        <w:rPr>
          <w:rFonts w:ascii="Arial" w:hAnsi="Arial" w:cs="Arial"/>
          <w:noProof/>
        </w:rPr>
      </w:pPr>
      <w:r w:rsidRPr="00EE5E43">
        <w:rPr>
          <w:rFonts w:ascii="Arial" w:hAnsi="Arial" w:cs="Arial"/>
          <w:noProof/>
          <w:u w:val="single"/>
        </w:rPr>
        <w:t>Svorky pro obvody signalizace a ovládání</w:t>
      </w:r>
      <w:r w:rsidRPr="00EE5E43">
        <w:rPr>
          <w:rFonts w:ascii="Arial" w:hAnsi="Arial" w:cs="Arial"/>
          <w:noProof/>
        </w:rPr>
        <w:t xml:space="preserve"> musí být nožové rozpojovací se zkušební dutinkou na obou stranách. Svorky musí umožňovat připojení vodiče o průřezu 0,14÷4 mm</w:t>
      </w:r>
      <w:r w:rsidRPr="00EE5E43">
        <w:rPr>
          <w:rFonts w:ascii="Arial" w:hAnsi="Arial" w:cs="Arial"/>
          <w:noProof/>
          <w:vertAlign w:val="superscript"/>
        </w:rPr>
        <w:t>2</w:t>
      </w:r>
      <w:r w:rsidRPr="00EE5E43">
        <w:rPr>
          <w:rFonts w:ascii="Arial" w:hAnsi="Arial" w:cs="Arial"/>
          <w:noProof/>
        </w:rPr>
        <w:t xml:space="preserve">. Proudová přetížitelnost svorky </w:t>
      </w:r>
      <w:r w:rsidR="006B6D67" w:rsidRPr="00EE5E43">
        <w:rPr>
          <w:rFonts w:ascii="Arial" w:hAnsi="Arial" w:cs="Arial"/>
          <w:noProof/>
        </w:rPr>
        <w:t xml:space="preserve">musí být </w:t>
      </w:r>
      <w:r w:rsidRPr="00EE5E43">
        <w:rPr>
          <w:rFonts w:ascii="Arial" w:hAnsi="Arial" w:cs="Arial"/>
          <w:noProof/>
        </w:rPr>
        <w:t xml:space="preserve">minimálně 15 A. </w:t>
      </w:r>
    </w:p>
    <w:p w14:paraId="0C2635FB" w14:textId="77777777" w:rsidR="00F80ACF" w:rsidRPr="00EE5E43" w:rsidRDefault="00F80ACF" w:rsidP="007A209D">
      <w:pPr>
        <w:spacing w:before="60"/>
        <w:jc w:val="both"/>
        <w:rPr>
          <w:rFonts w:ascii="Arial" w:hAnsi="Arial" w:cs="Arial"/>
          <w:noProof/>
          <w:u w:val="single"/>
        </w:rPr>
      </w:pPr>
    </w:p>
    <w:p w14:paraId="0C2635FC" w14:textId="77777777" w:rsidR="00F80ACF" w:rsidRPr="00EE5E43" w:rsidRDefault="00F80ACF" w:rsidP="00F80ACF">
      <w:pPr>
        <w:pStyle w:val="Nadpis2"/>
        <w:rPr>
          <w:rFonts w:ascii="Arial" w:hAnsi="Arial" w:cs="Arial"/>
          <w:snapToGrid w:val="0"/>
          <w:color w:val="000000"/>
          <w:sz w:val="20"/>
          <w:u w:val="single"/>
        </w:rPr>
      </w:pPr>
      <w:bookmarkStart w:id="22" w:name="_Toc532465413"/>
      <w:bookmarkStart w:id="23" w:name="_Toc440973"/>
      <w:r w:rsidRPr="00EE5E43">
        <w:rPr>
          <w:rFonts w:ascii="Arial" w:hAnsi="Arial" w:cs="Arial"/>
          <w:snapToGrid w:val="0"/>
          <w:color w:val="000000"/>
          <w:sz w:val="20"/>
          <w:u w:val="single"/>
        </w:rPr>
        <w:t>Svorky pro měření a zapojení proudů a napětí</w:t>
      </w:r>
      <w:bookmarkEnd w:id="22"/>
      <w:bookmarkEnd w:id="23"/>
    </w:p>
    <w:p w14:paraId="0C2635FD" w14:textId="77777777" w:rsidR="00F80ACF" w:rsidRPr="00EE5E43" w:rsidRDefault="00F80ACF" w:rsidP="00F80ACF">
      <w:pPr>
        <w:jc w:val="both"/>
        <w:rPr>
          <w:rFonts w:ascii="Arial" w:hAnsi="Arial" w:cs="Arial"/>
          <w:snapToGrid w:val="0"/>
          <w:color w:val="000000"/>
        </w:rPr>
      </w:pPr>
      <w:r w:rsidRPr="00EE5E43">
        <w:rPr>
          <w:rFonts w:ascii="Arial" w:hAnsi="Arial" w:cs="Arial"/>
          <w:snapToGrid w:val="0"/>
          <w:color w:val="000000"/>
        </w:rPr>
        <w:t xml:space="preserve">Vodiče pro měření proudu a napětí budou z VN rozváděče vyvedeny do nadstavbové skříně napřímo bez konektorového propojení. </w:t>
      </w:r>
    </w:p>
    <w:p w14:paraId="0C2635FE" w14:textId="77777777" w:rsidR="00F80ACF" w:rsidRPr="00EE5E43" w:rsidRDefault="00F80ACF" w:rsidP="00F80ACF">
      <w:pPr>
        <w:spacing w:before="80"/>
        <w:jc w:val="both"/>
        <w:rPr>
          <w:rFonts w:ascii="Arial" w:hAnsi="Arial" w:cs="Arial"/>
          <w:snapToGrid w:val="0"/>
          <w:color w:val="000000"/>
        </w:rPr>
      </w:pPr>
      <w:r w:rsidRPr="00EE5E43">
        <w:rPr>
          <w:rFonts w:ascii="Arial" w:hAnsi="Arial" w:cs="Arial"/>
          <w:snapToGrid w:val="0"/>
          <w:color w:val="000000"/>
        </w:rPr>
        <w:t>Při měření U a I pomocí PTP a PTN bude zapojení a svorky následující:</w:t>
      </w:r>
    </w:p>
    <w:p w14:paraId="0C2635FF" w14:textId="6B667CB4" w:rsidR="00F80ACF" w:rsidRPr="00EE5E43" w:rsidRDefault="00F80ACF" w:rsidP="00F80ACF">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lastRenderedPageBreak/>
        <w:t xml:space="preserve">U pole vývodu s odpínačem musí být proudy v nadstavbě vyvedeny na svorky a poté do analogových vstupů </w:t>
      </w:r>
      <w:r w:rsidR="00253B88">
        <w:rPr>
          <w:rFonts w:ascii="Arial" w:hAnsi="Arial" w:cs="Arial"/>
          <w:snapToGrid w:val="0"/>
          <w:color w:val="000000"/>
        </w:rPr>
        <w:t>RTU</w:t>
      </w:r>
      <w:r w:rsidRPr="00EE5E43">
        <w:rPr>
          <w:rFonts w:ascii="Arial" w:hAnsi="Arial" w:cs="Arial"/>
          <w:snapToGrid w:val="0"/>
          <w:color w:val="000000"/>
        </w:rPr>
        <w:t xml:space="preserve">.  Proudové svorky musí být možno přednostně na straně měničů vyzkratovat a poté rozpojit vyzkratovanou stranu svorky od strany připojení do </w:t>
      </w:r>
      <w:r w:rsidR="00253B88">
        <w:rPr>
          <w:rFonts w:ascii="Arial" w:hAnsi="Arial" w:cs="Arial"/>
          <w:snapToGrid w:val="0"/>
          <w:color w:val="000000"/>
        </w:rPr>
        <w:t>RTU</w:t>
      </w:r>
      <w:r w:rsidRPr="00EE5E43">
        <w:rPr>
          <w:rFonts w:ascii="Arial" w:hAnsi="Arial" w:cs="Arial"/>
          <w:snapToGrid w:val="0"/>
          <w:color w:val="000000"/>
        </w:rPr>
        <w:t>. Svorky musí umožnit připojení zkušebních dutinek na obou stranách.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w:t>
      </w:r>
    </w:p>
    <w:p w14:paraId="0C263600" w14:textId="77777777" w:rsidR="002E43C7" w:rsidRPr="00EE5E43" w:rsidRDefault="002E43C7" w:rsidP="002E43C7">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t>Napětí bude na poli vývodu s odpínačem přivedeno na napěťové svorky. Napěťové svorky musí být rozpojitelné s možností umístění zkušební dutinky na obou stranách.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w:t>
      </w:r>
    </w:p>
    <w:p w14:paraId="0C263601" w14:textId="77777777" w:rsidR="002E43C7" w:rsidRPr="00EE5E43" w:rsidRDefault="002E43C7" w:rsidP="00F80ACF">
      <w:pPr>
        <w:tabs>
          <w:tab w:val="left" w:pos="284"/>
        </w:tabs>
        <w:spacing w:before="80"/>
        <w:ind w:left="284"/>
        <w:jc w:val="both"/>
        <w:rPr>
          <w:rFonts w:ascii="Arial" w:hAnsi="Arial" w:cs="Arial"/>
          <w:snapToGrid w:val="0"/>
          <w:color w:val="000000"/>
        </w:rPr>
      </w:pPr>
    </w:p>
    <w:p w14:paraId="0C263602" w14:textId="77777777" w:rsidR="00F80ACF" w:rsidRPr="00EE5E43" w:rsidRDefault="00F80ACF" w:rsidP="00F80ACF">
      <w:pPr>
        <w:tabs>
          <w:tab w:val="left" w:pos="284"/>
        </w:tabs>
        <w:spacing w:before="80"/>
        <w:ind w:left="284"/>
        <w:jc w:val="both"/>
        <w:rPr>
          <w:rFonts w:ascii="Arial" w:hAnsi="Arial" w:cs="Arial"/>
          <w:snapToGrid w:val="0"/>
          <w:color w:val="000000"/>
        </w:rPr>
      </w:pPr>
      <w:r w:rsidRPr="00EE5E43">
        <w:rPr>
          <w:rFonts w:ascii="Arial" w:hAnsi="Arial" w:cs="Arial"/>
          <w:snapToGrid w:val="0"/>
          <w:color w:val="000000"/>
        </w:rPr>
        <w:t>U pole vývodu s vypínačem musí být proudy vyvedeny na svorky a pak do testovací zásuvky a poté připojeny do IED. Svorky na vyvedení proudů musí být průběžné, bez možnosti rozpojení, vyzkratování ani možnosti připojení zkušebních dutinek. Proudová přetížitelnost svorky musí být minimálně 55 A, musí být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w:t>
      </w:r>
      <w:r w:rsidRPr="00EE5E43">
        <w:rPr>
          <w:rFonts w:ascii="Arial" w:hAnsi="Arial" w:cs="Arial"/>
          <w:snapToGrid w:val="0"/>
          <w:color w:val="000000"/>
          <w:vertAlign w:val="superscript"/>
        </w:rPr>
        <w:t xml:space="preserve"> </w:t>
      </w:r>
      <w:r w:rsidRPr="00EE5E43">
        <w:rPr>
          <w:rFonts w:ascii="Arial" w:hAnsi="Arial" w:cs="Arial"/>
          <w:snapToGrid w:val="0"/>
          <w:color w:val="000000"/>
        </w:rPr>
        <w:t xml:space="preserve">Funkci vyzkratování, rozpojení a připojení zkušebních dutinek zajišťuje testovací zásuvka a zástrčka. Testovací zásuvka musí zajistit při zasouvání testovací zástrčky nejprve automatické vyzkratování proudových měničů a až poté rozpojení od analogových vstupů IED. Při vysunutí testovací zástrčky se musí naopak nejprve připojit analogové vstupy IED k proudovým měničům a </w:t>
      </w:r>
      <w:r w:rsidR="002E43C7" w:rsidRPr="00EE5E43">
        <w:rPr>
          <w:rFonts w:ascii="Arial" w:hAnsi="Arial" w:cs="Arial"/>
          <w:snapToGrid w:val="0"/>
          <w:color w:val="000000"/>
        </w:rPr>
        <w:t>až poté se odpojí vyzkratování.</w:t>
      </w:r>
    </w:p>
    <w:p w14:paraId="0C263603" w14:textId="77777777" w:rsidR="00701DAF" w:rsidRPr="00EE5E43" w:rsidRDefault="002E43C7" w:rsidP="00701DAF">
      <w:pPr>
        <w:spacing w:before="80"/>
        <w:ind w:left="284"/>
        <w:jc w:val="both"/>
        <w:rPr>
          <w:rFonts w:ascii="Arial" w:hAnsi="Arial" w:cs="Arial"/>
          <w:snapToGrid w:val="0"/>
          <w:color w:val="000000"/>
        </w:rPr>
      </w:pPr>
      <w:r w:rsidRPr="00EE5E43">
        <w:rPr>
          <w:rFonts w:ascii="Arial" w:hAnsi="Arial" w:cs="Arial"/>
          <w:snapToGrid w:val="0"/>
          <w:color w:val="000000"/>
        </w:rPr>
        <w:t>Napětí bude na poli vývodu s vypínačem přivedeno na napěťové svorky. Svorky na vyvedení napětí jsou průběžné, bez možnosti rozpojení.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w:t>
      </w:r>
      <w:r w:rsidR="00701DAF" w:rsidRPr="00EE5E43">
        <w:rPr>
          <w:rFonts w:ascii="Arial" w:hAnsi="Arial" w:cs="Arial"/>
          <w:snapToGrid w:val="0"/>
          <w:color w:val="000000"/>
        </w:rPr>
        <w:t xml:space="preserve">Z těchto svorek bude napětí přivedeno do druhé testovací zásuvky a poté připojeno do IED. </w:t>
      </w:r>
      <w:r w:rsidRPr="00EE5E43">
        <w:rPr>
          <w:rFonts w:ascii="Arial" w:hAnsi="Arial" w:cs="Arial"/>
          <w:snapToGrid w:val="0"/>
          <w:color w:val="000000"/>
        </w:rPr>
        <w:t>Funkci rozpojení napěťových měničů od vstupů IED a připojení zkušebních dutinek zajišťuje automaticky druhá testovací zásuvka při zasunutí testovací zástrčky. Do druhé testovací zásuvky musí být současně s měřením napětí přivedeny i vypínací a zapínací obvody vypínače. Obvody vypínače budou do testovací zásuvky přivedeny přímo ze svorek rozhraní VN rozváděč – nadstavba a až poté přes svorkovnici ovládání připojeny do IED.</w:t>
      </w:r>
      <w:r w:rsidR="00701DAF" w:rsidRPr="00EE5E43">
        <w:rPr>
          <w:rFonts w:ascii="Arial" w:hAnsi="Arial" w:cs="Arial"/>
          <w:snapToGrid w:val="0"/>
          <w:color w:val="000000"/>
        </w:rPr>
        <w:t xml:space="preserve"> Testovací zásuvky budou umístěny ve dveřích n</w:t>
      </w:r>
      <w:r w:rsidR="00F444FC" w:rsidRPr="00EE5E43">
        <w:rPr>
          <w:rFonts w:ascii="Arial" w:hAnsi="Arial" w:cs="Arial"/>
          <w:snapToGrid w:val="0"/>
          <w:color w:val="000000"/>
        </w:rPr>
        <w:t>ads</w:t>
      </w:r>
      <w:r w:rsidR="00701DAF" w:rsidRPr="00EE5E43">
        <w:rPr>
          <w:rFonts w:ascii="Arial" w:hAnsi="Arial" w:cs="Arial"/>
          <w:snapToGrid w:val="0"/>
          <w:color w:val="000000"/>
        </w:rPr>
        <w:t xml:space="preserve">tavby vypínačového pole pod IED. </w:t>
      </w:r>
    </w:p>
    <w:p w14:paraId="0C263604" w14:textId="77777777" w:rsidR="002E43C7" w:rsidRPr="00EE5E43" w:rsidRDefault="002E43C7" w:rsidP="002E43C7">
      <w:pPr>
        <w:tabs>
          <w:tab w:val="left" w:pos="284"/>
        </w:tabs>
        <w:spacing w:before="80"/>
        <w:ind w:left="284"/>
        <w:jc w:val="both"/>
        <w:rPr>
          <w:rFonts w:ascii="Arial" w:hAnsi="Arial" w:cs="Arial"/>
          <w:snapToGrid w:val="0"/>
          <w:color w:val="000000"/>
        </w:rPr>
      </w:pPr>
    </w:p>
    <w:p w14:paraId="0C263605" w14:textId="77777777" w:rsidR="00701DAF" w:rsidRPr="00EE5E43" w:rsidRDefault="006F1197" w:rsidP="00701DAF">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t>V poli měření bude napětí měřeno z napěťového měniče. Napěťové svorky musí být rozpojitelné s možností umístění zkušební dutinky na obou stranách.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w:t>
      </w:r>
      <w:r w:rsidR="00701DAF" w:rsidRPr="00EE5E43">
        <w:rPr>
          <w:rFonts w:ascii="Arial" w:hAnsi="Arial" w:cs="Arial"/>
          <w:snapToGrid w:val="0"/>
          <w:color w:val="000000"/>
        </w:rPr>
        <w:t>Sekundární výstup PTN bude přes jištění rozveden přes napěťové svorky do ostatních polí sestavy rozvaděčů VN.</w:t>
      </w:r>
    </w:p>
    <w:p w14:paraId="0C263606" w14:textId="77777777" w:rsidR="00701DAF" w:rsidRPr="00EE5E43" w:rsidRDefault="00701DAF" w:rsidP="00F80ACF">
      <w:pPr>
        <w:tabs>
          <w:tab w:val="left" w:pos="284"/>
        </w:tabs>
        <w:spacing w:before="80"/>
        <w:ind w:left="284"/>
        <w:jc w:val="both"/>
        <w:rPr>
          <w:rFonts w:ascii="Arial" w:hAnsi="Arial" w:cs="Arial"/>
          <w:snapToGrid w:val="0"/>
          <w:color w:val="000000"/>
        </w:rPr>
      </w:pPr>
    </w:p>
    <w:p w14:paraId="0C263607" w14:textId="77777777" w:rsidR="00F80ACF" w:rsidRPr="00EE5E43" w:rsidRDefault="00F80ACF" w:rsidP="00701DAF">
      <w:pPr>
        <w:spacing w:before="80"/>
        <w:jc w:val="both"/>
        <w:rPr>
          <w:rFonts w:ascii="Arial" w:hAnsi="Arial" w:cs="Arial"/>
          <w:snapToGrid w:val="0"/>
          <w:color w:val="000000"/>
        </w:rPr>
      </w:pPr>
      <w:r w:rsidRPr="00EE5E43">
        <w:rPr>
          <w:rFonts w:ascii="Arial" w:hAnsi="Arial" w:cs="Arial"/>
          <w:snapToGrid w:val="0"/>
          <w:color w:val="000000"/>
        </w:rPr>
        <w:t>Uzel z klasických PTP a PTN bude vyveden vždy na straně měničů.</w:t>
      </w:r>
    </w:p>
    <w:p w14:paraId="0C263608" w14:textId="77777777" w:rsidR="00F80ACF" w:rsidRPr="00EE5E43" w:rsidRDefault="00F80ACF" w:rsidP="007A209D">
      <w:pPr>
        <w:spacing w:before="60"/>
        <w:jc w:val="both"/>
        <w:rPr>
          <w:rFonts w:ascii="Arial" w:hAnsi="Arial" w:cs="Arial"/>
          <w:noProof/>
          <w:u w:val="single"/>
        </w:rPr>
      </w:pPr>
    </w:p>
    <w:p w14:paraId="0C263609" w14:textId="77777777" w:rsidR="00701DAF" w:rsidRPr="00EE5E43" w:rsidRDefault="00701DAF" w:rsidP="00701DAF">
      <w:pPr>
        <w:pStyle w:val="Nadpis2"/>
        <w:rPr>
          <w:rFonts w:ascii="Arial" w:hAnsi="Arial" w:cs="Arial"/>
          <w:snapToGrid w:val="0"/>
          <w:color w:val="000000"/>
          <w:sz w:val="20"/>
          <w:u w:val="single"/>
        </w:rPr>
      </w:pPr>
      <w:r w:rsidRPr="00EE5E43">
        <w:rPr>
          <w:rFonts w:ascii="Arial" w:hAnsi="Arial" w:cs="Arial"/>
          <w:snapToGrid w:val="0"/>
          <w:color w:val="000000"/>
          <w:sz w:val="20"/>
          <w:u w:val="single"/>
        </w:rPr>
        <w:t>Svorky pro napájení z PTN</w:t>
      </w:r>
    </w:p>
    <w:p w14:paraId="0C26360A" w14:textId="77777777" w:rsidR="00913E45" w:rsidRPr="00EE5E43" w:rsidRDefault="00F444FC" w:rsidP="00913E45">
      <w:pPr>
        <w:rPr>
          <w:rFonts w:ascii="Arial" w:hAnsi="Arial" w:cs="Arial"/>
          <w:snapToGrid w:val="0"/>
          <w:color w:val="000000"/>
        </w:rPr>
      </w:pPr>
      <w:r w:rsidRPr="00EE5E43">
        <w:rPr>
          <w:rFonts w:ascii="Arial" w:hAnsi="Arial" w:cs="Arial"/>
          <w:snapToGrid w:val="0"/>
          <w:color w:val="000000"/>
        </w:rPr>
        <w:t>Při požadavku na napájení vlastní spotřeby z PTN bude tento měnič umístěn v poli měření.</w:t>
      </w:r>
      <w:r w:rsidR="00701DAF" w:rsidRPr="00EE5E43">
        <w:rPr>
          <w:rFonts w:ascii="Arial" w:hAnsi="Arial" w:cs="Arial"/>
          <w:snapToGrid w:val="0"/>
          <w:color w:val="000000"/>
        </w:rPr>
        <w:t xml:space="preserve"> </w:t>
      </w:r>
      <w:r w:rsidR="00913E45" w:rsidRPr="00EE5E43">
        <w:rPr>
          <w:rFonts w:ascii="Arial" w:hAnsi="Arial" w:cs="Arial"/>
          <w:snapToGrid w:val="0"/>
          <w:color w:val="000000"/>
        </w:rPr>
        <w:t>Napěťové svorky musí být průchozí a musí mít možnost vzájemného propojení zástrčnými můstky. Proudová přetížitelnost svorky musí být minimálně 40 A. Svorky budou stejné jako u napájecích smyček mezi jednotlivými poli nadstavby. Napěťové svorky nebudou rozpojitelné.</w:t>
      </w:r>
    </w:p>
    <w:p w14:paraId="0C26360B" w14:textId="77777777" w:rsidR="00701DAF" w:rsidRPr="00EE5E43" w:rsidRDefault="00701DAF" w:rsidP="0021627C">
      <w:pPr>
        <w:tabs>
          <w:tab w:val="left" w:pos="426"/>
        </w:tabs>
        <w:spacing w:before="80"/>
        <w:jc w:val="both"/>
        <w:rPr>
          <w:rFonts w:ascii="Arial" w:hAnsi="Arial" w:cs="Arial"/>
          <w:snapToGrid w:val="0"/>
          <w:color w:val="000000"/>
        </w:rPr>
      </w:pPr>
      <w:r w:rsidRPr="00EE5E43">
        <w:rPr>
          <w:rFonts w:ascii="Arial" w:hAnsi="Arial" w:cs="Arial"/>
          <w:snapToGrid w:val="0"/>
          <w:color w:val="000000"/>
        </w:rPr>
        <w:t xml:space="preserve">Sekundární výstup PTN </w:t>
      </w:r>
      <w:r w:rsidR="0021627C" w:rsidRPr="00EE5E43">
        <w:rPr>
          <w:rFonts w:ascii="Arial" w:hAnsi="Arial" w:cs="Arial"/>
          <w:snapToGrid w:val="0"/>
          <w:color w:val="000000"/>
        </w:rPr>
        <w:t>musí být</w:t>
      </w:r>
      <w:r w:rsidRPr="00EE5E43">
        <w:rPr>
          <w:rFonts w:ascii="Arial" w:hAnsi="Arial" w:cs="Arial"/>
          <w:snapToGrid w:val="0"/>
          <w:color w:val="000000"/>
        </w:rPr>
        <w:t xml:space="preserve"> jištěn</w:t>
      </w:r>
      <w:r w:rsidR="0021627C" w:rsidRPr="00EE5E43">
        <w:rPr>
          <w:rFonts w:ascii="Arial" w:hAnsi="Arial" w:cs="Arial"/>
          <w:snapToGrid w:val="0"/>
          <w:color w:val="000000"/>
        </w:rPr>
        <w:t>ý</w:t>
      </w:r>
      <w:r w:rsidRPr="00EE5E43">
        <w:rPr>
          <w:rFonts w:ascii="Arial" w:hAnsi="Arial" w:cs="Arial"/>
          <w:snapToGrid w:val="0"/>
          <w:color w:val="000000"/>
        </w:rPr>
        <w:t>.</w:t>
      </w:r>
    </w:p>
    <w:p w14:paraId="0C26360C" w14:textId="77777777" w:rsidR="00913E45" w:rsidRPr="00EE5E43" w:rsidRDefault="00913E45" w:rsidP="0021627C">
      <w:pPr>
        <w:tabs>
          <w:tab w:val="left" w:pos="426"/>
        </w:tabs>
        <w:spacing w:before="80"/>
        <w:jc w:val="both"/>
        <w:rPr>
          <w:rFonts w:ascii="Arial" w:hAnsi="Arial" w:cs="Arial"/>
          <w:snapToGrid w:val="0"/>
          <w:color w:val="000000"/>
        </w:rPr>
      </w:pPr>
    </w:p>
    <w:p w14:paraId="0C26360D" w14:textId="77777777" w:rsidR="00701DAF" w:rsidRPr="00EE5E43" w:rsidRDefault="00701DAF" w:rsidP="007A209D">
      <w:pPr>
        <w:spacing w:before="60"/>
        <w:jc w:val="both"/>
        <w:rPr>
          <w:rFonts w:ascii="Arial" w:hAnsi="Arial" w:cs="Arial"/>
          <w:noProof/>
          <w:u w:val="single"/>
        </w:rPr>
      </w:pPr>
    </w:p>
    <w:p w14:paraId="0C26360E" w14:textId="77777777" w:rsidR="00C43966" w:rsidRPr="00EE5E43" w:rsidRDefault="00C43966" w:rsidP="00C43966">
      <w:pPr>
        <w:spacing w:before="80"/>
        <w:jc w:val="both"/>
        <w:rPr>
          <w:rFonts w:ascii="Arial" w:hAnsi="Arial" w:cs="Arial"/>
          <w:snapToGrid w:val="0"/>
          <w:color w:val="000000"/>
        </w:rPr>
      </w:pPr>
      <w:r w:rsidRPr="00EE5E43">
        <w:rPr>
          <w:rFonts w:ascii="Arial" w:hAnsi="Arial" w:cs="Arial"/>
          <w:snapToGrid w:val="0"/>
          <w:color w:val="000000"/>
        </w:rPr>
        <w:t>Pro pole s</w:t>
      </w:r>
      <w:r w:rsidR="009F013C" w:rsidRPr="00EE5E43">
        <w:rPr>
          <w:rFonts w:ascii="Arial" w:hAnsi="Arial" w:cs="Arial"/>
          <w:snapToGrid w:val="0"/>
          <w:color w:val="000000"/>
        </w:rPr>
        <w:t> </w:t>
      </w:r>
      <w:r w:rsidRPr="00EE5E43">
        <w:rPr>
          <w:rFonts w:ascii="Arial" w:hAnsi="Arial" w:cs="Arial"/>
          <w:snapToGrid w:val="0"/>
          <w:color w:val="000000"/>
        </w:rPr>
        <w:t>vypínačem</w:t>
      </w:r>
      <w:r w:rsidR="009F013C" w:rsidRPr="00EE5E43">
        <w:rPr>
          <w:rFonts w:ascii="Arial" w:hAnsi="Arial" w:cs="Arial"/>
          <w:snapToGrid w:val="0"/>
          <w:color w:val="000000"/>
        </w:rPr>
        <w:t xml:space="preserve"> musí být dveře nástavby upraveny </w:t>
      </w:r>
      <w:r w:rsidR="00DA34EB" w:rsidRPr="00EE5E43">
        <w:rPr>
          <w:rFonts w:ascii="Arial" w:hAnsi="Arial" w:cs="Arial"/>
          <w:snapToGrid w:val="0"/>
          <w:color w:val="000000"/>
        </w:rPr>
        <w:t xml:space="preserve">a </w:t>
      </w:r>
      <w:r w:rsidRPr="00EE5E43">
        <w:rPr>
          <w:rFonts w:ascii="Arial" w:hAnsi="Arial" w:cs="Arial"/>
          <w:snapToGrid w:val="0"/>
          <w:color w:val="000000"/>
        </w:rPr>
        <w:t>osazen</w:t>
      </w:r>
      <w:r w:rsidR="00DA34EB" w:rsidRPr="00EE5E43">
        <w:rPr>
          <w:rFonts w:ascii="Arial" w:hAnsi="Arial" w:cs="Arial"/>
          <w:snapToGrid w:val="0"/>
          <w:color w:val="000000"/>
        </w:rPr>
        <w:t>y</w:t>
      </w:r>
      <w:r w:rsidRPr="00EE5E43">
        <w:rPr>
          <w:rFonts w:ascii="Arial" w:hAnsi="Arial" w:cs="Arial"/>
          <w:snapToGrid w:val="0"/>
          <w:color w:val="000000"/>
        </w:rPr>
        <w:t xml:space="preserve"> IED</w:t>
      </w:r>
      <w:r w:rsidR="00DA34EB" w:rsidRPr="00EE5E43">
        <w:rPr>
          <w:rFonts w:ascii="Arial" w:hAnsi="Arial" w:cs="Arial"/>
          <w:snapToGrid w:val="0"/>
          <w:color w:val="000000"/>
        </w:rPr>
        <w:t xml:space="preserve"> (dodávka zadavatele)</w:t>
      </w:r>
      <w:r w:rsidRPr="00EE5E43">
        <w:rPr>
          <w:rFonts w:ascii="Arial" w:hAnsi="Arial" w:cs="Arial"/>
          <w:snapToGrid w:val="0"/>
          <w:color w:val="000000"/>
        </w:rPr>
        <w:t xml:space="preserve"> s hlavní funkcí ochrany vývodu. Pod IED bude umístěna testovací zásuvka pro obvody měření proudů a testovací zásuvka pro obvody měření napětí včetně vyvedení vypínacího a zapínacího obvodu vypínače. Ve dveřích musí být dva paketové přepínače. První paketový přepínač je pro přepínání ovládání místně/dálkově. Místní</w:t>
      </w:r>
      <w:r w:rsidR="00DA34EB" w:rsidRPr="00EE5E43">
        <w:rPr>
          <w:rFonts w:ascii="Arial" w:hAnsi="Arial" w:cs="Arial"/>
          <w:snapToGrid w:val="0"/>
          <w:color w:val="000000"/>
        </w:rPr>
        <w:t xml:space="preserve"> </w:t>
      </w:r>
      <w:r w:rsidRPr="00EE5E43">
        <w:rPr>
          <w:rFonts w:ascii="Arial" w:hAnsi="Arial" w:cs="Arial"/>
          <w:snapToGrid w:val="0"/>
          <w:color w:val="000000"/>
        </w:rPr>
        <w:t>ovládání musí být signalizováno žlutou kontrolkou umístěné nad tímto paketovým přepínačem. Druhý paketový přepínač bude pro vypnutí napětí pro ovládání vypínače a napětí pohonu střadače. Signalizační napětí pro IED se tímto paket</w:t>
      </w:r>
      <w:r w:rsidR="00DA34EB" w:rsidRPr="00EE5E43">
        <w:rPr>
          <w:rFonts w:ascii="Arial" w:hAnsi="Arial" w:cs="Arial"/>
          <w:snapToGrid w:val="0"/>
          <w:color w:val="000000"/>
        </w:rPr>
        <w:t>ovým přepínačem vypínat nebude.</w:t>
      </w:r>
    </w:p>
    <w:p w14:paraId="0C26360F" w14:textId="019C9844" w:rsidR="00F444FC" w:rsidRDefault="00F444FC" w:rsidP="00C43966">
      <w:pPr>
        <w:spacing w:before="80"/>
        <w:jc w:val="both"/>
        <w:rPr>
          <w:rFonts w:ascii="Arial" w:hAnsi="Arial" w:cs="Arial"/>
          <w:snapToGrid w:val="0"/>
          <w:color w:val="000000"/>
        </w:rPr>
      </w:pPr>
    </w:p>
    <w:p w14:paraId="6F8A27CA" w14:textId="22256E57" w:rsidR="00FF34B1" w:rsidRDefault="00FF34B1" w:rsidP="00C43966">
      <w:pPr>
        <w:spacing w:before="80"/>
        <w:jc w:val="both"/>
        <w:rPr>
          <w:rFonts w:ascii="Arial" w:hAnsi="Arial" w:cs="Arial"/>
          <w:snapToGrid w:val="0"/>
          <w:color w:val="000000"/>
        </w:rPr>
      </w:pPr>
    </w:p>
    <w:p w14:paraId="1106CBA9" w14:textId="4CBFD3E2" w:rsidR="00FF34B1" w:rsidRDefault="00FF34B1" w:rsidP="00C43966">
      <w:pPr>
        <w:spacing w:before="80"/>
        <w:jc w:val="both"/>
        <w:rPr>
          <w:rFonts w:ascii="Arial" w:hAnsi="Arial" w:cs="Arial"/>
          <w:snapToGrid w:val="0"/>
          <w:color w:val="000000"/>
        </w:rPr>
      </w:pPr>
    </w:p>
    <w:p w14:paraId="7630557F" w14:textId="374CE585" w:rsidR="00FF34B1" w:rsidRDefault="00FF34B1" w:rsidP="00C43966">
      <w:pPr>
        <w:spacing w:before="80"/>
        <w:jc w:val="both"/>
        <w:rPr>
          <w:rFonts w:ascii="Arial" w:hAnsi="Arial" w:cs="Arial"/>
          <w:snapToGrid w:val="0"/>
          <w:color w:val="000000"/>
        </w:rPr>
      </w:pPr>
    </w:p>
    <w:p w14:paraId="1C0DE6E0" w14:textId="5C5EE4C2" w:rsidR="00FF34B1" w:rsidRDefault="00FF34B1" w:rsidP="00C43966">
      <w:pPr>
        <w:spacing w:before="80"/>
        <w:jc w:val="both"/>
        <w:rPr>
          <w:rFonts w:ascii="Arial" w:hAnsi="Arial" w:cs="Arial"/>
          <w:snapToGrid w:val="0"/>
          <w:color w:val="000000"/>
        </w:rPr>
      </w:pPr>
    </w:p>
    <w:p w14:paraId="3F7AC7F5" w14:textId="77777777" w:rsidR="00FF34B1" w:rsidRPr="00EE5E43" w:rsidRDefault="00FF34B1" w:rsidP="00C43966">
      <w:pPr>
        <w:spacing w:before="80"/>
        <w:jc w:val="both"/>
        <w:rPr>
          <w:rFonts w:ascii="Arial" w:hAnsi="Arial" w:cs="Arial"/>
          <w:snapToGrid w:val="0"/>
          <w:color w:val="000000"/>
        </w:rPr>
      </w:pPr>
    </w:p>
    <w:p w14:paraId="0C263610" w14:textId="77777777" w:rsidR="00DA34EB" w:rsidRPr="00EE5E43" w:rsidRDefault="00DA34EB" w:rsidP="00C43966">
      <w:pPr>
        <w:spacing w:before="80"/>
        <w:jc w:val="both"/>
        <w:rPr>
          <w:rFonts w:ascii="Arial" w:hAnsi="Arial" w:cs="Arial"/>
          <w:snapToGrid w:val="0"/>
          <w:color w:val="000000"/>
        </w:rPr>
      </w:pPr>
      <w:r w:rsidRPr="00EE5E43">
        <w:rPr>
          <w:rFonts w:ascii="Arial" w:hAnsi="Arial" w:cs="Arial"/>
          <w:snapToGrid w:val="0"/>
          <w:color w:val="000000"/>
        </w:rPr>
        <w:lastRenderedPageBreak/>
        <w:t>Obrázek rozmístění přístrojů na dveřích pole s</w:t>
      </w:r>
      <w:r w:rsidR="0021627C" w:rsidRPr="00EE5E43">
        <w:rPr>
          <w:rFonts w:ascii="Arial" w:hAnsi="Arial" w:cs="Arial"/>
          <w:snapToGrid w:val="0"/>
          <w:color w:val="000000"/>
        </w:rPr>
        <w:t> </w:t>
      </w:r>
      <w:r w:rsidRPr="00EE5E43">
        <w:rPr>
          <w:rFonts w:ascii="Arial" w:hAnsi="Arial" w:cs="Arial"/>
          <w:snapToGrid w:val="0"/>
          <w:color w:val="000000"/>
        </w:rPr>
        <w:t>vypínačem</w:t>
      </w:r>
      <w:r w:rsidR="0021627C" w:rsidRPr="00EE5E43">
        <w:rPr>
          <w:rFonts w:ascii="Arial" w:hAnsi="Arial" w:cs="Arial"/>
          <w:snapToGrid w:val="0"/>
          <w:color w:val="000000"/>
        </w:rPr>
        <w:t>:</w:t>
      </w:r>
    </w:p>
    <w:p w14:paraId="0C263611" w14:textId="77777777" w:rsidR="00C43966" w:rsidRPr="00EE5E43" w:rsidRDefault="00C43966" w:rsidP="00C43966">
      <w:pPr>
        <w:spacing w:before="80"/>
        <w:jc w:val="both"/>
        <w:rPr>
          <w:rFonts w:ascii="Arial" w:hAnsi="Arial" w:cs="Arial"/>
          <w:snapToGrid w:val="0"/>
          <w:color w:val="000000"/>
        </w:rPr>
      </w:pPr>
    </w:p>
    <w:p w14:paraId="0C263612" w14:textId="77777777" w:rsidR="00C43966" w:rsidRPr="00EE5E43" w:rsidRDefault="00C43966" w:rsidP="00C43966">
      <w:pPr>
        <w:spacing w:before="80"/>
        <w:jc w:val="both"/>
        <w:rPr>
          <w:rFonts w:ascii="Arial" w:hAnsi="Arial" w:cs="Arial"/>
          <w:snapToGrid w:val="0"/>
          <w:color w:val="000000"/>
        </w:rPr>
      </w:pPr>
      <w:r w:rsidRPr="00EE5E43">
        <w:rPr>
          <w:rFonts w:ascii="Arial" w:hAnsi="Arial" w:cs="Arial"/>
          <w:noProof/>
          <w:color w:val="000000"/>
        </w:rPr>
        <mc:AlternateContent>
          <mc:Choice Requires="wpc">
            <w:drawing>
              <wp:inline distT="0" distB="0" distL="0" distR="0" wp14:anchorId="0C2636D0" wp14:editId="0C2636D1">
                <wp:extent cx="5699760" cy="1965960"/>
                <wp:effectExtent l="0" t="0" r="0" b="0"/>
                <wp:docPr id="13" name="Plátno 1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33" name="Skupina 133"/>
                        <wpg:cNvGrpSpPr/>
                        <wpg:grpSpPr>
                          <a:xfrm>
                            <a:off x="615956" y="692"/>
                            <a:ext cx="4718044" cy="1929940"/>
                            <a:chOff x="708314" y="99752"/>
                            <a:chExt cx="4718044" cy="1929940"/>
                          </a:xfrm>
                        </wpg:grpSpPr>
                        <wps:wsp>
                          <wps:cNvPr id="14" name="Obdélník 14"/>
                          <wps:cNvSpPr/>
                          <wps:spPr>
                            <a:xfrm>
                              <a:off x="2394066" y="99752"/>
                              <a:ext cx="1356360" cy="1866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Obdélník 274"/>
                          <wps:cNvSpPr/>
                          <wps:spPr>
                            <a:xfrm>
                              <a:off x="2856006" y="602672"/>
                              <a:ext cx="322920" cy="6905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5" name="Obdélník 275"/>
                          <wps:cNvSpPr/>
                          <wps:spPr>
                            <a:xfrm>
                              <a:off x="2547396" y="1552293"/>
                              <a:ext cx="361020" cy="1705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6" name="Obdélník 276"/>
                          <wps:cNvSpPr/>
                          <wps:spPr>
                            <a:xfrm>
                              <a:off x="3030880" y="1552293"/>
                              <a:ext cx="277586" cy="1701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23" name="Skupina 23"/>
                          <wpg:cNvGrpSpPr/>
                          <wpg:grpSpPr>
                            <a:xfrm>
                              <a:off x="3400533" y="1277126"/>
                              <a:ext cx="135527" cy="136430"/>
                              <a:chOff x="3499213" y="1391580"/>
                              <a:chExt cx="135527" cy="136430"/>
                            </a:xfrm>
                          </wpg:grpSpPr>
                          <wps:wsp>
                            <wps:cNvPr id="283" name="Obdélník 283"/>
                            <wps:cNvSpPr/>
                            <wps:spPr>
                              <a:xfrm>
                                <a:off x="3499213" y="139158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 name="Přímá spojnice 18"/>
                            <wps:cNvCnPr/>
                            <wps:spPr>
                              <a:xfrm>
                                <a:off x="3567750" y="145992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Rovnoramenný trojúhelník 20"/>
                            <wps:cNvSpPr/>
                            <wps:spPr>
                              <a:xfrm rot="18899527">
                                <a:off x="3525982" y="141766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84" name="Skupina 284"/>
                          <wpg:cNvGrpSpPr/>
                          <wpg:grpSpPr>
                            <a:xfrm>
                              <a:off x="3400533" y="1013812"/>
                              <a:ext cx="135255" cy="135890"/>
                              <a:chOff x="0" y="0"/>
                              <a:chExt cx="135527" cy="136430"/>
                            </a:xfrm>
                          </wpg:grpSpPr>
                          <wps:wsp>
                            <wps:cNvPr id="285" name="Obdélník 285"/>
                            <wps:cNvSpPr/>
                            <wps:spPr>
                              <a:xfrm>
                                <a:off x="0" y="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6" name="Přímá spojnice 286"/>
                            <wps:cNvCnPr/>
                            <wps:spPr>
                              <a:xfrm>
                                <a:off x="68537" y="6834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7" name="Rovnoramenný trojúhelník 287"/>
                            <wps:cNvSpPr/>
                            <wps:spPr>
                              <a:xfrm rot="18899527">
                                <a:off x="26769" y="2608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24" name="Ovál 24"/>
                          <wps:cNvSpPr/>
                          <wps:spPr>
                            <a:xfrm>
                              <a:off x="3407526" y="818572"/>
                              <a:ext cx="109220" cy="10541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Textové pole 128"/>
                          <wps:cNvSpPr txBox="1"/>
                          <wps:spPr>
                            <a:xfrm>
                              <a:off x="3872346" y="301335"/>
                              <a:ext cx="1129145" cy="242455"/>
                            </a:xfrm>
                            <a:prstGeom prst="rect">
                              <a:avLst/>
                            </a:prstGeom>
                            <a:solidFill>
                              <a:schemeClr val="lt1"/>
                            </a:solidFill>
                            <a:ln w="6350">
                              <a:noFill/>
                            </a:ln>
                          </wps:spPr>
                          <wps:txbx>
                            <w:txbxContent>
                              <w:p w14:paraId="0C2636F6" w14:textId="77777777" w:rsidR="00B62886" w:rsidRPr="00213FC4" w:rsidRDefault="00B62886" w:rsidP="00C43966">
                                <w:pPr>
                                  <w:rPr>
                                    <w:sz w:val="16"/>
                                    <w:szCs w:val="16"/>
                                  </w:rPr>
                                </w:pPr>
                                <w:r>
                                  <w:rPr>
                                    <w:sz w:val="16"/>
                                    <w:szCs w:val="16"/>
                                  </w:rPr>
                                  <w:t>Čelní panel 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 name="Přímá spojnice 131"/>
                          <wps:cNvCnPr>
                            <a:endCxn id="128" idx="1"/>
                          </wps:cNvCnPr>
                          <wps:spPr>
                            <a:xfrm flipV="1">
                              <a:off x="3124200" y="422563"/>
                              <a:ext cx="748146" cy="24858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8" name="Textové pole 128"/>
                          <wps:cNvSpPr txBox="1"/>
                          <wps:spPr>
                            <a:xfrm>
                              <a:off x="3872346" y="457093"/>
                              <a:ext cx="1554012" cy="350627"/>
                            </a:xfrm>
                            <a:prstGeom prst="rect">
                              <a:avLst/>
                            </a:prstGeom>
                            <a:solidFill>
                              <a:schemeClr val="lt1"/>
                            </a:solidFill>
                            <a:ln w="6350">
                              <a:noFill/>
                            </a:ln>
                          </wps:spPr>
                          <wps:txbx>
                            <w:txbxContent>
                              <w:p w14:paraId="0C2636F7"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 (žlutá)</w:t>
                                </w:r>
                              </w:p>
                              <w:p w14:paraId="0C2636F8"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9" name="Přímá spojnice 289"/>
                          <wps:cNvCnPr>
                            <a:stCxn id="24" idx="7"/>
                            <a:endCxn id="288" idx="1"/>
                          </wps:cNvCnPr>
                          <wps:spPr>
                            <a:xfrm flipV="1">
                              <a:off x="3500751" y="632407"/>
                              <a:ext cx="371595" cy="20160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0" name="Textové pole 128"/>
                          <wps:cNvSpPr txBox="1"/>
                          <wps:spPr>
                            <a:xfrm>
                              <a:off x="3824311" y="903215"/>
                              <a:ext cx="1433490" cy="350916"/>
                            </a:xfrm>
                            <a:prstGeom prst="rect">
                              <a:avLst/>
                            </a:prstGeom>
                            <a:solidFill>
                              <a:schemeClr val="lt1"/>
                            </a:solidFill>
                            <a:ln w="6350">
                              <a:noFill/>
                            </a:ln>
                          </wps:spPr>
                          <wps:txbx>
                            <w:txbxContent>
                              <w:p w14:paraId="0C2636F9"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6FA" w14:textId="77777777" w:rsidR="00B62886" w:rsidRDefault="00B62886" w:rsidP="00C43966">
                                <w:pPr>
                                  <w:pStyle w:val="Normln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1" name="Přímá spojnice 291"/>
                          <wps:cNvCnPr/>
                          <wps:spPr>
                            <a:xfrm flipV="1">
                              <a:off x="3553581" y="1043939"/>
                              <a:ext cx="325692" cy="390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2" name="Textové pole 128"/>
                          <wps:cNvSpPr txBox="1"/>
                          <wps:spPr>
                            <a:xfrm>
                              <a:off x="3824091" y="1182375"/>
                              <a:ext cx="1461418" cy="485019"/>
                            </a:xfrm>
                            <a:prstGeom prst="rect">
                              <a:avLst/>
                            </a:prstGeom>
                            <a:solidFill>
                              <a:schemeClr val="lt1"/>
                            </a:solidFill>
                            <a:ln w="6350">
                              <a:noFill/>
                            </a:ln>
                          </wps:spPr>
                          <wps:txbx>
                            <w:txbxContent>
                              <w:p w14:paraId="0C2636FB" w14:textId="77777777" w:rsidR="00B62886" w:rsidRPr="006B614A" w:rsidRDefault="00B62886" w:rsidP="00C43966">
                                <w:pPr>
                                  <w:rPr>
                                    <w:sz w:val="16"/>
                                    <w:szCs w:val="16"/>
                                  </w:rPr>
                                </w:pPr>
                                <w:r>
                                  <w:t> </w:t>
                                </w:r>
                                <w:r>
                                  <w:rPr>
                                    <w:sz w:val="16"/>
                                    <w:szCs w:val="16"/>
                                  </w:rPr>
                                  <w:t>Paketový přepínač pro vypnutí / zapnutí ovládacího napětí a napětí střadače</w:t>
                                </w:r>
                              </w:p>
                              <w:p w14:paraId="0C2636FC"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3" name="Přímá spojnice 293"/>
                          <wps:cNvCnPr/>
                          <wps:spPr>
                            <a:xfrm flipV="1">
                              <a:off x="3553581" y="1323346"/>
                              <a:ext cx="325120" cy="387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4" name="Textové pole 128"/>
                          <wps:cNvSpPr txBox="1"/>
                          <wps:spPr>
                            <a:xfrm>
                              <a:off x="3824091" y="1646498"/>
                              <a:ext cx="1461135" cy="383194"/>
                            </a:xfrm>
                            <a:prstGeom prst="rect">
                              <a:avLst/>
                            </a:prstGeom>
                            <a:solidFill>
                              <a:schemeClr val="lt1"/>
                            </a:solidFill>
                            <a:ln w="6350">
                              <a:noFill/>
                            </a:ln>
                          </wps:spPr>
                          <wps:txbx>
                            <w:txbxContent>
                              <w:p w14:paraId="0C2636FD" w14:textId="77777777" w:rsidR="00B62886" w:rsidRDefault="00B62886" w:rsidP="00C43966">
                                <w:pPr>
                                  <w:jc w:val="center"/>
                                  <w:rPr>
                                    <w:sz w:val="16"/>
                                    <w:szCs w:val="16"/>
                                  </w:rPr>
                                </w:pPr>
                                <w:r>
                                  <w:rPr>
                                    <w:sz w:val="16"/>
                                    <w:szCs w:val="16"/>
                                  </w:rPr>
                                  <w:t>Testovací zásuvka pro napětí a obvody vypínače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5" name="Přímá spojnice 295"/>
                          <wps:cNvCnPr/>
                          <wps:spPr>
                            <a:xfrm>
                              <a:off x="3192978" y="1659948"/>
                              <a:ext cx="679368" cy="13687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6" name="Textové pole 128"/>
                          <wps:cNvSpPr txBox="1"/>
                          <wps:spPr>
                            <a:xfrm>
                              <a:off x="708314" y="1547336"/>
                              <a:ext cx="1425286" cy="249490"/>
                            </a:xfrm>
                            <a:prstGeom prst="rect">
                              <a:avLst/>
                            </a:prstGeom>
                            <a:solidFill>
                              <a:schemeClr val="lt1"/>
                            </a:solidFill>
                            <a:ln w="6350">
                              <a:noFill/>
                            </a:ln>
                          </wps:spPr>
                          <wps:txbx>
                            <w:txbxContent>
                              <w:p w14:paraId="0C2636FE" w14:textId="77777777" w:rsidR="00B62886" w:rsidRDefault="00B62886" w:rsidP="00C43966">
                                <w:pPr>
                                  <w:jc w:val="right"/>
                                  <w:rPr>
                                    <w:sz w:val="16"/>
                                    <w:szCs w:val="16"/>
                                  </w:rPr>
                                </w:pPr>
                                <w:r>
                                  <w:rPr>
                                    <w:sz w:val="16"/>
                                    <w:szCs w:val="16"/>
                                  </w:rPr>
                                  <w:t>Testovací zásuvka pro proudy</w:t>
                                </w:r>
                              </w:p>
                              <w:p w14:paraId="0C2636FF" w14:textId="77777777" w:rsidR="00B62886" w:rsidRDefault="00B62886" w:rsidP="00C43966">
                                <w:pPr>
                                  <w:pStyle w:val="Normln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7" name="Přímá spojnice 297"/>
                          <wps:cNvCnPr/>
                          <wps:spPr>
                            <a:xfrm flipH="1">
                              <a:off x="2133600" y="1674321"/>
                              <a:ext cx="552945" cy="692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c:wpc>
                  </a:graphicData>
                </a:graphic>
              </wp:inline>
            </w:drawing>
          </mc:Choice>
          <mc:Fallback>
            <w:pict>
              <v:group w14:anchorId="0C2636D0" id="Plátno 13" o:spid="_x0000_s1026" editas="canvas" style="width:448.8pt;height:154.8pt;mso-position-horizontal-relative:char;mso-position-vertical-relative:line" coordsize="56997,19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997;height:19659;visibility:visible;mso-wrap-style:square">
                  <v:fill o:detectmouseclick="t"/>
                  <v:path o:connecttype="none"/>
                </v:shape>
                <v:group id="Skupina 133" o:spid="_x0000_s1028" style="position:absolute;left:6159;top:6;width:47181;height:19300" coordorigin="7083,997" coordsize="47180,19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Obdélník 14" o:spid="_x0000_s1029" style="position:absolute;left:23940;top:997;width:13564;height:18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" filled="f" strokecolor="black [3213]" strokeweight="2pt"/>
                  <v:rect id="Obdélník 274" o:spid="_x0000_s1030" style="position:absolute;left:28560;top:6026;width:3229;height:6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" filled="f" strokecolor="black [3213]" strokeweight="2pt"/>
                  <v:rect id="Obdélník 275" o:spid="_x0000_s1031" style="position:absolute;left:25473;top:15522;width:3611;height:1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" filled="f" strokecolor="black [3213]" strokeweight="2pt"/>
                  <v:rect id="Obdélník 276" o:spid="_x0000_s1032" style="position:absolute;left:30308;top:15522;width:2776;height:1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" filled="f" strokecolor="black [3213]" strokeweight="2pt"/>
                  <v:group id="Skupina 23" o:spid="_x0000_s1033" style="position:absolute;left:34005;top:12771;width:1355;height:1364" coordorigin="34992,13915" coordsize="1355,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Obdélník 283" o:spid="_x0000_s1034" style="position:absolute;left:34992;top:13915;width:1355;height:13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" filled="f" strokecolor="black [3213]" strokeweight="2pt"/>
                    <v:line id="Přímá spojnice 18" o:spid="_x0000_s1035" style="position:absolute;visibility:visible;mso-wrap-style:square" from="35677,14599" to="36004,14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" strokecolor="black [3213]" strokeweight="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20" o:spid="_x0000_s1036" type="#_x0000_t5" style="position:absolute;left:35259;top:14176;width:457;height:458;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" fillcolor="black [3213]" strokecolor="black [3213]" strokeweight="2pt"/>
                  </v:group>
                  <v:group id="Skupina 284" o:spid="_x0000_s1037" style="position:absolute;left:34005;top:10138;width:1352;height:1359" coordsize="135527,136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rect id="Obdélník 285" o:spid="_x0000_s1038" style="position:absolute;width:135527;height:136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" filled="f" strokecolor="black [3213]" strokeweight="2pt"/>
                    <v:line id="Přímá spojnice 286" o:spid="_x0000_s1039" style="position:absolute;visibility:visible;mso-wrap-style:square" from="68537,68343" to="101237,99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" strokecolor="black [3213]" strokeweight="5pt"/>
                    <v:shape id="Rovnoramenný trojúhelník 287" o:spid="_x0000_s1040" type="#_x0000_t5" style="position:absolute;left:26769;top:26086;width:45719;height:45719;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" fillcolor="black [3213]" strokecolor="black [3213]" strokeweight="2pt"/>
                  </v:group>
                  <v:oval id="Ovál 24" o:spid="_x0000_s1041" style="position:absolute;left:34075;top:8185;width:1092;height:10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" fillcolor="yellow" strokecolor="black [3213]" strokeweight="2pt"/>
                  <v:shapetype id="_x0000_t202" coordsize="21600,21600" o:spt="202" path="m,l,21600r21600,l21600,xe">
                    <v:stroke joinstyle="miter"/>
                    <v:path gradientshapeok="t" o:connecttype="rect"/>
                  </v:shapetype>
                  <v:shape id="Textové pole 128" o:spid="_x0000_s1042" type="#_x0000_t202" style="position:absolute;left:38723;top:3013;width:11291;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" fillcolor="white [3201]" stroked="f" strokeweight=".5pt">
                    <v:textbox>
                      <w:txbxContent>
                        <w:p w14:paraId="0C2636F6" w14:textId="77777777" w:rsidR="00B62886" w:rsidRPr="00213FC4" w:rsidRDefault="00B62886" w:rsidP="00C43966">
                          <w:pPr>
                            <w:rPr>
                              <w:sz w:val="16"/>
                              <w:szCs w:val="16"/>
                            </w:rPr>
                          </w:pPr>
                          <w:r>
                            <w:rPr>
                              <w:sz w:val="16"/>
                              <w:szCs w:val="16"/>
                            </w:rPr>
                            <w:t>Čelní panel IED</w:t>
                          </w:r>
                        </w:p>
                      </w:txbxContent>
                    </v:textbox>
                  </v:shape>
                  <v:line id="Přímá spojnice 131" o:spid="_x0000_s1043" style="position:absolute;flip:y;visibility:visible;mso-wrap-style:square" from="31242,4225" to="38723,6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" strokecolor="black [3213]"/>
                  <v:shape id="Textové pole 128" o:spid="_x0000_s1044" type="#_x0000_t202" style="position:absolute;left:38723;top:4570;width:15540;height:3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" fillcolor="white [3201]" stroked="f" strokeweight=".5pt">
                    <v:textbox>
                      <w:txbxContent>
                        <w:p w14:paraId="0C2636F7"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 (žlutá)</w:t>
                          </w:r>
                        </w:p>
                        <w:p w14:paraId="0C2636F8" w14:textId="77777777" w:rsidR="00B62886" w:rsidRDefault="00B62886" w:rsidP="00C43966">
                          <w:pPr>
                            <w:pStyle w:val="Normlnweb"/>
                            <w:spacing w:before="0" w:beforeAutospacing="0" w:after="0" w:afterAutospacing="0"/>
                          </w:pPr>
                        </w:p>
                      </w:txbxContent>
                    </v:textbox>
                  </v:shape>
                  <v:line id="Přímá spojnice 289" o:spid="_x0000_s1045" style="position:absolute;flip:y;visibility:visible;mso-wrap-style:square" from="35007,6324" to="38723,8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" strokecolor="black [3213]"/>
                  <v:shape id="Textové pole 128" o:spid="_x0000_s1046" type="#_x0000_t202" style="position:absolute;left:38243;top:9032;width:14335;height:3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" fillcolor="white [3201]" stroked="f" strokeweight=".5pt">
                    <v:textbox>
                      <w:txbxContent>
                        <w:p w14:paraId="0C2636F9"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6FA" w14:textId="77777777" w:rsidR="00B62886" w:rsidRDefault="00B62886" w:rsidP="00C43966">
                          <w:pPr>
                            <w:pStyle w:val="Normlnweb"/>
                            <w:spacing w:before="0" w:beforeAutospacing="0" w:after="0" w:afterAutospacing="0"/>
                          </w:pPr>
                          <w:r>
                            <w:rPr>
                              <w:rFonts w:eastAsia="Times New Roman"/>
                            </w:rPr>
                            <w:t> </w:t>
                          </w:r>
                        </w:p>
                      </w:txbxContent>
                    </v:textbox>
                  </v:shape>
                  <v:line id="Přímá spojnice 291" o:spid="_x0000_s1047" style="position:absolute;flip:y;visibility:visible;mso-wrap-style:square" from="35535,10439" to="38792,10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" strokecolor="black [3213]"/>
                  <v:shape id="Textové pole 128" o:spid="_x0000_s1048" type="#_x0000_t202" style="position:absolute;left:38240;top:11823;width:14615;height:4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" fillcolor="white [3201]" stroked="f" strokeweight=".5pt">
                    <v:textbox>
                      <w:txbxContent>
                        <w:p w14:paraId="0C2636FB" w14:textId="77777777" w:rsidR="00B62886" w:rsidRPr="006B614A" w:rsidRDefault="00B62886" w:rsidP="00C43966">
                          <w:pPr>
                            <w:rPr>
                              <w:sz w:val="16"/>
                              <w:szCs w:val="16"/>
                            </w:rPr>
                          </w:pPr>
                          <w:r>
                            <w:t> </w:t>
                          </w:r>
                          <w:r>
                            <w:rPr>
                              <w:sz w:val="16"/>
                              <w:szCs w:val="16"/>
                            </w:rPr>
                            <w:t>Paketový přepínač pro vypnutí / zapnutí ovládacího napětí a napětí střadače</w:t>
                          </w:r>
                        </w:p>
                        <w:p w14:paraId="0C2636FC" w14:textId="77777777" w:rsidR="00B62886" w:rsidRDefault="00B62886" w:rsidP="00C43966">
                          <w:pPr>
                            <w:pStyle w:val="Normlnweb"/>
                            <w:spacing w:before="0" w:beforeAutospacing="0" w:after="0" w:afterAutospacing="0"/>
                          </w:pPr>
                        </w:p>
                      </w:txbxContent>
                    </v:textbox>
                  </v:shape>
                  <v:line id="Přímá spojnice 293" o:spid="_x0000_s1049" style="position:absolute;flip:y;visibility:visible;mso-wrap-style:square" from="35535,13233" to="38787,13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" strokecolor="black [3213]"/>
                  <v:shape id="Textové pole 128" o:spid="_x0000_s1050" type="#_x0000_t202" style="position:absolute;left:38240;top:16464;width:14612;height:3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" fillcolor="white [3201]" stroked="f" strokeweight=".5pt">
                    <v:textbox>
                      <w:txbxContent>
                        <w:p w14:paraId="0C2636FD" w14:textId="77777777" w:rsidR="00B62886" w:rsidRDefault="00B62886" w:rsidP="00C43966">
                          <w:pPr>
                            <w:jc w:val="center"/>
                            <w:rPr>
                              <w:sz w:val="16"/>
                              <w:szCs w:val="16"/>
                            </w:rPr>
                          </w:pPr>
                          <w:r>
                            <w:rPr>
                              <w:sz w:val="16"/>
                              <w:szCs w:val="16"/>
                            </w:rPr>
                            <w:t>Testovací zásuvka pro napětí a obvody vypínače</w:t>
                          </w:r>
                        </w:p>
                      </w:txbxContent>
                    </v:textbox>
                  </v:shape>
                  <v:line id="Přímá spojnice 295" o:spid="_x0000_s1051" style="position:absolute;visibility:visible;mso-wrap-style:square" from="31929,16599" to="38723,17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" strokecolor="black [3213]"/>
                  <v:shape id="Textové pole 128" o:spid="_x0000_s1052" type="#_x0000_t202" style="position:absolute;left:7083;top:15473;width:14253;height:2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" fillcolor="white [3201]" stroked="f" strokeweight=".5pt">
                    <v:textbox>
                      <w:txbxContent>
                        <w:p w14:paraId="0C2636FE" w14:textId="77777777" w:rsidR="00B62886" w:rsidRDefault="00B62886" w:rsidP="00C43966">
                          <w:pPr>
                            <w:jc w:val="right"/>
                            <w:rPr>
                              <w:sz w:val="16"/>
                              <w:szCs w:val="16"/>
                            </w:rPr>
                          </w:pPr>
                          <w:r>
                            <w:rPr>
                              <w:sz w:val="16"/>
                              <w:szCs w:val="16"/>
                            </w:rPr>
                            <w:t>Testovací zásuvka pro proudy</w:t>
                          </w:r>
                        </w:p>
                        <w:p w14:paraId="0C2636FF" w14:textId="77777777" w:rsidR="00B62886" w:rsidRDefault="00B62886" w:rsidP="00C43966">
                          <w:pPr>
                            <w:pStyle w:val="Normlnweb"/>
                            <w:spacing w:before="0" w:beforeAutospacing="0" w:after="0" w:afterAutospacing="0"/>
                          </w:pPr>
                          <w:r>
                            <w:rPr>
                              <w:rFonts w:eastAsia="Times New Roman"/>
                            </w:rPr>
                            <w:t> </w:t>
                          </w:r>
                        </w:p>
                      </w:txbxContent>
                    </v:textbox>
                  </v:shape>
                  <v:line id="Přímá spojnice 297" o:spid="_x0000_s1053" style="position:absolute;flip:x;visibility:visible;mso-wrap-style:square" from="21336,16743" to="26865,16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" strokecolor="black [3213]"/>
                </v:group>
                <w10:anchorlock/>
              </v:group>
            </w:pict>
          </mc:Fallback>
        </mc:AlternateContent>
      </w:r>
    </w:p>
    <w:p w14:paraId="0C263613" w14:textId="77777777" w:rsidR="00C43966" w:rsidRPr="00EE5E43" w:rsidRDefault="00C43966" w:rsidP="00C43966">
      <w:pPr>
        <w:spacing w:before="80"/>
        <w:jc w:val="center"/>
        <w:rPr>
          <w:rFonts w:ascii="Arial" w:hAnsi="Arial" w:cs="Arial"/>
          <w:i/>
          <w:snapToGrid w:val="0"/>
          <w:color w:val="000000"/>
        </w:rPr>
      </w:pPr>
    </w:p>
    <w:p w14:paraId="0C263614" w14:textId="3CF0D510" w:rsidR="00DA34EB" w:rsidRPr="00EE5E43" w:rsidRDefault="00C43966" w:rsidP="00C43966">
      <w:pPr>
        <w:spacing w:before="80"/>
        <w:jc w:val="both"/>
        <w:rPr>
          <w:rFonts w:ascii="Arial" w:hAnsi="Arial" w:cs="Arial"/>
          <w:snapToGrid w:val="0"/>
          <w:color w:val="000000"/>
        </w:rPr>
      </w:pPr>
      <w:r w:rsidRPr="00EE5E43">
        <w:rPr>
          <w:rFonts w:ascii="Arial" w:hAnsi="Arial" w:cs="Arial"/>
          <w:snapToGrid w:val="0"/>
          <w:color w:val="000000"/>
        </w:rPr>
        <w:t>Pro pole s</w:t>
      </w:r>
      <w:r w:rsidR="00DA34EB" w:rsidRPr="00EE5E43">
        <w:rPr>
          <w:rFonts w:ascii="Arial" w:hAnsi="Arial" w:cs="Arial"/>
          <w:snapToGrid w:val="0"/>
          <w:color w:val="000000"/>
        </w:rPr>
        <w:t> </w:t>
      </w:r>
      <w:r w:rsidRPr="00EE5E43">
        <w:rPr>
          <w:rFonts w:ascii="Arial" w:hAnsi="Arial" w:cs="Arial"/>
          <w:snapToGrid w:val="0"/>
          <w:color w:val="000000"/>
        </w:rPr>
        <w:t>odpínačem</w:t>
      </w:r>
      <w:r w:rsidR="00DA34EB" w:rsidRPr="00EE5E43">
        <w:rPr>
          <w:rFonts w:ascii="Arial" w:hAnsi="Arial" w:cs="Arial"/>
          <w:snapToGrid w:val="0"/>
          <w:color w:val="000000"/>
        </w:rPr>
        <w:t xml:space="preserve"> musí být dveře nástavby upraveny a osazeny </w:t>
      </w:r>
      <w:r w:rsidRPr="00EE5E43">
        <w:rPr>
          <w:rFonts w:ascii="Arial" w:hAnsi="Arial" w:cs="Arial"/>
          <w:snapToGrid w:val="0"/>
          <w:color w:val="000000"/>
        </w:rPr>
        <w:t>kontrolk</w:t>
      </w:r>
      <w:r w:rsidR="00DA34EB" w:rsidRPr="00EE5E43">
        <w:rPr>
          <w:rFonts w:ascii="Arial" w:hAnsi="Arial" w:cs="Arial"/>
          <w:snapToGrid w:val="0"/>
          <w:color w:val="000000"/>
        </w:rPr>
        <w:t>ou</w:t>
      </w:r>
      <w:r w:rsidRPr="00EE5E43">
        <w:rPr>
          <w:rFonts w:ascii="Arial" w:hAnsi="Arial" w:cs="Arial"/>
          <w:snapToGrid w:val="0"/>
          <w:color w:val="000000"/>
        </w:rPr>
        <w:t xml:space="preserve"> místního ovládání, paketov</w:t>
      </w:r>
      <w:r w:rsidR="00DA34EB" w:rsidRPr="00EE5E43">
        <w:rPr>
          <w:rFonts w:ascii="Arial" w:hAnsi="Arial" w:cs="Arial"/>
          <w:snapToGrid w:val="0"/>
          <w:color w:val="000000"/>
        </w:rPr>
        <w:t>ého</w:t>
      </w:r>
      <w:r w:rsidRPr="00EE5E43">
        <w:rPr>
          <w:rFonts w:ascii="Arial" w:hAnsi="Arial" w:cs="Arial"/>
          <w:snapToGrid w:val="0"/>
          <w:color w:val="000000"/>
        </w:rPr>
        <w:t xml:space="preserve"> přepínač</w:t>
      </w:r>
      <w:r w:rsidR="00DA34EB" w:rsidRPr="00EE5E43">
        <w:rPr>
          <w:rFonts w:ascii="Arial" w:hAnsi="Arial" w:cs="Arial"/>
          <w:snapToGrid w:val="0"/>
          <w:color w:val="000000"/>
        </w:rPr>
        <w:t>e</w:t>
      </w:r>
      <w:r w:rsidRPr="00EE5E43">
        <w:rPr>
          <w:rFonts w:ascii="Arial" w:hAnsi="Arial" w:cs="Arial"/>
          <w:snapToGrid w:val="0"/>
          <w:color w:val="000000"/>
        </w:rPr>
        <w:t xml:space="preserve"> pro přepínání ovládání místně/dálkově a paketov</w:t>
      </w:r>
      <w:r w:rsidR="00DA34EB" w:rsidRPr="00EE5E43">
        <w:rPr>
          <w:rFonts w:ascii="Arial" w:hAnsi="Arial" w:cs="Arial"/>
          <w:snapToGrid w:val="0"/>
          <w:color w:val="000000"/>
        </w:rPr>
        <w:t>ého</w:t>
      </w:r>
      <w:r w:rsidRPr="00EE5E43">
        <w:rPr>
          <w:rFonts w:ascii="Arial" w:hAnsi="Arial" w:cs="Arial"/>
          <w:snapToGrid w:val="0"/>
          <w:color w:val="000000"/>
        </w:rPr>
        <w:t xml:space="preserve"> přepínač</w:t>
      </w:r>
      <w:r w:rsidR="00DA34EB" w:rsidRPr="00EE5E43">
        <w:rPr>
          <w:rFonts w:ascii="Arial" w:hAnsi="Arial" w:cs="Arial"/>
          <w:snapToGrid w:val="0"/>
          <w:color w:val="000000"/>
        </w:rPr>
        <w:t>e</w:t>
      </w:r>
      <w:r w:rsidRPr="00EE5E43">
        <w:rPr>
          <w:rFonts w:ascii="Arial" w:hAnsi="Arial" w:cs="Arial"/>
          <w:snapToGrid w:val="0"/>
          <w:color w:val="000000"/>
        </w:rPr>
        <w:t xml:space="preserve"> pro vypnutí napětí pro ovládání a napětí pro pohon odpínače. </w:t>
      </w:r>
    </w:p>
    <w:p w14:paraId="0C263615" w14:textId="77777777" w:rsidR="00C43966" w:rsidRPr="00EE5E43" w:rsidRDefault="00C43966" w:rsidP="00C43966">
      <w:pPr>
        <w:spacing w:before="80"/>
        <w:jc w:val="both"/>
        <w:rPr>
          <w:rFonts w:ascii="Arial" w:hAnsi="Arial" w:cs="Arial"/>
          <w:snapToGrid w:val="0"/>
          <w:color w:val="000000"/>
        </w:rPr>
      </w:pPr>
    </w:p>
    <w:p w14:paraId="0C263616" w14:textId="650E463C" w:rsidR="00DA34EB" w:rsidRPr="00EE5E43" w:rsidRDefault="00DA34EB" w:rsidP="00DA34EB">
      <w:pPr>
        <w:spacing w:before="80"/>
        <w:jc w:val="both"/>
        <w:rPr>
          <w:rFonts w:ascii="Arial" w:hAnsi="Arial" w:cs="Arial"/>
          <w:snapToGrid w:val="0"/>
          <w:color w:val="000000"/>
        </w:rPr>
      </w:pPr>
      <w:r w:rsidRPr="00EE5E43">
        <w:rPr>
          <w:rFonts w:ascii="Arial" w:hAnsi="Arial" w:cs="Arial"/>
          <w:snapToGrid w:val="0"/>
          <w:color w:val="000000"/>
        </w:rPr>
        <w:t xml:space="preserve">Obrázek rozmístění přístrojů </w:t>
      </w:r>
      <w:r w:rsidR="003E5F06">
        <w:rPr>
          <w:rFonts w:ascii="Arial" w:hAnsi="Arial" w:cs="Arial"/>
          <w:snapToGrid w:val="0"/>
          <w:color w:val="000000"/>
        </w:rPr>
        <w:t xml:space="preserve">a popisů </w:t>
      </w:r>
      <w:r w:rsidRPr="00EE5E43">
        <w:rPr>
          <w:rFonts w:ascii="Arial" w:hAnsi="Arial" w:cs="Arial"/>
          <w:snapToGrid w:val="0"/>
          <w:color w:val="000000"/>
        </w:rPr>
        <w:t>na dveřích pole s</w:t>
      </w:r>
      <w:r w:rsidR="0021627C" w:rsidRPr="00EE5E43">
        <w:rPr>
          <w:rFonts w:ascii="Arial" w:hAnsi="Arial" w:cs="Arial"/>
          <w:snapToGrid w:val="0"/>
          <w:color w:val="000000"/>
        </w:rPr>
        <w:t> </w:t>
      </w:r>
      <w:r w:rsidRPr="00EE5E43">
        <w:rPr>
          <w:rFonts w:ascii="Arial" w:hAnsi="Arial" w:cs="Arial"/>
          <w:snapToGrid w:val="0"/>
          <w:color w:val="000000"/>
        </w:rPr>
        <w:t>odpínačem</w:t>
      </w:r>
      <w:r w:rsidR="0021627C" w:rsidRPr="00EE5E43">
        <w:rPr>
          <w:rFonts w:ascii="Arial" w:hAnsi="Arial" w:cs="Arial"/>
          <w:snapToGrid w:val="0"/>
          <w:color w:val="000000"/>
        </w:rPr>
        <w:t>:</w:t>
      </w:r>
    </w:p>
    <w:p w14:paraId="0C263617" w14:textId="77777777" w:rsidR="00C43966" w:rsidRPr="00EE5E43" w:rsidRDefault="00C43966" w:rsidP="00C43966">
      <w:pPr>
        <w:spacing w:before="80"/>
        <w:jc w:val="both"/>
        <w:rPr>
          <w:rFonts w:ascii="Arial" w:hAnsi="Arial" w:cs="Arial"/>
          <w:snapToGrid w:val="0"/>
          <w:color w:val="000000"/>
        </w:rPr>
      </w:pPr>
    </w:p>
    <w:p w14:paraId="0C263618" w14:textId="77777777" w:rsidR="00C43966" w:rsidRPr="00EE5E43" w:rsidRDefault="00C43966" w:rsidP="00C43966">
      <w:pPr>
        <w:spacing w:before="80"/>
        <w:jc w:val="both"/>
        <w:rPr>
          <w:rFonts w:ascii="Arial" w:hAnsi="Arial" w:cs="Arial"/>
          <w:snapToGrid w:val="0"/>
          <w:color w:val="000000"/>
        </w:rPr>
      </w:pPr>
    </w:p>
    <w:p w14:paraId="0C263619" w14:textId="4D1C4256" w:rsidR="00C43966" w:rsidRPr="00EE5E43" w:rsidRDefault="003E5F06" w:rsidP="00C43966">
      <w:pPr>
        <w:spacing w:before="80"/>
        <w:jc w:val="both"/>
        <w:rPr>
          <w:rFonts w:ascii="Arial" w:hAnsi="Arial" w:cs="Arial"/>
          <w:snapToGrid w:val="0"/>
          <w:color w:val="000000"/>
        </w:rPr>
      </w:pPr>
      <w:r>
        <w:rPr>
          <w:noProof/>
        </w:rPr>
        <mc:AlternateContent>
          <mc:Choice Requires="wps">
            <w:drawing>
              <wp:anchor distT="0" distB="0" distL="114300" distR="114300" simplePos="0" relativeHeight="251658245" behindDoc="0" locked="0" layoutInCell="1" allowOverlap="1" wp14:anchorId="0148619D" wp14:editId="4EA96F21">
                <wp:simplePos x="0" y="0"/>
                <wp:positionH relativeFrom="column">
                  <wp:posOffset>2224405</wp:posOffset>
                </wp:positionH>
                <wp:positionV relativeFrom="paragraph">
                  <wp:posOffset>3260090</wp:posOffset>
                </wp:positionV>
                <wp:extent cx="2505075" cy="428625"/>
                <wp:effectExtent l="0" t="0" r="9525" b="9525"/>
                <wp:wrapNone/>
                <wp:docPr id="17" name="Textové pole 17"/>
                <wp:cNvGraphicFramePr/>
                <a:graphic xmlns:a="http://schemas.openxmlformats.org/drawingml/2006/main">
                  <a:graphicData uri="http://schemas.microsoft.com/office/word/2010/wordprocessingShape">
                    <wps:wsp>
                      <wps:cNvSpPr txBox="1"/>
                      <wps:spPr>
                        <a:xfrm>
                          <a:off x="0" y="0"/>
                          <a:ext cx="2505075" cy="428625"/>
                        </a:xfrm>
                        <a:prstGeom prst="rect">
                          <a:avLst/>
                        </a:prstGeom>
                        <a:solidFill>
                          <a:schemeClr val="lt1"/>
                        </a:solidFill>
                        <a:ln w="6350">
                          <a:noFill/>
                        </a:ln>
                      </wps:spPr>
                      <wps:txbx>
                        <w:txbxContent>
                          <w:p w14:paraId="540B5AC7" w14:textId="575C863B" w:rsidR="003E5F06" w:rsidRDefault="003E5F06">
                            <w:r>
                              <w:t xml:space="preserve">Paketový přepínač pro vypnutí/zapnutí ovládacího napětí a napětí pohonu odpínače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48619D" id="Textové pole 17" o:spid="_x0000_s1054" type="#_x0000_t202" style="position:absolute;left:0;text-align:left;margin-left:175.15pt;margin-top:256.7pt;width:197.25pt;height:33.75pt;z-index:25165824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" fillcolor="white [3201]" stroked="f" strokeweight=".5pt">
                <v:textbox>
                  <w:txbxContent>
                    <w:p w14:paraId="540B5AC7" w14:textId="575C863B" w:rsidR="003E5F06" w:rsidRDefault="003E5F06">
                      <w:r>
                        <w:t xml:space="preserve">Paketový přepínač pro vypnutí/zapnutí ovládacího napětí a napětí pohonu odpínače </w:t>
                      </w:r>
                    </w:p>
                  </w:txbxContent>
                </v:textbox>
              </v:shape>
            </w:pict>
          </mc:Fallback>
        </mc:AlternateContent>
      </w:r>
      <w:r>
        <w:rPr>
          <w:noProof/>
        </w:rPr>
        <mc:AlternateContent>
          <mc:Choice Requires="wps">
            <w:drawing>
              <wp:anchor distT="0" distB="0" distL="114300" distR="114300" simplePos="0" relativeHeight="251658244" behindDoc="0" locked="0" layoutInCell="1" allowOverlap="1" wp14:anchorId="069AD991" wp14:editId="001D6B80">
                <wp:simplePos x="0" y="0"/>
                <wp:positionH relativeFrom="column">
                  <wp:posOffset>2214880</wp:posOffset>
                </wp:positionH>
                <wp:positionV relativeFrom="paragraph">
                  <wp:posOffset>2679065</wp:posOffset>
                </wp:positionV>
                <wp:extent cx="2946118" cy="314325"/>
                <wp:effectExtent l="0" t="0" r="6985" b="9525"/>
                <wp:wrapNone/>
                <wp:docPr id="16" name="Textové pole 16"/>
                <wp:cNvGraphicFramePr/>
                <a:graphic xmlns:a="http://schemas.openxmlformats.org/drawingml/2006/main">
                  <a:graphicData uri="http://schemas.microsoft.com/office/word/2010/wordprocessingShape">
                    <wps:wsp>
                      <wps:cNvSpPr txBox="1"/>
                      <wps:spPr>
                        <a:xfrm>
                          <a:off x="0" y="0"/>
                          <a:ext cx="2946118" cy="314325"/>
                        </a:xfrm>
                        <a:prstGeom prst="rect">
                          <a:avLst/>
                        </a:prstGeom>
                        <a:solidFill>
                          <a:schemeClr val="lt1"/>
                        </a:solidFill>
                        <a:ln w="6350">
                          <a:noFill/>
                        </a:ln>
                      </wps:spPr>
                      <wps:txbx>
                        <w:txbxContent>
                          <w:p w14:paraId="60F25C16" w14:textId="7033455D" w:rsidR="003E5F06" w:rsidRDefault="003E5F06">
                            <w:r>
                              <w:t>Paketový přepínač ovládání místně/dálkově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9AD991" id="Textové pole 16" o:spid="_x0000_s1055" type="#_x0000_t202" style="position:absolute;left:0;text-align:left;margin-left:174.4pt;margin-top:210.95pt;width:232pt;height:24.75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" fillcolor="white [3201]" stroked="f" strokeweight=".5pt">
                <v:textbox>
                  <w:txbxContent>
                    <w:p w14:paraId="60F25C16" w14:textId="7033455D" w:rsidR="003E5F06" w:rsidRDefault="003E5F06">
                      <w:r>
                        <w:t>Paketový přepínač ovládání místně/dálkově</w:t>
                      </w:r>
                    </w:p>
                  </w:txbxContent>
                </v:textbox>
              </v:shape>
            </w:pict>
          </mc:Fallback>
        </mc:AlternateContent>
      </w:r>
      <w:r>
        <w:rPr>
          <w:noProof/>
        </w:rPr>
        <mc:AlternateContent>
          <mc:Choice Requires="wps">
            <w:drawing>
              <wp:anchor distT="0" distB="0" distL="114300" distR="114300" simplePos="0" relativeHeight="251658243" behindDoc="0" locked="0" layoutInCell="1" allowOverlap="1" wp14:anchorId="1B4ECD30" wp14:editId="509F46DE">
                <wp:simplePos x="0" y="0"/>
                <wp:positionH relativeFrom="column">
                  <wp:posOffset>2167255</wp:posOffset>
                </wp:positionH>
                <wp:positionV relativeFrom="paragraph">
                  <wp:posOffset>2212340</wp:posOffset>
                </wp:positionV>
                <wp:extent cx="2076450" cy="257175"/>
                <wp:effectExtent l="0" t="0" r="0" b="9525"/>
                <wp:wrapNone/>
                <wp:docPr id="15" name="Textové pole 15"/>
                <wp:cNvGraphicFramePr/>
                <a:graphic xmlns:a="http://schemas.openxmlformats.org/drawingml/2006/main">
                  <a:graphicData uri="http://schemas.microsoft.com/office/word/2010/wordprocessingShape">
                    <wps:wsp>
                      <wps:cNvSpPr txBox="1"/>
                      <wps:spPr>
                        <a:xfrm>
                          <a:off x="0" y="0"/>
                          <a:ext cx="2076450" cy="257175"/>
                        </a:xfrm>
                        <a:prstGeom prst="rect">
                          <a:avLst/>
                        </a:prstGeom>
                        <a:solidFill>
                          <a:schemeClr val="lt1"/>
                        </a:solidFill>
                        <a:ln w="6350">
                          <a:noFill/>
                        </a:ln>
                      </wps:spPr>
                      <wps:txbx>
                        <w:txbxContent>
                          <w:p w14:paraId="765CECF8" w14:textId="265B5B55" w:rsidR="003E5F06" w:rsidRDefault="003E5F06">
                            <w:r>
                              <w:t>Kontrolka místního ovládání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B4ECD30" id="Textové pole 15" o:spid="_x0000_s1056" type="#_x0000_t202" style="position:absolute;left:0;text-align:left;margin-left:170.65pt;margin-top:174.2pt;width:163.5pt;height:20.2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" fillcolor="white [3201]" stroked="f" strokeweight=".5pt">
                <v:textbox>
                  <w:txbxContent>
                    <w:p w14:paraId="765CECF8" w14:textId="265B5B55" w:rsidR="003E5F06" w:rsidRDefault="003E5F06">
                      <w:r>
                        <w:t>Kontrolka místního ovládání</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2F652811" wp14:editId="56338517">
                <wp:simplePos x="0" y="0"/>
                <wp:positionH relativeFrom="column">
                  <wp:posOffset>1090930</wp:posOffset>
                </wp:positionH>
                <wp:positionV relativeFrom="paragraph">
                  <wp:posOffset>3269615</wp:posOffset>
                </wp:positionV>
                <wp:extent cx="1028700" cy="66675"/>
                <wp:effectExtent l="0" t="0" r="19050" b="28575"/>
                <wp:wrapNone/>
                <wp:docPr id="12" name="Přímá spojnice 12"/>
                <wp:cNvGraphicFramePr/>
                <a:graphic xmlns:a="http://schemas.openxmlformats.org/drawingml/2006/main">
                  <a:graphicData uri="http://schemas.microsoft.com/office/word/2010/wordprocessingShape">
                    <wps:wsp>
                      <wps:cNvCnPr/>
                      <wps:spPr>
                        <a:xfrm>
                          <a:off x="0" y="0"/>
                          <a:ext cx="1028700" cy="66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EAAA54" id="Přímá spojnice 12"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85.9pt,257.45pt" to="166.9pt,26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" strokecolor="black [3040]"/>
            </w:pict>
          </mc:Fallback>
        </mc:AlternateContent>
      </w:r>
      <w:r>
        <w:rPr>
          <w:noProof/>
        </w:rPr>
        <mc:AlternateContent>
          <mc:Choice Requires="wps">
            <w:drawing>
              <wp:anchor distT="0" distB="0" distL="114300" distR="114300" simplePos="0" relativeHeight="251658241" behindDoc="0" locked="0" layoutInCell="1" allowOverlap="1" wp14:anchorId="59063399" wp14:editId="166C330C">
                <wp:simplePos x="0" y="0"/>
                <wp:positionH relativeFrom="column">
                  <wp:posOffset>1071880</wp:posOffset>
                </wp:positionH>
                <wp:positionV relativeFrom="paragraph">
                  <wp:posOffset>2840990</wp:posOffset>
                </wp:positionV>
                <wp:extent cx="1066800" cy="19050"/>
                <wp:effectExtent l="0" t="0" r="19050" b="19050"/>
                <wp:wrapNone/>
                <wp:docPr id="11" name="Přímá spojnice 11"/>
                <wp:cNvGraphicFramePr/>
                <a:graphic xmlns:a="http://schemas.openxmlformats.org/drawingml/2006/main">
                  <a:graphicData uri="http://schemas.microsoft.com/office/word/2010/wordprocessingShape">
                    <wps:wsp>
                      <wps:cNvCnPr/>
                      <wps:spPr>
                        <a:xfrm flipV="1">
                          <a:off x="0" y="0"/>
                          <a:ext cx="10668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56EAE3" id="Přímá spojnice 11" o:spid="_x0000_s1026" style="position:absolute;flip:y;z-index:251658241;visibility:visible;mso-wrap-style:square;mso-wrap-distance-left:9pt;mso-wrap-distance-top:0;mso-wrap-distance-right:9pt;mso-wrap-distance-bottom:0;mso-position-horizontal:absolute;mso-position-horizontal-relative:text;mso-position-vertical:absolute;mso-position-vertical-relative:text" from="84.4pt,223.7pt" to="168.4pt,2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" strokecolor="black [3040]"/>
            </w:pict>
          </mc:Fallback>
        </mc:AlternateContent>
      </w:r>
      <w:r>
        <w:rPr>
          <w:noProof/>
        </w:rPr>
        <mc:AlternateContent>
          <mc:Choice Requires="wps">
            <w:drawing>
              <wp:anchor distT="0" distB="0" distL="114300" distR="114300" simplePos="0" relativeHeight="251658240" behindDoc="0" locked="0" layoutInCell="1" allowOverlap="1" wp14:anchorId="023FE5CC" wp14:editId="62A8D057">
                <wp:simplePos x="0" y="0"/>
                <wp:positionH relativeFrom="column">
                  <wp:posOffset>986154</wp:posOffset>
                </wp:positionH>
                <wp:positionV relativeFrom="paragraph">
                  <wp:posOffset>2355215</wp:posOffset>
                </wp:positionV>
                <wp:extent cx="1133475" cy="219075"/>
                <wp:effectExtent l="0" t="0" r="28575" b="28575"/>
                <wp:wrapNone/>
                <wp:docPr id="10" name="Přímá spojnice 10"/>
                <wp:cNvGraphicFramePr/>
                <a:graphic xmlns:a="http://schemas.openxmlformats.org/drawingml/2006/main">
                  <a:graphicData uri="http://schemas.microsoft.com/office/word/2010/wordprocessingShape">
                    <wps:wsp>
                      <wps:cNvCnPr/>
                      <wps:spPr>
                        <a:xfrm flipV="1">
                          <a:off x="0" y="0"/>
                          <a:ext cx="1133475" cy="219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B48BF8A" id="Přímá spojnice 10"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77.65pt,185.45pt" to="166.9pt,20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" strokecolor="black [3040]"/>
            </w:pict>
          </mc:Fallback>
        </mc:AlternateContent>
      </w:r>
      <w:r>
        <w:rPr>
          <w:noProof/>
        </w:rPr>
        <w:drawing>
          <wp:inline distT="0" distB="0" distL="0" distR="0" wp14:anchorId="60937C7C" wp14:editId="3F5FA6B8">
            <wp:extent cx="1352550" cy="3742874"/>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358937" cy="3760548"/>
                    </a:xfrm>
                    <a:prstGeom prst="rect">
                      <a:avLst/>
                    </a:prstGeom>
                  </pic:spPr>
                </pic:pic>
              </a:graphicData>
            </a:graphic>
          </wp:inline>
        </w:drawing>
      </w:r>
    </w:p>
    <w:p w14:paraId="0C26361A" w14:textId="77777777" w:rsidR="00BF23F8" w:rsidRPr="00EE5E43" w:rsidRDefault="00BF23F8" w:rsidP="005E310E">
      <w:pPr>
        <w:spacing w:before="60"/>
        <w:jc w:val="both"/>
        <w:rPr>
          <w:rFonts w:ascii="Arial" w:hAnsi="Arial" w:cs="Arial"/>
          <w:noProof/>
        </w:rPr>
      </w:pPr>
    </w:p>
    <w:p w14:paraId="0C26361B" w14:textId="77777777" w:rsidR="0021627C" w:rsidRPr="00EE5E43" w:rsidRDefault="0021627C" w:rsidP="00F561D8">
      <w:pPr>
        <w:spacing w:before="60"/>
        <w:jc w:val="both"/>
        <w:rPr>
          <w:rFonts w:ascii="Arial" w:hAnsi="Arial" w:cs="Arial"/>
          <w:b/>
          <w:noProof/>
        </w:rPr>
      </w:pPr>
    </w:p>
    <w:p w14:paraId="0C26361C" w14:textId="77777777" w:rsidR="00F561D8" w:rsidRPr="00EE5E43" w:rsidRDefault="00F561D8" w:rsidP="00F561D8">
      <w:pPr>
        <w:spacing w:before="60"/>
        <w:jc w:val="both"/>
        <w:rPr>
          <w:rFonts w:ascii="Arial" w:hAnsi="Arial" w:cs="Arial"/>
          <w:b/>
          <w:noProof/>
        </w:rPr>
      </w:pPr>
      <w:r w:rsidRPr="00EE5E43">
        <w:rPr>
          <w:rFonts w:ascii="Arial" w:hAnsi="Arial" w:cs="Arial"/>
          <w:b/>
          <w:noProof/>
        </w:rPr>
        <w:t>Varianty vydrátování nadstavbových skříněk NN:</w:t>
      </w:r>
    </w:p>
    <w:p w14:paraId="0C26361D" w14:textId="28C37223"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odpínačem (K) pro kabelový vývod</w:t>
      </w:r>
    </w:p>
    <w:p w14:paraId="0C26361E"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E81978" w:rsidRPr="00EE5E43">
        <w:rPr>
          <w:rFonts w:ascii="Arial" w:hAnsi="Arial" w:cs="Arial"/>
          <w:noProof/>
        </w:rPr>
        <w:t>1.</w:t>
      </w:r>
    </w:p>
    <w:p w14:paraId="0C26361F" w14:textId="77777777"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odpínačem (T) pro transformátorové pole</w:t>
      </w:r>
    </w:p>
    <w:p w14:paraId="0C263620"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2</w:t>
      </w:r>
      <w:r w:rsidR="00D56944" w:rsidRPr="00EE5E43">
        <w:rPr>
          <w:rFonts w:ascii="Arial" w:hAnsi="Arial" w:cs="Arial"/>
          <w:noProof/>
        </w:rPr>
        <w:t>.</w:t>
      </w:r>
    </w:p>
    <w:p w14:paraId="0C263621" w14:textId="6CFE6076"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vypínačem (L1, L2)</w:t>
      </w:r>
    </w:p>
    <w:p w14:paraId="0C263622"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lastRenderedPageBreak/>
        <w:t xml:space="preserve">Příloha </w:t>
      </w:r>
      <w:r w:rsidR="00D56944" w:rsidRPr="00EE5E43">
        <w:rPr>
          <w:rFonts w:ascii="Arial" w:hAnsi="Arial" w:cs="Arial"/>
          <w:noProof/>
        </w:rPr>
        <w:t>č. A</w:t>
      </w:r>
      <w:r w:rsidR="003E2ACA" w:rsidRPr="00EE5E43">
        <w:rPr>
          <w:rFonts w:ascii="Arial" w:hAnsi="Arial" w:cs="Arial"/>
          <w:noProof/>
        </w:rPr>
        <w:t>3</w:t>
      </w:r>
      <w:r w:rsidR="00D56944" w:rsidRPr="00EE5E43">
        <w:rPr>
          <w:rFonts w:ascii="Arial" w:hAnsi="Arial" w:cs="Arial"/>
          <w:noProof/>
        </w:rPr>
        <w:t>.</w:t>
      </w:r>
    </w:p>
    <w:p w14:paraId="0C263623" w14:textId="43FF2275"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podélné spojky</w:t>
      </w:r>
      <w:r w:rsidR="00834D4C">
        <w:rPr>
          <w:rFonts w:ascii="Arial" w:hAnsi="Arial" w:cs="Arial"/>
          <w:noProof/>
        </w:rPr>
        <w:t xml:space="preserve"> (pokud bude pole </w:t>
      </w:r>
      <w:r w:rsidR="002F1A8C">
        <w:rPr>
          <w:rFonts w:ascii="Arial" w:hAnsi="Arial" w:cs="Arial"/>
          <w:noProof/>
        </w:rPr>
        <w:t>podélné spojky součástí nabídky)</w:t>
      </w:r>
    </w:p>
    <w:p w14:paraId="0C263627" w14:textId="7B64A7AE" w:rsidR="00F444FC" w:rsidRPr="00EE5E43" w:rsidRDefault="00F561D8" w:rsidP="002D406D">
      <w:pPr>
        <w:pStyle w:val="Odstavecseseznamem"/>
        <w:spacing w:before="60"/>
        <w:jc w:val="both"/>
        <w:rPr>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4</w:t>
      </w:r>
      <w:r w:rsidR="00D56944" w:rsidRPr="00EE5E43">
        <w:rPr>
          <w:rFonts w:ascii="Arial" w:hAnsi="Arial" w:cs="Arial"/>
          <w:noProof/>
        </w:rPr>
        <w:t>.</w:t>
      </w:r>
    </w:p>
    <w:p w14:paraId="0C263628" w14:textId="77777777" w:rsidR="00F444FC" w:rsidRPr="00EE5E43" w:rsidRDefault="00F444FC" w:rsidP="00D324CA">
      <w:pPr>
        <w:spacing w:before="60"/>
        <w:jc w:val="both"/>
        <w:rPr>
          <w:rFonts w:ascii="Arial" w:hAnsi="Arial" w:cs="Arial"/>
          <w:i/>
          <w:noProof/>
        </w:rPr>
      </w:pPr>
    </w:p>
    <w:p w14:paraId="0C263629" w14:textId="77777777" w:rsidR="00F561D8" w:rsidRPr="00EE5E43" w:rsidRDefault="00F561D8" w:rsidP="00D324CA">
      <w:pPr>
        <w:spacing w:before="60"/>
        <w:jc w:val="both"/>
        <w:rPr>
          <w:rFonts w:ascii="Arial" w:hAnsi="Arial" w:cs="Arial"/>
          <w:i/>
          <w:noProof/>
        </w:rPr>
      </w:pPr>
      <w:r w:rsidRPr="00EE5E43">
        <w:rPr>
          <w:rFonts w:ascii="Arial" w:hAnsi="Arial" w:cs="Arial"/>
          <w:i/>
          <w:noProof/>
        </w:rPr>
        <w:t>Poznámka:</w:t>
      </w:r>
    </w:p>
    <w:p w14:paraId="0C26362A" w14:textId="100273CB" w:rsidR="00F561D8" w:rsidRPr="00EE5E43" w:rsidRDefault="00F561D8" w:rsidP="00D324CA">
      <w:pPr>
        <w:spacing w:before="60"/>
        <w:jc w:val="both"/>
        <w:rPr>
          <w:rFonts w:ascii="Arial" w:hAnsi="Arial" w:cs="Arial"/>
          <w:i/>
          <w:noProof/>
        </w:rPr>
      </w:pPr>
      <w:r w:rsidRPr="00EE5E43">
        <w:rPr>
          <w:rFonts w:ascii="Arial" w:hAnsi="Arial" w:cs="Arial"/>
          <w:i/>
          <w:noProof/>
        </w:rPr>
        <w:t>Vydrátování musí splňovat všechny výše uvedené požadavky. Součástí dodávky v</w:t>
      </w:r>
      <w:r w:rsidR="00C83D2B">
        <w:rPr>
          <w:rFonts w:ascii="Arial" w:hAnsi="Arial" w:cs="Arial"/>
          <w:i/>
          <w:noProof/>
        </w:rPr>
        <w:t>ztaženo k RTU/</w:t>
      </w:r>
      <w:r w:rsidRPr="00EE5E43">
        <w:rPr>
          <w:rFonts w:ascii="Arial" w:hAnsi="Arial" w:cs="Arial"/>
          <w:i/>
          <w:noProof/>
        </w:rPr>
        <w:t>I</w:t>
      </w:r>
      <w:r w:rsidR="00C83D2B">
        <w:rPr>
          <w:rFonts w:ascii="Arial" w:hAnsi="Arial" w:cs="Arial"/>
          <w:i/>
          <w:noProof/>
        </w:rPr>
        <w:t>E</w:t>
      </w:r>
      <w:r w:rsidRPr="00EE5E43">
        <w:rPr>
          <w:rFonts w:ascii="Arial" w:hAnsi="Arial" w:cs="Arial"/>
          <w:i/>
          <w:noProof/>
        </w:rPr>
        <w:t xml:space="preserve">D je pouze montáž přístroje, jeho zapojení, připojení všech vodičů a jeho zprovoznění. </w:t>
      </w:r>
      <w:r w:rsidR="00C83D2B">
        <w:rPr>
          <w:rFonts w:ascii="Arial" w:hAnsi="Arial" w:cs="Arial"/>
          <w:i/>
          <w:noProof/>
        </w:rPr>
        <w:t>RTU/</w:t>
      </w:r>
      <w:r w:rsidRPr="00EE5E43">
        <w:rPr>
          <w:rFonts w:ascii="Arial" w:hAnsi="Arial" w:cs="Arial"/>
          <w:i/>
          <w:noProof/>
        </w:rPr>
        <w:t xml:space="preserve">IED může být instalováno decentrálně, tj. </w:t>
      </w:r>
      <w:r w:rsidR="0017768F" w:rsidRPr="00EE5E43">
        <w:rPr>
          <w:rFonts w:ascii="Arial" w:hAnsi="Arial" w:cs="Arial"/>
          <w:i/>
          <w:noProof/>
        </w:rPr>
        <w:t xml:space="preserve">jedno v celé sestavě, nebo v každém poli. </w:t>
      </w:r>
      <w:r w:rsidR="00317A70">
        <w:rPr>
          <w:rFonts w:ascii="Arial" w:hAnsi="Arial" w:cs="Arial"/>
          <w:i/>
          <w:noProof/>
        </w:rPr>
        <w:t>RTU/</w:t>
      </w:r>
      <w:r w:rsidR="0017768F" w:rsidRPr="00EE5E43">
        <w:rPr>
          <w:rFonts w:ascii="Arial" w:hAnsi="Arial" w:cs="Arial"/>
          <w:i/>
          <w:noProof/>
        </w:rPr>
        <w:t>IED dodá zadavatel.</w:t>
      </w:r>
    </w:p>
    <w:p w14:paraId="0C26362B" w14:textId="77777777" w:rsidR="00F561D8" w:rsidRPr="00EE5E43" w:rsidRDefault="00F561D8" w:rsidP="00D324CA">
      <w:pPr>
        <w:spacing w:before="60"/>
        <w:jc w:val="both"/>
        <w:rPr>
          <w:rFonts w:ascii="Arial" w:hAnsi="Arial" w:cs="Arial"/>
          <w:noProof/>
        </w:rPr>
      </w:pPr>
    </w:p>
    <w:p w14:paraId="0C26362C" w14:textId="77777777" w:rsidR="00616013" w:rsidRPr="00EE5E43" w:rsidRDefault="00616013" w:rsidP="00D324CA">
      <w:pPr>
        <w:spacing w:before="60"/>
        <w:jc w:val="both"/>
        <w:rPr>
          <w:rFonts w:ascii="Arial" w:hAnsi="Arial" w:cs="Arial"/>
          <w:noProof/>
        </w:rPr>
      </w:pPr>
    </w:p>
    <w:p w14:paraId="0C26362D" w14:textId="77777777" w:rsidR="00304399" w:rsidRPr="00EE5E43" w:rsidRDefault="007627DC" w:rsidP="00304399">
      <w:pPr>
        <w:pStyle w:val="Odstavecseseznamem"/>
        <w:numPr>
          <w:ilvl w:val="2"/>
          <w:numId w:val="2"/>
        </w:numPr>
        <w:spacing w:before="60" w:after="60"/>
        <w:rPr>
          <w:rFonts w:ascii="Arial" w:hAnsi="Arial" w:cs="Arial"/>
          <w:b/>
        </w:rPr>
      </w:pPr>
      <w:bookmarkStart w:id="24" w:name="_Ref532463231"/>
      <w:bookmarkStart w:id="25" w:name="_Toc532465416"/>
      <w:bookmarkStart w:id="26" w:name="_Toc535843979"/>
      <w:r w:rsidRPr="00EE5E43">
        <w:rPr>
          <w:rFonts w:ascii="Arial" w:hAnsi="Arial" w:cs="Arial"/>
          <w:b/>
        </w:rPr>
        <w:t>Systém detekce napětí – dálkov</w:t>
      </w:r>
      <w:bookmarkEnd w:id="24"/>
      <w:bookmarkEnd w:id="25"/>
      <w:bookmarkEnd w:id="26"/>
      <w:r w:rsidR="000569BA" w:rsidRPr="00EE5E43">
        <w:rPr>
          <w:rFonts w:ascii="Arial" w:hAnsi="Arial" w:cs="Arial"/>
          <w:b/>
        </w:rPr>
        <w:t>á signalizace</w:t>
      </w:r>
    </w:p>
    <w:p w14:paraId="0C26362E" w14:textId="4920DE81" w:rsidR="00304399" w:rsidRPr="00EE5E43" w:rsidRDefault="00304399" w:rsidP="00304399">
      <w:pPr>
        <w:tabs>
          <w:tab w:val="left" w:pos="0"/>
        </w:tabs>
        <w:spacing w:before="80"/>
        <w:jc w:val="both"/>
        <w:rPr>
          <w:rFonts w:ascii="Arial" w:hAnsi="Arial" w:cs="Arial"/>
          <w:snapToGrid w:val="0"/>
          <w:color w:val="000000"/>
        </w:rPr>
      </w:pPr>
      <w:r w:rsidRPr="00EE5E43">
        <w:rPr>
          <w:rFonts w:ascii="Arial" w:hAnsi="Arial" w:cs="Arial"/>
          <w:snapToGrid w:val="0"/>
          <w:color w:val="000000"/>
        </w:rPr>
        <w:t>Pro dálkové ovládání rozvaděče VN musí být systémy detekce napětí (viz. 3.3.7.5.) vybaveny kontakty pro dálkový přenos informac</w:t>
      </w:r>
      <w:r w:rsidR="00317A70">
        <w:rPr>
          <w:rFonts w:ascii="Arial" w:hAnsi="Arial" w:cs="Arial"/>
          <w:snapToGrid w:val="0"/>
          <w:color w:val="000000"/>
        </w:rPr>
        <w:t>í</w:t>
      </w:r>
      <w:r w:rsidRPr="00EE5E43">
        <w:rPr>
          <w:rFonts w:ascii="Arial" w:hAnsi="Arial" w:cs="Arial"/>
          <w:snapToGrid w:val="0"/>
          <w:color w:val="000000"/>
        </w:rPr>
        <w:t xml:space="preserve"> o přítomnosti zpětného napětí. Snímač musí mít pomocné napájení. Jako signalizace do </w:t>
      </w:r>
      <w:r w:rsidR="00317A70">
        <w:rPr>
          <w:rFonts w:ascii="Arial" w:hAnsi="Arial" w:cs="Arial"/>
          <w:snapToGrid w:val="0"/>
          <w:color w:val="000000"/>
        </w:rPr>
        <w:t>RTU/</w:t>
      </w:r>
      <w:r w:rsidRPr="00EE5E43">
        <w:rPr>
          <w:rFonts w:ascii="Arial" w:hAnsi="Arial" w:cs="Arial"/>
          <w:snapToGrid w:val="0"/>
          <w:color w:val="000000"/>
        </w:rPr>
        <w:t xml:space="preserve">IED je požadována dvoustavová signalizace ze snímače, (tj. každý signál musí mít svůj nezávislý kontakt, který jej indikuje). </w:t>
      </w:r>
    </w:p>
    <w:p w14:paraId="0C26362F"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snapToGrid w:val="0"/>
          <w:color w:val="000000"/>
        </w:rPr>
        <w:t>Stavy kontaktů:</w:t>
      </w:r>
    </w:p>
    <w:p w14:paraId="0C263630" w14:textId="77777777" w:rsidR="00304399" w:rsidRPr="00EE5E43" w:rsidRDefault="00304399" w:rsidP="00304399">
      <w:pPr>
        <w:spacing w:before="80"/>
        <w:ind w:left="426" w:hanging="426"/>
        <w:jc w:val="both"/>
        <w:rPr>
          <w:rFonts w:ascii="Arial" w:hAnsi="Arial" w:cs="Arial"/>
          <w:snapToGrid w:val="0"/>
          <w:color w:val="000000"/>
        </w:rPr>
      </w:pPr>
      <w:r w:rsidRPr="00EE5E43">
        <w:rPr>
          <w:rFonts w:ascii="Arial" w:hAnsi="Arial" w:cs="Arial"/>
          <w:b/>
          <w:snapToGrid w:val="0"/>
          <w:color w:val="000000"/>
        </w:rPr>
        <w:t>00</w:t>
      </w:r>
      <w:r w:rsidRPr="00EE5E43">
        <w:rPr>
          <w:rFonts w:ascii="Arial" w:hAnsi="Arial" w:cs="Arial"/>
          <w:snapToGrid w:val="0"/>
          <w:color w:val="000000"/>
        </w:rPr>
        <w:t xml:space="preserve"> - oba kontakty jsou vypnuté, signalizuje se porucha snímače, tj. výpadek pomocného napájení, vnitřní porucha snímače.</w:t>
      </w:r>
    </w:p>
    <w:p w14:paraId="0C263631"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b/>
          <w:snapToGrid w:val="0"/>
          <w:color w:val="000000"/>
        </w:rPr>
        <w:t>01</w:t>
      </w:r>
      <w:r w:rsidRPr="00EE5E43">
        <w:rPr>
          <w:rFonts w:ascii="Arial" w:hAnsi="Arial" w:cs="Arial"/>
          <w:snapToGrid w:val="0"/>
          <w:color w:val="000000"/>
        </w:rPr>
        <w:t xml:space="preserve"> - Napětí nepřítomno, tj. na všech fázích je napětí nižší než 10 % jmenovitého napětí.</w:t>
      </w:r>
    </w:p>
    <w:p w14:paraId="0C263632"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b/>
          <w:snapToGrid w:val="0"/>
          <w:color w:val="000000"/>
        </w:rPr>
        <w:t xml:space="preserve">10 </w:t>
      </w:r>
      <w:r w:rsidRPr="00EE5E43">
        <w:rPr>
          <w:rFonts w:ascii="Arial" w:hAnsi="Arial" w:cs="Arial"/>
          <w:snapToGrid w:val="0"/>
          <w:color w:val="000000"/>
        </w:rPr>
        <w:t>- Napětí přítomno, tj. na všech fázích je napětí větší než 45 % jmenovitého napětí.</w:t>
      </w:r>
    </w:p>
    <w:p w14:paraId="0C263633" w14:textId="01BA1BB2" w:rsidR="00304399" w:rsidRPr="00EE5E43" w:rsidRDefault="00304399" w:rsidP="00304399">
      <w:pPr>
        <w:tabs>
          <w:tab w:val="left" w:pos="476"/>
        </w:tabs>
        <w:spacing w:before="80"/>
        <w:ind w:left="476" w:hanging="476"/>
        <w:jc w:val="both"/>
        <w:rPr>
          <w:rFonts w:ascii="Arial" w:hAnsi="Arial" w:cs="Arial"/>
          <w:snapToGrid w:val="0"/>
          <w:color w:val="000000"/>
        </w:rPr>
      </w:pPr>
      <w:r w:rsidRPr="00EE5E43">
        <w:rPr>
          <w:rFonts w:ascii="Arial" w:hAnsi="Arial" w:cs="Arial"/>
          <w:b/>
          <w:snapToGrid w:val="0"/>
          <w:color w:val="000000"/>
        </w:rPr>
        <w:t xml:space="preserve">11 </w:t>
      </w:r>
      <w:r w:rsidRPr="00EE5E43">
        <w:rPr>
          <w:rFonts w:ascii="Arial" w:hAnsi="Arial" w:cs="Arial"/>
          <w:snapToGrid w:val="0"/>
          <w:color w:val="000000"/>
        </w:rPr>
        <w:t xml:space="preserve">- oba kontakty jsou zapnuté, signalizuje se nesymetrický stav, kdy na některých fázích napětí je a </w:t>
      </w:r>
      <w:r w:rsidR="00317A70">
        <w:rPr>
          <w:rFonts w:ascii="Arial" w:hAnsi="Arial" w:cs="Arial"/>
          <w:snapToGrid w:val="0"/>
          <w:color w:val="000000"/>
        </w:rPr>
        <w:t xml:space="preserve">na </w:t>
      </w:r>
      <w:r w:rsidRPr="00EE5E43">
        <w:rPr>
          <w:rFonts w:ascii="Arial" w:hAnsi="Arial" w:cs="Arial"/>
          <w:snapToGrid w:val="0"/>
          <w:color w:val="000000"/>
        </w:rPr>
        <w:t>zbývajících není.</w:t>
      </w:r>
    </w:p>
    <w:p w14:paraId="0C263634" w14:textId="77777777" w:rsidR="007627DC" w:rsidRPr="00EE5E43" w:rsidRDefault="00304399" w:rsidP="007627DC">
      <w:pPr>
        <w:tabs>
          <w:tab w:val="left" w:pos="0"/>
        </w:tabs>
        <w:spacing w:before="80"/>
        <w:jc w:val="both"/>
        <w:rPr>
          <w:rFonts w:ascii="Arial" w:hAnsi="Arial" w:cs="Arial"/>
          <w:snapToGrid w:val="0"/>
          <w:color w:val="000000"/>
        </w:rPr>
      </w:pPr>
      <w:r w:rsidRPr="00EE5E43">
        <w:rPr>
          <w:rFonts w:ascii="Arial" w:hAnsi="Arial" w:cs="Arial"/>
          <w:snapToGrid w:val="0"/>
          <w:color w:val="000000"/>
        </w:rPr>
        <w:t xml:space="preserve">Funkce dálkového snímání zpětného napětí </w:t>
      </w:r>
      <w:r w:rsidR="007627DC" w:rsidRPr="00EE5E43">
        <w:rPr>
          <w:rFonts w:ascii="Arial" w:hAnsi="Arial" w:cs="Arial"/>
          <w:snapToGrid w:val="0"/>
          <w:color w:val="000000"/>
        </w:rPr>
        <w:t xml:space="preserve">musí být u každého kabelového vývodu (pole s odpínačem, pole s vypínačem) a u transformátorového vývodu (signalizace </w:t>
      </w:r>
      <w:r w:rsidR="00353278" w:rsidRPr="00EE5E43">
        <w:rPr>
          <w:rFonts w:ascii="Arial" w:hAnsi="Arial" w:cs="Arial"/>
          <w:snapToGrid w:val="0"/>
          <w:color w:val="000000"/>
        </w:rPr>
        <w:t>mezi</w:t>
      </w:r>
      <w:r w:rsidR="007627DC" w:rsidRPr="00EE5E43">
        <w:rPr>
          <w:rFonts w:ascii="Arial" w:hAnsi="Arial" w:cs="Arial"/>
          <w:snapToGrid w:val="0"/>
          <w:color w:val="000000"/>
        </w:rPr>
        <w:t xml:space="preserve"> pojistkou VN</w:t>
      </w:r>
      <w:r w:rsidR="00353278" w:rsidRPr="00EE5E43">
        <w:rPr>
          <w:rFonts w:ascii="Arial" w:hAnsi="Arial" w:cs="Arial"/>
          <w:snapToGrid w:val="0"/>
          <w:color w:val="000000"/>
        </w:rPr>
        <w:t xml:space="preserve"> a konektory</w:t>
      </w:r>
      <w:r w:rsidR="007627DC" w:rsidRPr="00EE5E43">
        <w:rPr>
          <w:rFonts w:ascii="Arial" w:hAnsi="Arial" w:cs="Arial"/>
          <w:snapToGrid w:val="0"/>
          <w:color w:val="000000"/>
        </w:rPr>
        <w:t>, na straně k </w:t>
      </w:r>
      <w:r w:rsidR="00353278" w:rsidRPr="00EE5E43">
        <w:rPr>
          <w:rFonts w:ascii="Arial" w:hAnsi="Arial" w:cs="Arial"/>
          <w:snapToGrid w:val="0"/>
          <w:color w:val="000000"/>
        </w:rPr>
        <w:t>transformátoru</w:t>
      </w:r>
      <w:r w:rsidR="007627DC" w:rsidRPr="00EE5E43">
        <w:rPr>
          <w:rFonts w:ascii="Arial" w:hAnsi="Arial" w:cs="Arial"/>
          <w:snapToGrid w:val="0"/>
          <w:color w:val="000000"/>
        </w:rPr>
        <w:t xml:space="preserve">). </w:t>
      </w:r>
    </w:p>
    <w:p w14:paraId="0C263635" w14:textId="77777777" w:rsidR="00A04530" w:rsidRPr="00EE5E43" w:rsidRDefault="00A04530" w:rsidP="005E310E">
      <w:pPr>
        <w:spacing w:before="60"/>
        <w:jc w:val="both"/>
        <w:rPr>
          <w:rFonts w:ascii="Arial" w:hAnsi="Arial" w:cs="Arial"/>
          <w:noProof/>
        </w:rPr>
      </w:pPr>
    </w:p>
    <w:p w14:paraId="0C263636" w14:textId="77777777" w:rsidR="00B56153" w:rsidRPr="00EE5E43" w:rsidRDefault="00B56153">
      <w:pPr>
        <w:rPr>
          <w:rFonts w:ascii="Arial" w:hAnsi="Arial" w:cs="Arial"/>
          <w:b/>
          <w:caps/>
        </w:rPr>
      </w:pPr>
      <w:r w:rsidRPr="00EE5E43">
        <w:rPr>
          <w:rFonts w:ascii="Arial" w:hAnsi="Arial" w:cs="Arial"/>
          <w:b/>
          <w:caps/>
        </w:rPr>
        <w:br w:type="page"/>
      </w:r>
    </w:p>
    <w:p w14:paraId="0C263637" w14:textId="77777777" w:rsidR="00E32CCE" w:rsidRPr="00EE5E43" w:rsidRDefault="00E32CCE" w:rsidP="00153FF9">
      <w:pPr>
        <w:numPr>
          <w:ilvl w:val="0"/>
          <w:numId w:val="2"/>
        </w:numPr>
        <w:tabs>
          <w:tab w:val="left" w:pos="567"/>
        </w:tabs>
        <w:rPr>
          <w:rFonts w:ascii="Arial" w:hAnsi="Arial" w:cs="Arial"/>
          <w:b/>
          <w:caps/>
        </w:rPr>
      </w:pPr>
      <w:r w:rsidRPr="00EE5E43">
        <w:rPr>
          <w:rFonts w:ascii="Arial" w:hAnsi="Arial" w:cs="Arial"/>
          <w:b/>
          <w:caps/>
        </w:rPr>
        <w:lastRenderedPageBreak/>
        <w:t>Schválení a zkoušky</w:t>
      </w:r>
    </w:p>
    <w:p w14:paraId="0C263638" w14:textId="77777777" w:rsidR="00DA5DA1" w:rsidRPr="00EE5E43" w:rsidRDefault="00DA5DA1" w:rsidP="00DA5DA1">
      <w:pPr>
        <w:rPr>
          <w:rStyle w:val="nadpisclanku1"/>
          <w:b w:val="0"/>
        </w:rPr>
      </w:pPr>
    </w:p>
    <w:p w14:paraId="0C263639" w14:textId="39FE3478" w:rsidR="00DA5DA1" w:rsidRPr="00EE5E43" w:rsidRDefault="00DA5DA1" w:rsidP="00E258EA">
      <w:pPr>
        <w:jc w:val="both"/>
        <w:rPr>
          <w:rStyle w:val="nadpisclanku1"/>
          <w:b w:val="0"/>
        </w:rPr>
      </w:pPr>
      <w:r w:rsidRPr="00EE5E43">
        <w:rPr>
          <w:rStyle w:val="nadpisclanku1"/>
          <w:b w:val="0"/>
        </w:rPr>
        <w:t>Zkoušky musí být proveden</w:t>
      </w:r>
      <w:r w:rsidR="00E258EA">
        <w:rPr>
          <w:rStyle w:val="nadpisclanku1"/>
          <w:b w:val="0"/>
        </w:rPr>
        <w:t>é</w:t>
      </w:r>
      <w:r w:rsidRPr="00EE5E43">
        <w:rPr>
          <w:rStyle w:val="nadpisclanku1"/>
          <w:b w:val="0"/>
        </w:rPr>
        <w:t xml:space="preserve"> dle platných norem, pokud </w:t>
      </w:r>
      <w:r w:rsidR="00587971">
        <w:rPr>
          <w:rStyle w:val="nadpisclanku1"/>
          <w:b w:val="0"/>
        </w:rPr>
        <w:t>není dohodnuto jinak</w:t>
      </w:r>
      <w:r w:rsidRPr="00EE5E43">
        <w:rPr>
          <w:rStyle w:val="nadpisclanku1"/>
          <w:b w:val="0"/>
        </w:rPr>
        <w:t>.</w:t>
      </w:r>
      <w:r w:rsidR="001537FF" w:rsidRPr="00EE5E43">
        <w:rPr>
          <w:rStyle w:val="nadpisclanku1"/>
          <w:b w:val="0"/>
        </w:rPr>
        <w:t xml:space="preserve"> Jakékoliv změny v průběhu smlouvy jsou přípustné </w:t>
      </w:r>
      <w:r w:rsidR="00587971">
        <w:rPr>
          <w:rStyle w:val="nadpisclanku1"/>
          <w:b w:val="0"/>
        </w:rPr>
        <w:t>na základě</w:t>
      </w:r>
      <w:r w:rsidR="001537FF" w:rsidRPr="00EE5E43">
        <w:rPr>
          <w:rStyle w:val="nadpisclanku1"/>
          <w:b w:val="0"/>
        </w:rPr>
        <w:t xml:space="preserve"> dohody.</w:t>
      </w:r>
      <w:r w:rsidR="0045249A" w:rsidRPr="00EE5E43">
        <w:rPr>
          <w:rStyle w:val="nadpisclanku1"/>
          <w:b w:val="0"/>
        </w:rPr>
        <w:t xml:space="preserve"> </w:t>
      </w:r>
    </w:p>
    <w:p w14:paraId="0C26363A" w14:textId="77777777" w:rsidR="00DA5DA1" w:rsidRPr="00EE5E43" w:rsidRDefault="00DA5DA1" w:rsidP="00DA5DA1">
      <w:pPr>
        <w:tabs>
          <w:tab w:val="left" w:pos="567"/>
        </w:tabs>
        <w:ind w:left="420"/>
        <w:rPr>
          <w:rFonts w:ascii="Arial" w:hAnsi="Arial" w:cs="Arial"/>
          <w:b/>
          <w:caps/>
        </w:rPr>
      </w:pPr>
    </w:p>
    <w:p w14:paraId="7C2A6CA5" w14:textId="77777777" w:rsidR="00E258EA" w:rsidRPr="00EE5E43" w:rsidRDefault="00E258EA" w:rsidP="00A04530">
      <w:pPr>
        <w:rPr>
          <w:rStyle w:val="nadpisclanku1"/>
          <w:b w:val="0"/>
        </w:rPr>
      </w:pPr>
    </w:p>
    <w:p w14:paraId="0C26363D" w14:textId="77777777" w:rsidR="00E32CCE" w:rsidRPr="00A31DC2" w:rsidRDefault="00E32CCE" w:rsidP="00153FF9">
      <w:pPr>
        <w:numPr>
          <w:ilvl w:val="1"/>
          <w:numId w:val="2"/>
        </w:numPr>
        <w:tabs>
          <w:tab w:val="left" w:pos="426"/>
          <w:tab w:val="left" w:pos="6521"/>
        </w:tabs>
        <w:spacing w:before="120" w:after="120"/>
        <w:rPr>
          <w:rFonts w:ascii="Arial" w:hAnsi="Arial" w:cs="Arial"/>
          <w:b/>
        </w:rPr>
      </w:pPr>
      <w:r w:rsidRPr="00A31DC2">
        <w:rPr>
          <w:rFonts w:ascii="Arial" w:hAnsi="Arial" w:cs="Arial"/>
          <w:b/>
        </w:rPr>
        <w:t>Typové zkoušky</w:t>
      </w:r>
    </w:p>
    <w:p w14:paraId="5B273A33" w14:textId="17B366F8" w:rsidR="00A940AC" w:rsidRPr="00A31DC2" w:rsidRDefault="00A940AC" w:rsidP="00E258EA">
      <w:pPr>
        <w:jc w:val="both"/>
        <w:rPr>
          <w:rStyle w:val="nadpisclanku1"/>
          <w:b w:val="0"/>
        </w:rPr>
      </w:pPr>
      <w:r w:rsidRPr="00A31DC2">
        <w:rPr>
          <w:rStyle w:val="nadpisclanku1"/>
          <w:b w:val="0"/>
        </w:rPr>
        <w:t xml:space="preserve">V průběhu trvání smlouvy je kupující oprávněn vyžádat si opětovně platné typové testy (protokoly) k nabízeným rozvaděčům provedené </w:t>
      </w:r>
      <w:r w:rsidR="00183DCC" w:rsidRPr="00A31DC2">
        <w:rPr>
          <w:rStyle w:val="nadpisclanku1"/>
          <w:b w:val="0"/>
        </w:rPr>
        <w:t>podle ČSN EN 62271-200.</w:t>
      </w:r>
      <w:r w:rsidR="00E258EA" w:rsidRPr="00A31DC2">
        <w:rPr>
          <w:rStyle w:val="nadpisclanku1"/>
          <w:b w:val="0"/>
        </w:rPr>
        <w:t xml:space="preserve"> </w:t>
      </w:r>
    </w:p>
    <w:p w14:paraId="4D998CE2" w14:textId="77777777" w:rsidR="00A940AC" w:rsidRPr="00A31DC2" w:rsidRDefault="00A940AC" w:rsidP="00E258EA">
      <w:pPr>
        <w:jc w:val="both"/>
        <w:rPr>
          <w:rStyle w:val="nadpisclanku1"/>
          <w:b w:val="0"/>
        </w:rPr>
      </w:pPr>
    </w:p>
    <w:p w14:paraId="0C26363F" w14:textId="3689AFBA" w:rsidR="00DE62BB" w:rsidRPr="00A31DC2" w:rsidRDefault="00DE62BB" w:rsidP="00E258EA">
      <w:pPr>
        <w:jc w:val="both"/>
        <w:rPr>
          <w:rStyle w:val="nadpisclanku1"/>
          <w:b w:val="0"/>
        </w:rPr>
      </w:pPr>
      <w:r w:rsidRPr="00A31DC2">
        <w:rPr>
          <w:rStyle w:val="nadpisclanku1"/>
          <w:b w:val="0"/>
        </w:rPr>
        <w:t>Z předložených dokladů musí být zřejmé, ve které akreditované zkušebně byly prováděny, a že zkoušený typ rozvaděče vyhověl předepsaným zkouškám.</w:t>
      </w:r>
    </w:p>
    <w:p w14:paraId="0C263640" w14:textId="77777777" w:rsidR="00183DCC" w:rsidRPr="00A31DC2" w:rsidRDefault="00183DCC" w:rsidP="0045249A">
      <w:pPr>
        <w:rPr>
          <w:rStyle w:val="nadpisclanku1"/>
          <w:b w:val="0"/>
        </w:rPr>
      </w:pPr>
    </w:p>
    <w:p w14:paraId="0C263641" w14:textId="77777777" w:rsidR="006E416E" w:rsidRPr="00A31DC2" w:rsidRDefault="006E416E" w:rsidP="006E416E">
      <w:pPr>
        <w:numPr>
          <w:ilvl w:val="1"/>
          <w:numId w:val="2"/>
        </w:numPr>
        <w:tabs>
          <w:tab w:val="left" w:pos="426"/>
          <w:tab w:val="left" w:pos="6521"/>
        </w:tabs>
        <w:spacing w:before="120" w:after="120"/>
        <w:rPr>
          <w:rFonts w:ascii="Arial" w:hAnsi="Arial" w:cs="Arial"/>
          <w:b/>
        </w:rPr>
      </w:pPr>
      <w:r w:rsidRPr="00A31DC2">
        <w:rPr>
          <w:rFonts w:ascii="Arial" w:hAnsi="Arial" w:cs="Arial"/>
          <w:b/>
        </w:rPr>
        <w:t>Kusové zkoušky</w:t>
      </w:r>
    </w:p>
    <w:p w14:paraId="0C263642" w14:textId="0D04D7B4" w:rsidR="00183DCC" w:rsidRPr="00EE5E43" w:rsidRDefault="00183DCC" w:rsidP="006E416E">
      <w:pPr>
        <w:rPr>
          <w:rStyle w:val="nadpisclanku1"/>
          <w:b w:val="0"/>
        </w:rPr>
      </w:pPr>
      <w:r w:rsidRPr="00EE5E43">
        <w:rPr>
          <w:rStyle w:val="nadpisclanku1"/>
          <w:b w:val="0"/>
        </w:rPr>
        <w:t xml:space="preserve">Na </w:t>
      </w:r>
      <w:r w:rsidR="00A940AC">
        <w:rPr>
          <w:rStyle w:val="nadpisclanku1"/>
          <w:b w:val="0"/>
        </w:rPr>
        <w:t>dodávaném</w:t>
      </w:r>
      <w:r w:rsidRPr="00EE5E43">
        <w:rPr>
          <w:rStyle w:val="nadpisclanku1"/>
          <w:b w:val="0"/>
        </w:rPr>
        <w:t xml:space="preserve"> rozvaděči musí být proveden</w:t>
      </w:r>
      <w:r w:rsidR="00A940AC">
        <w:rPr>
          <w:rStyle w:val="nadpisclanku1"/>
          <w:b w:val="0"/>
        </w:rPr>
        <w:t>y</w:t>
      </w:r>
      <w:r w:rsidRPr="00EE5E43">
        <w:rPr>
          <w:rStyle w:val="nadpisclanku1"/>
          <w:b w:val="0"/>
        </w:rPr>
        <w:t xml:space="preserve"> kusové zkoušky podle ČSN EN 62271-200 a musí být zdokumentovány v protokolu o zkoušce (test protokolu).</w:t>
      </w:r>
    </w:p>
    <w:p w14:paraId="0C263643" w14:textId="77777777" w:rsidR="00183DCC" w:rsidRPr="00EE5E43" w:rsidRDefault="00183DCC" w:rsidP="00183DCC">
      <w:pPr>
        <w:rPr>
          <w:rStyle w:val="nadpisclanku1"/>
          <w:b w:val="0"/>
        </w:rPr>
      </w:pPr>
    </w:p>
    <w:p w14:paraId="0C263644" w14:textId="77777777" w:rsidR="00183DCC" w:rsidRPr="00EE5E43" w:rsidRDefault="00183DCC" w:rsidP="00183DCC">
      <w:pPr>
        <w:rPr>
          <w:rStyle w:val="nadpisclanku1"/>
          <w:b w:val="0"/>
        </w:rPr>
      </w:pPr>
      <w:r w:rsidRPr="00EE5E43">
        <w:rPr>
          <w:rStyle w:val="nadpisclanku1"/>
          <w:b w:val="0"/>
        </w:rPr>
        <w:t>Kromě toho musí být provedeno měření částečných výbojů podle platných standardů (viz. odstavec 2.1.) a to:</w:t>
      </w:r>
    </w:p>
    <w:p w14:paraId="0C263645" w14:textId="77777777" w:rsidR="000F17D6" w:rsidRPr="00EE5E43" w:rsidRDefault="000F17D6" w:rsidP="007C7F76">
      <w:pPr>
        <w:pStyle w:val="Odstavecseseznamem"/>
        <w:numPr>
          <w:ilvl w:val="0"/>
          <w:numId w:val="4"/>
        </w:numPr>
        <w:rPr>
          <w:rStyle w:val="nadpisclanku1"/>
          <w:b w:val="0"/>
        </w:rPr>
      </w:pPr>
      <w:r w:rsidRPr="00EE5E43">
        <w:rPr>
          <w:rStyle w:val="nadpisclanku1"/>
          <w:b w:val="0"/>
        </w:rPr>
        <w:t>průchodka</w:t>
      </w:r>
      <w:r w:rsidR="00183DCC" w:rsidRPr="00EE5E43">
        <w:rPr>
          <w:rStyle w:val="nadpisclanku1"/>
          <w:b w:val="0"/>
        </w:rPr>
        <w:t>:</w:t>
      </w:r>
    </w:p>
    <w:p w14:paraId="0C263646" w14:textId="43CF6F3E" w:rsidR="00106A29" w:rsidRPr="00EE5E43" w:rsidRDefault="000F17D6" w:rsidP="007C7F76">
      <w:pPr>
        <w:pStyle w:val="Odstavecseseznamem"/>
        <w:numPr>
          <w:ilvl w:val="1"/>
          <w:numId w:val="4"/>
        </w:numPr>
        <w:rPr>
          <w:rStyle w:val="nadpisclanku1"/>
          <w:b w:val="0"/>
        </w:rPr>
      </w:pPr>
      <w:r w:rsidRPr="00EE5E43">
        <w:rPr>
          <w:rStyle w:val="nadpisclanku1"/>
          <w:b w:val="0"/>
        </w:rPr>
        <w:t>předběžn</w:t>
      </w:r>
      <w:r w:rsidR="00060275">
        <w:rPr>
          <w:rStyle w:val="nadpisclanku1"/>
          <w:b w:val="0"/>
        </w:rPr>
        <w:t>é</w:t>
      </w:r>
      <w:r w:rsidRPr="00EE5E43">
        <w:rPr>
          <w:rStyle w:val="nadpisclanku1"/>
          <w:b w:val="0"/>
        </w:rPr>
        <w:t xml:space="preserve"> </w:t>
      </w:r>
      <w:r w:rsidR="00106A29" w:rsidRPr="00EE5E43">
        <w:rPr>
          <w:rStyle w:val="nadpisclanku1"/>
          <w:b w:val="0"/>
        </w:rPr>
        <w:t>namáhání</w:t>
      </w:r>
      <w:r w:rsidR="00183DCC" w:rsidRPr="00EE5E43">
        <w:rPr>
          <w:rStyle w:val="nadpisclanku1"/>
          <w:b w:val="0"/>
        </w:rPr>
        <w:t xml:space="preserve">: </w:t>
      </w:r>
      <w:r w:rsidRPr="00EE5E43">
        <w:rPr>
          <w:rStyle w:val="nadpisclanku1"/>
          <w:b w:val="0"/>
        </w:rPr>
        <w:tab/>
      </w:r>
      <w:r w:rsidRPr="00EE5E43">
        <w:rPr>
          <w:rStyle w:val="nadpisclanku1"/>
          <w:b w:val="0"/>
        </w:rPr>
        <w:tab/>
      </w:r>
      <w:r w:rsidRPr="00EE5E43">
        <w:rPr>
          <w:rStyle w:val="nadpisclanku1"/>
          <w:b w:val="0"/>
        </w:rPr>
        <w:tab/>
      </w:r>
      <w:r w:rsidR="00183DCC" w:rsidRPr="00EE5E43">
        <w:rPr>
          <w:rStyle w:val="nadpisclanku1"/>
          <w:b w:val="0"/>
        </w:rPr>
        <w:t>min. 1,3</w:t>
      </w:r>
      <w:r w:rsidR="00106A29" w:rsidRPr="00EE5E43">
        <w:rPr>
          <w:rStyle w:val="nadpisclanku1"/>
          <w:b w:val="0"/>
        </w:rPr>
        <w:t xml:space="preserve"> x Ur po dobu alespoň 30 sekund</w:t>
      </w:r>
    </w:p>
    <w:p w14:paraId="0C263647"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m</w:t>
      </w:r>
      <w:r w:rsidR="00183DCC" w:rsidRPr="00EE5E43">
        <w:rPr>
          <w:rStyle w:val="nadpisclanku1"/>
          <w:b w:val="0"/>
        </w:rPr>
        <w:t xml:space="preserve">ěření částečných výbojů: </w:t>
      </w:r>
      <w:r w:rsidRPr="00EE5E43">
        <w:rPr>
          <w:rStyle w:val="nadpisclanku1"/>
          <w:b w:val="0"/>
        </w:rPr>
        <w:tab/>
      </w:r>
      <w:r w:rsidRPr="00EE5E43">
        <w:rPr>
          <w:rStyle w:val="nadpisclanku1"/>
          <w:b w:val="0"/>
        </w:rPr>
        <w:tab/>
        <w:t>1,1 x Ur max. 2 pC</w:t>
      </w:r>
    </w:p>
    <w:p w14:paraId="0C263648" w14:textId="77777777" w:rsidR="00183DCC" w:rsidRPr="00EE5E43" w:rsidRDefault="00183DCC" w:rsidP="007C7F76">
      <w:pPr>
        <w:pStyle w:val="Odstavecseseznamem"/>
        <w:numPr>
          <w:ilvl w:val="1"/>
          <w:numId w:val="4"/>
        </w:numPr>
        <w:rPr>
          <w:rStyle w:val="nadpisclanku1"/>
          <w:b w:val="0"/>
        </w:rPr>
      </w:pPr>
      <w:r w:rsidRPr="00EE5E43">
        <w:rPr>
          <w:rStyle w:val="nadpisclanku1"/>
          <w:b w:val="0"/>
        </w:rPr>
        <w:t>Z</w:t>
      </w:r>
      <w:r w:rsidR="00106A29" w:rsidRPr="00EE5E43">
        <w:rPr>
          <w:rStyle w:val="nadpisclanku1"/>
          <w:b w:val="0"/>
        </w:rPr>
        <w:t>hášecí</w:t>
      </w:r>
      <w:r w:rsidRPr="00EE5E43">
        <w:rPr>
          <w:rStyle w:val="nadpisclanku1"/>
          <w:b w:val="0"/>
        </w:rPr>
        <w:t xml:space="preserve"> napětí:</w:t>
      </w:r>
      <w:r w:rsidR="00106A29" w:rsidRPr="00EE5E43">
        <w:rPr>
          <w:rStyle w:val="nadpisclanku1"/>
          <w:b w:val="0"/>
        </w:rPr>
        <w:tab/>
      </w:r>
      <w:r w:rsidR="00106A29" w:rsidRPr="00EE5E43">
        <w:rPr>
          <w:rStyle w:val="nadpisclanku1"/>
          <w:b w:val="0"/>
        </w:rPr>
        <w:tab/>
      </w:r>
      <w:r w:rsidR="00106A29" w:rsidRPr="00EE5E43">
        <w:rPr>
          <w:rStyle w:val="nadpisclanku1"/>
          <w:b w:val="0"/>
        </w:rPr>
        <w:tab/>
      </w:r>
      <w:r w:rsidR="00106A29" w:rsidRPr="00EE5E43">
        <w:rPr>
          <w:rStyle w:val="nadpisclanku1"/>
          <w:b w:val="0"/>
        </w:rPr>
        <w:tab/>
      </w:r>
      <w:r w:rsidRPr="00EE5E43">
        <w:rPr>
          <w:rStyle w:val="nadpisclanku1"/>
          <w:b w:val="0"/>
        </w:rPr>
        <w:t xml:space="preserve">&gt; 1,1 x Ur / √3 </w:t>
      </w:r>
    </w:p>
    <w:p w14:paraId="0C263649" w14:textId="77777777" w:rsidR="00183DCC" w:rsidRPr="00EE5E43" w:rsidRDefault="00106A29" w:rsidP="00183DCC">
      <w:pPr>
        <w:rPr>
          <w:rStyle w:val="nadpisclanku1"/>
          <w:b w:val="0"/>
        </w:rPr>
      </w:pPr>
      <w:r w:rsidRPr="00EE5E43">
        <w:rPr>
          <w:rStyle w:val="nadpisclanku1"/>
          <w:b w:val="0"/>
        </w:rPr>
        <w:t>- rozvaděč</w:t>
      </w:r>
      <w:r w:rsidR="00183DCC" w:rsidRPr="00EE5E43">
        <w:rPr>
          <w:rStyle w:val="nadpisclanku1"/>
          <w:b w:val="0"/>
        </w:rPr>
        <w:t xml:space="preserve">: </w:t>
      </w:r>
    </w:p>
    <w:p w14:paraId="0C26364A" w14:textId="2A1FC253" w:rsidR="00106A29" w:rsidRPr="00EE5E43" w:rsidRDefault="00106A29" w:rsidP="007C7F76">
      <w:pPr>
        <w:pStyle w:val="Odstavecseseznamem"/>
        <w:numPr>
          <w:ilvl w:val="1"/>
          <w:numId w:val="4"/>
        </w:numPr>
        <w:rPr>
          <w:rStyle w:val="nadpisclanku1"/>
          <w:b w:val="0"/>
        </w:rPr>
      </w:pPr>
      <w:r w:rsidRPr="00EE5E43">
        <w:rPr>
          <w:rStyle w:val="nadpisclanku1"/>
          <w:b w:val="0"/>
        </w:rPr>
        <w:t>předběžn</w:t>
      </w:r>
      <w:r w:rsidR="00060275">
        <w:rPr>
          <w:rStyle w:val="nadpisclanku1"/>
          <w:b w:val="0"/>
        </w:rPr>
        <w:t>é</w:t>
      </w:r>
      <w:r w:rsidRPr="00EE5E43">
        <w:rPr>
          <w:rStyle w:val="nadpisclanku1"/>
          <w:b w:val="0"/>
        </w:rPr>
        <w:t xml:space="preserve"> namáhání: </w:t>
      </w:r>
      <w:r w:rsidRPr="00EE5E43">
        <w:rPr>
          <w:rStyle w:val="nadpisclanku1"/>
          <w:b w:val="0"/>
        </w:rPr>
        <w:tab/>
      </w:r>
      <w:r w:rsidRPr="00EE5E43">
        <w:rPr>
          <w:rStyle w:val="nadpisclanku1"/>
          <w:b w:val="0"/>
        </w:rPr>
        <w:tab/>
      </w:r>
      <w:r w:rsidRPr="00EE5E43">
        <w:rPr>
          <w:rStyle w:val="nadpisclanku1"/>
          <w:b w:val="0"/>
        </w:rPr>
        <w:tab/>
        <w:t>min. 1,3 x Ur po dobu alespoň 30 sekund</w:t>
      </w:r>
    </w:p>
    <w:p w14:paraId="0C26364B"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 xml:space="preserve">měření částečných výbojů: </w:t>
      </w:r>
      <w:r w:rsidRPr="00EE5E43">
        <w:rPr>
          <w:rStyle w:val="nadpisclanku1"/>
          <w:b w:val="0"/>
        </w:rPr>
        <w:tab/>
      </w:r>
      <w:r w:rsidRPr="00EE5E43">
        <w:rPr>
          <w:rStyle w:val="nadpisclanku1"/>
          <w:b w:val="0"/>
        </w:rPr>
        <w:tab/>
        <w:t>1,1 x Ur max. 20 pC</w:t>
      </w:r>
    </w:p>
    <w:p w14:paraId="0C26364C"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Zhášecí napětí:</w:t>
      </w:r>
      <w:r w:rsidRPr="00EE5E43">
        <w:rPr>
          <w:rStyle w:val="nadpisclanku1"/>
          <w:b w:val="0"/>
        </w:rPr>
        <w:tab/>
      </w:r>
      <w:r w:rsidRPr="00EE5E43">
        <w:rPr>
          <w:rStyle w:val="nadpisclanku1"/>
          <w:b w:val="0"/>
        </w:rPr>
        <w:tab/>
      </w:r>
      <w:r w:rsidRPr="00EE5E43">
        <w:rPr>
          <w:rStyle w:val="nadpisclanku1"/>
          <w:b w:val="0"/>
        </w:rPr>
        <w:tab/>
      </w:r>
      <w:r w:rsidRPr="00EE5E43">
        <w:rPr>
          <w:rStyle w:val="nadpisclanku1"/>
          <w:b w:val="0"/>
        </w:rPr>
        <w:tab/>
        <w:t xml:space="preserve">&gt; 1,1 x Ur / √3 </w:t>
      </w:r>
    </w:p>
    <w:p w14:paraId="0C26364D" w14:textId="77777777" w:rsidR="00183DCC" w:rsidRPr="00EE5E43" w:rsidRDefault="00183DCC" w:rsidP="006E416E">
      <w:pPr>
        <w:rPr>
          <w:rStyle w:val="nadpisclanku1"/>
          <w:b w:val="0"/>
        </w:rPr>
      </w:pPr>
    </w:p>
    <w:p w14:paraId="0C26364E" w14:textId="302DA89B" w:rsidR="00106A29" w:rsidRPr="00EE5E43" w:rsidRDefault="00A940AC" w:rsidP="006E416E">
      <w:pPr>
        <w:rPr>
          <w:rStyle w:val="nadpisclanku1"/>
          <w:b w:val="0"/>
        </w:rPr>
      </w:pPr>
      <w:r>
        <w:rPr>
          <w:rStyle w:val="nadpisclanku1"/>
          <w:b w:val="0"/>
        </w:rPr>
        <w:t xml:space="preserve">Odzkoušena bude také </w:t>
      </w:r>
      <w:r w:rsidR="00106A29" w:rsidRPr="00EE5E43">
        <w:rPr>
          <w:rStyle w:val="nadpisclanku1"/>
          <w:b w:val="0"/>
        </w:rPr>
        <w:t>případná další volitelná výbava rozvaděče.</w:t>
      </w:r>
    </w:p>
    <w:p w14:paraId="0C26364F" w14:textId="77777777" w:rsidR="00951E22" w:rsidRPr="00EE5E43" w:rsidRDefault="00951E22" w:rsidP="006E416E">
      <w:pPr>
        <w:rPr>
          <w:rStyle w:val="nadpisclanku1"/>
          <w:b w:val="0"/>
        </w:rPr>
      </w:pPr>
    </w:p>
    <w:p w14:paraId="0C263650" w14:textId="77777777" w:rsidR="00951E22" w:rsidRPr="00A31DC2" w:rsidRDefault="00951E22" w:rsidP="00951E22">
      <w:pPr>
        <w:numPr>
          <w:ilvl w:val="1"/>
          <w:numId w:val="2"/>
        </w:numPr>
        <w:tabs>
          <w:tab w:val="left" w:pos="426"/>
          <w:tab w:val="left" w:pos="6521"/>
        </w:tabs>
        <w:spacing w:before="120" w:after="120"/>
        <w:rPr>
          <w:rFonts w:ascii="Arial" w:hAnsi="Arial" w:cs="Arial"/>
          <w:b/>
        </w:rPr>
      </w:pPr>
      <w:r w:rsidRPr="00A31DC2">
        <w:rPr>
          <w:rFonts w:ascii="Arial" w:hAnsi="Arial" w:cs="Arial"/>
          <w:b/>
        </w:rPr>
        <w:t>Zkoušky nadstavby NN (sekundární techniky)</w:t>
      </w:r>
    </w:p>
    <w:p w14:paraId="0C263651" w14:textId="77777777" w:rsidR="00D56944" w:rsidRPr="00EE5E43" w:rsidRDefault="00D56944" w:rsidP="00D56944">
      <w:pPr>
        <w:tabs>
          <w:tab w:val="left" w:pos="426"/>
          <w:tab w:val="left" w:pos="6521"/>
        </w:tabs>
        <w:spacing w:before="120"/>
        <w:jc w:val="both"/>
        <w:rPr>
          <w:rFonts w:ascii="Arial" w:hAnsi="Arial" w:cs="Arial"/>
        </w:rPr>
      </w:pPr>
      <w:r w:rsidRPr="00EE5E43">
        <w:rPr>
          <w:rFonts w:ascii="Arial" w:hAnsi="Arial" w:cs="Arial"/>
          <w:snapToGrid w:val="0"/>
          <w:color w:val="000000"/>
        </w:rPr>
        <w:t>Protokol o kusové zkoušce nadstavby, který zaručuje, že bylo provedeno:</w:t>
      </w:r>
    </w:p>
    <w:p w14:paraId="0C263652" w14:textId="77777777" w:rsidR="00D56944" w:rsidRPr="00EE5E43" w:rsidRDefault="00D56944" w:rsidP="00D56944">
      <w:pPr>
        <w:pStyle w:val="Odstavecseseznamem"/>
        <w:numPr>
          <w:ilvl w:val="0"/>
          <w:numId w:val="12"/>
        </w:numPr>
        <w:tabs>
          <w:tab w:val="left" w:pos="567"/>
        </w:tabs>
        <w:spacing w:before="80"/>
        <w:jc w:val="both"/>
        <w:rPr>
          <w:rFonts w:ascii="Arial" w:hAnsi="Arial" w:cs="Arial"/>
          <w:snapToGrid w:val="0"/>
          <w:color w:val="000000"/>
        </w:rPr>
      </w:pPr>
      <w:r w:rsidRPr="00EE5E43">
        <w:rPr>
          <w:rFonts w:ascii="Arial" w:hAnsi="Arial" w:cs="Arial"/>
          <w:snapToGrid w:val="0"/>
          <w:color w:val="000000"/>
        </w:rPr>
        <w:t>Prohlídka nadstavby a kontrola spojení:</w:t>
      </w:r>
    </w:p>
    <w:p w14:paraId="0C263653"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správnosti vydrátování (bod-bod)</w:t>
      </w:r>
    </w:p>
    <w:p w14:paraId="0C263654"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 xml:space="preserve">Kontrola účinnosti mechanických ovládacích prvků </w:t>
      </w:r>
    </w:p>
    <w:p w14:paraId="0C263655"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uložení vodičů</w:t>
      </w:r>
    </w:p>
    <w:p w14:paraId="0C263656"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šroubových spojů</w:t>
      </w:r>
    </w:p>
    <w:p w14:paraId="0C263657"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Celková vizuální kontrola</w:t>
      </w:r>
    </w:p>
    <w:p w14:paraId="0C263658" w14:textId="77777777" w:rsidR="00D56944" w:rsidRPr="00EE5E43" w:rsidRDefault="00D56944" w:rsidP="00D56944">
      <w:pPr>
        <w:pStyle w:val="Odstavecseseznamem"/>
        <w:numPr>
          <w:ilvl w:val="0"/>
          <w:numId w:val="12"/>
        </w:numPr>
        <w:tabs>
          <w:tab w:val="left" w:pos="567"/>
        </w:tabs>
        <w:spacing w:before="80"/>
        <w:contextualSpacing w:val="0"/>
        <w:jc w:val="both"/>
        <w:rPr>
          <w:rFonts w:ascii="Arial" w:hAnsi="Arial" w:cs="Arial"/>
          <w:snapToGrid w:val="0"/>
          <w:color w:val="000000"/>
        </w:rPr>
      </w:pPr>
      <w:r w:rsidRPr="00EE5E43">
        <w:rPr>
          <w:rFonts w:ascii="Arial" w:hAnsi="Arial" w:cs="Arial"/>
          <w:snapToGrid w:val="0"/>
          <w:color w:val="000000"/>
        </w:rPr>
        <w:t>Test dielektrické pevnosti: střídavým napětím 4kV po dobu 1 minuty mezi vstupními napájecími svorkami a ochrannou svorkou při odpojených elektronických zařízeních.</w:t>
      </w:r>
    </w:p>
    <w:p w14:paraId="0C263659" w14:textId="77777777" w:rsidR="00D56944" w:rsidRPr="00EE5E43" w:rsidRDefault="00D56944" w:rsidP="00D56944">
      <w:pPr>
        <w:pStyle w:val="Odstavecseseznamem"/>
        <w:numPr>
          <w:ilvl w:val="0"/>
          <w:numId w:val="12"/>
        </w:numPr>
        <w:tabs>
          <w:tab w:val="left" w:pos="567"/>
        </w:tabs>
        <w:spacing w:before="80"/>
        <w:contextualSpacing w:val="0"/>
        <w:jc w:val="both"/>
        <w:rPr>
          <w:rFonts w:ascii="Arial" w:hAnsi="Arial" w:cs="Arial"/>
          <w:snapToGrid w:val="0"/>
          <w:color w:val="000000"/>
        </w:rPr>
      </w:pPr>
      <w:r w:rsidRPr="00EE5E43">
        <w:rPr>
          <w:rFonts w:ascii="Arial" w:hAnsi="Arial" w:cs="Arial"/>
          <w:snapToGrid w:val="0"/>
          <w:color w:val="000000"/>
        </w:rPr>
        <w:t xml:space="preserve">Zkouška ochranného pospojování: zkušebním proudem 10 A po dobu 1 minuty mezi ochrannou svorkou a každou přístupnou vodivou částí. Impedance nesmí přesahovat 0,1 Ω. </w:t>
      </w:r>
    </w:p>
    <w:p w14:paraId="0C26365A" w14:textId="77777777" w:rsidR="00951E22" w:rsidRPr="00EE5E43" w:rsidRDefault="00951E22" w:rsidP="00951E22">
      <w:pPr>
        <w:tabs>
          <w:tab w:val="left" w:pos="6521"/>
        </w:tabs>
        <w:spacing w:before="120" w:after="120"/>
        <w:rPr>
          <w:rFonts w:ascii="Arial" w:hAnsi="Arial" w:cs="Arial"/>
          <w:b/>
        </w:rPr>
      </w:pPr>
    </w:p>
    <w:p w14:paraId="0C26365E" w14:textId="77777777" w:rsidR="00473CA3" w:rsidRPr="00EE5E43" w:rsidRDefault="00473CA3" w:rsidP="00473CA3">
      <w:pPr>
        <w:numPr>
          <w:ilvl w:val="1"/>
          <w:numId w:val="2"/>
        </w:numPr>
        <w:tabs>
          <w:tab w:val="left" w:pos="426"/>
          <w:tab w:val="left" w:pos="6521"/>
        </w:tabs>
        <w:spacing w:before="120" w:after="120"/>
        <w:rPr>
          <w:rFonts w:ascii="Arial" w:hAnsi="Arial" w:cs="Arial"/>
          <w:b/>
        </w:rPr>
      </w:pPr>
      <w:r w:rsidRPr="00EE5E43">
        <w:rPr>
          <w:rFonts w:ascii="Arial" w:hAnsi="Arial" w:cs="Arial"/>
          <w:b/>
        </w:rPr>
        <w:t>Přejímací zkoušky</w:t>
      </w:r>
    </w:p>
    <w:p w14:paraId="0C26365F" w14:textId="77777777" w:rsidR="00473CA3" w:rsidRPr="00EE5E43" w:rsidRDefault="00473CA3" w:rsidP="001D1EB9">
      <w:pPr>
        <w:spacing w:after="200" w:line="276" w:lineRule="auto"/>
        <w:jc w:val="both"/>
        <w:rPr>
          <w:rStyle w:val="nadpisclanku1"/>
          <w:b w:val="0"/>
        </w:rPr>
      </w:pPr>
      <w:r w:rsidRPr="00EE5E43">
        <w:rPr>
          <w:rStyle w:val="nadpisclanku1"/>
          <w:b w:val="0"/>
        </w:rPr>
        <w:t xml:space="preserve">Zadavatel je oprávněn kdykoliv provést přejímací zkoušky ve výrobním závodě po objednání </w:t>
      </w:r>
      <w:r w:rsidR="00B56153" w:rsidRPr="00EE5E43">
        <w:rPr>
          <w:rStyle w:val="nadpisclanku1"/>
          <w:b w:val="0"/>
        </w:rPr>
        <w:t>zboží,</w:t>
      </w:r>
      <w:r w:rsidRPr="00EE5E43">
        <w:rPr>
          <w:rStyle w:val="nadpisclanku1"/>
          <w:b w:val="0"/>
        </w:rPr>
        <w:t xml:space="preserve"> a to v rozsahu kusových zkoušek.</w:t>
      </w:r>
    </w:p>
    <w:p w14:paraId="0C263660" w14:textId="3C4D71C4" w:rsidR="006523DF" w:rsidRPr="00EE5E43" w:rsidRDefault="006523DF" w:rsidP="001D1EB9">
      <w:pPr>
        <w:spacing w:after="200" w:line="276" w:lineRule="auto"/>
        <w:jc w:val="both"/>
        <w:rPr>
          <w:rStyle w:val="nadpisclanku1"/>
          <w:b w:val="0"/>
        </w:rPr>
      </w:pPr>
      <w:r w:rsidRPr="00EE5E43">
        <w:rPr>
          <w:rStyle w:val="nadpisclanku1"/>
          <w:b w:val="0"/>
        </w:rPr>
        <w:t xml:space="preserve">Zadavatel je dále oprávněn provést FAT testy, pokud dojde ke změně </w:t>
      </w:r>
      <w:r w:rsidR="00317A70">
        <w:rPr>
          <w:rStyle w:val="nadpisclanku1"/>
          <w:b w:val="0"/>
        </w:rPr>
        <w:t>RTU/</w:t>
      </w:r>
      <w:r w:rsidRPr="00EE5E43">
        <w:rPr>
          <w:rStyle w:val="nadpisclanku1"/>
          <w:b w:val="0"/>
        </w:rPr>
        <w:t>IED.</w:t>
      </w:r>
    </w:p>
    <w:p w14:paraId="0C263661" w14:textId="77777777" w:rsidR="00B56153" w:rsidRPr="00EE5E43" w:rsidRDefault="00B56153" w:rsidP="001D1EB9">
      <w:pPr>
        <w:spacing w:after="200" w:line="276" w:lineRule="auto"/>
        <w:jc w:val="both"/>
        <w:rPr>
          <w:rStyle w:val="nadpisclanku1"/>
          <w:b w:val="0"/>
        </w:rPr>
      </w:pPr>
      <w:r w:rsidRPr="00EE5E43">
        <w:rPr>
          <w:rStyle w:val="nadpisclanku1"/>
          <w:b w:val="0"/>
        </w:rPr>
        <w:t>Zadavatel je dále oprávněn kdykoliv provést FAT testy na území ČR na objednaném zboží.</w:t>
      </w:r>
    </w:p>
    <w:p w14:paraId="0C263662" w14:textId="561A139F" w:rsidR="00951E22" w:rsidRDefault="00951E22" w:rsidP="006E416E">
      <w:pPr>
        <w:rPr>
          <w:rStyle w:val="nadpisclanku1"/>
          <w:b w:val="0"/>
        </w:rPr>
      </w:pPr>
    </w:p>
    <w:p w14:paraId="416FA409" w14:textId="72F4CEF9" w:rsidR="00A31DC2" w:rsidRDefault="00A31DC2" w:rsidP="006E416E">
      <w:pPr>
        <w:rPr>
          <w:rStyle w:val="nadpisclanku1"/>
          <w:b w:val="0"/>
        </w:rPr>
      </w:pPr>
    </w:p>
    <w:p w14:paraId="34B52144" w14:textId="32769B4F" w:rsidR="00A31DC2" w:rsidRDefault="00A31DC2" w:rsidP="006E416E">
      <w:pPr>
        <w:rPr>
          <w:rStyle w:val="nadpisclanku1"/>
          <w:b w:val="0"/>
        </w:rPr>
      </w:pPr>
    </w:p>
    <w:p w14:paraId="0B30E192" w14:textId="77777777" w:rsidR="00A31DC2" w:rsidRPr="00EE5E43" w:rsidRDefault="00A31DC2" w:rsidP="006E416E">
      <w:pPr>
        <w:rPr>
          <w:rStyle w:val="nadpisclanku1"/>
          <w:b w:val="0"/>
        </w:rPr>
      </w:pPr>
    </w:p>
    <w:p w14:paraId="0C263663" w14:textId="42424392" w:rsidR="003E2ACA" w:rsidRPr="00EE5E43" w:rsidRDefault="003E2ACA" w:rsidP="003E2ACA">
      <w:pPr>
        <w:numPr>
          <w:ilvl w:val="1"/>
          <w:numId w:val="2"/>
        </w:numPr>
        <w:tabs>
          <w:tab w:val="left" w:pos="426"/>
          <w:tab w:val="left" w:pos="6521"/>
        </w:tabs>
        <w:spacing w:before="120" w:after="120"/>
        <w:rPr>
          <w:rFonts w:ascii="Arial" w:hAnsi="Arial" w:cs="Arial"/>
          <w:b/>
        </w:rPr>
      </w:pPr>
      <w:bookmarkStart w:id="27" w:name="_Hlk19110169"/>
      <w:r w:rsidRPr="00EE5E43">
        <w:rPr>
          <w:rFonts w:ascii="Arial" w:hAnsi="Arial" w:cs="Arial"/>
          <w:b/>
        </w:rPr>
        <w:lastRenderedPageBreak/>
        <w:t>Zkoušky před první dodávkou</w:t>
      </w:r>
      <w:r w:rsidR="00584174">
        <w:rPr>
          <w:rFonts w:ascii="Arial" w:hAnsi="Arial" w:cs="Arial"/>
          <w:b/>
        </w:rPr>
        <w:t xml:space="preserve"> rozvaděčů s nadstandardní výbavou – smart rozvaděče</w:t>
      </w:r>
      <w:r w:rsidRPr="00EE5E43">
        <w:rPr>
          <w:rFonts w:ascii="Arial" w:hAnsi="Arial" w:cs="Arial"/>
          <w:b/>
        </w:rPr>
        <w:t xml:space="preserve"> (</w:t>
      </w:r>
      <w:r w:rsidR="006A2A9D">
        <w:rPr>
          <w:rFonts w:ascii="Arial" w:hAnsi="Arial" w:cs="Arial"/>
          <w:b/>
        </w:rPr>
        <w:t>po</w:t>
      </w:r>
      <w:r w:rsidR="001D1EB9">
        <w:rPr>
          <w:rFonts w:ascii="Arial" w:hAnsi="Arial" w:cs="Arial"/>
          <w:b/>
        </w:rPr>
        <w:t xml:space="preserve"> </w:t>
      </w:r>
      <w:r w:rsidRPr="00EE5E43">
        <w:rPr>
          <w:rFonts w:ascii="Arial" w:hAnsi="Arial" w:cs="Arial"/>
          <w:b/>
        </w:rPr>
        <w:t>podpis</w:t>
      </w:r>
      <w:r w:rsidR="00A31DC2">
        <w:rPr>
          <w:rFonts w:ascii="Arial" w:hAnsi="Arial" w:cs="Arial"/>
          <w:b/>
        </w:rPr>
        <w:t>u</w:t>
      </w:r>
      <w:r w:rsidRPr="00EE5E43">
        <w:rPr>
          <w:rFonts w:ascii="Arial" w:hAnsi="Arial" w:cs="Arial"/>
          <w:b/>
        </w:rPr>
        <w:t xml:space="preserve"> smlouvy)</w:t>
      </w:r>
    </w:p>
    <w:p w14:paraId="4714EFCF" w14:textId="33B70565" w:rsidR="005418E8" w:rsidRDefault="005418E8" w:rsidP="00865B89">
      <w:pPr>
        <w:tabs>
          <w:tab w:val="left" w:pos="284"/>
        </w:tabs>
        <w:spacing w:before="80"/>
        <w:jc w:val="both"/>
        <w:rPr>
          <w:rFonts w:ascii="Arial" w:hAnsi="Arial" w:cs="Arial"/>
          <w:snapToGrid w:val="0"/>
        </w:rPr>
      </w:pPr>
      <w:bookmarkStart w:id="28" w:name="_Hlk19110227"/>
      <w:bookmarkEnd w:id="27"/>
      <w:r w:rsidRPr="002D406D">
        <w:rPr>
          <w:rFonts w:ascii="Arial" w:hAnsi="Arial" w:cs="Arial"/>
          <w:snapToGrid w:val="0"/>
        </w:rPr>
        <w:t>Dodavatel</w:t>
      </w:r>
      <w:r w:rsidR="006714A8" w:rsidRPr="00375D92">
        <w:rPr>
          <w:rFonts w:ascii="Arial" w:hAnsi="Arial" w:cs="Arial"/>
          <w:snapToGrid w:val="0"/>
        </w:rPr>
        <w:t xml:space="preserve"> </w:t>
      </w:r>
      <w:r w:rsidR="0052463D" w:rsidRPr="00375D92">
        <w:rPr>
          <w:rFonts w:ascii="Arial" w:hAnsi="Arial" w:cs="Arial"/>
          <w:snapToGrid w:val="0"/>
        </w:rPr>
        <w:t xml:space="preserve">a zadavatel si odsouhlasí </w:t>
      </w:r>
      <w:r w:rsidRPr="002D406D">
        <w:rPr>
          <w:rFonts w:ascii="Arial" w:hAnsi="Arial" w:cs="Arial"/>
          <w:snapToGrid w:val="0"/>
        </w:rPr>
        <w:t>před první dodávkou dané konfigurace schéma zapojení nadstavby s vydrátováním pro danou typovou sestavu. V případě objednávky odlišné kombinace zapojení od níže uvedených typových sestav musí</w:t>
      </w:r>
      <w:r w:rsidR="0052463D" w:rsidRPr="00375D92">
        <w:rPr>
          <w:rFonts w:ascii="Arial" w:hAnsi="Arial" w:cs="Arial"/>
          <w:snapToGrid w:val="0"/>
        </w:rPr>
        <w:t xml:space="preserve"> dojít k odsouhlasení typové dokumentace</w:t>
      </w:r>
      <w:r w:rsidRPr="002D406D">
        <w:rPr>
          <w:rFonts w:ascii="Arial" w:hAnsi="Arial" w:cs="Arial"/>
          <w:snapToGrid w:val="0"/>
        </w:rPr>
        <w:t xml:space="preserve"> před první dodávkou</w:t>
      </w:r>
      <w:r w:rsidR="0052463D" w:rsidRPr="00375D92">
        <w:rPr>
          <w:rFonts w:ascii="Arial" w:hAnsi="Arial" w:cs="Arial"/>
          <w:snapToGrid w:val="0"/>
        </w:rPr>
        <w:t xml:space="preserve"> mezi dodavatel a zadavatelem</w:t>
      </w:r>
      <w:r w:rsidRPr="002D406D">
        <w:rPr>
          <w:rFonts w:ascii="Arial" w:hAnsi="Arial" w:cs="Arial"/>
          <w:snapToGrid w:val="0"/>
        </w:rPr>
        <w:t>.</w:t>
      </w:r>
    </w:p>
    <w:p w14:paraId="067E2F2A" w14:textId="6AE85674" w:rsidR="00584174" w:rsidRDefault="00584174" w:rsidP="00865B89">
      <w:pPr>
        <w:tabs>
          <w:tab w:val="left" w:pos="284"/>
        </w:tabs>
        <w:spacing w:before="80"/>
        <w:jc w:val="both"/>
        <w:rPr>
          <w:rFonts w:ascii="Arial" w:hAnsi="Arial" w:cs="Arial"/>
          <w:snapToGrid w:val="0"/>
        </w:rPr>
      </w:pPr>
      <w:r>
        <w:rPr>
          <w:rFonts w:ascii="Arial" w:hAnsi="Arial" w:cs="Arial"/>
          <w:snapToGrid w:val="0"/>
        </w:rPr>
        <w:t>Zadavatel je</w:t>
      </w:r>
      <w:r w:rsidR="006714A8">
        <w:rPr>
          <w:rFonts w:ascii="Arial" w:hAnsi="Arial" w:cs="Arial"/>
          <w:snapToGrid w:val="0"/>
        </w:rPr>
        <w:t xml:space="preserve"> dále</w:t>
      </w:r>
      <w:r>
        <w:rPr>
          <w:rFonts w:ascii="Arial" w:hAnsi="Arial" w:cs="Arial"/>
          <w:snapToGrid w:val="0"/>
        </w:rPr>
        <w:t xml:space="preserve"> oprávněn požadovat po dodavateli provedení zkoušek na jím určených sestavách rozvaděčů. Zkouška FAT </w:t>
      </w:r>
      <w:r w:rsidRPr="00EE5E43">
        <w:rPr>
          <w:rFonts w:ascii="Arial" w:hAnsi="Arial" w:cs="Arial"/>
          <w:snapToGrid w:val="0"/>
        </w:rPr>
        <w:t>(Factory Acceptance Test)</w:t>
      </w:r>
      <w:r>
        <w:rPr>
          <w:rFonts w:ascii="Arial" w:hAnsi="Arial" w:cs="Arial"/>
          <w:snapToGrid w:val="0"/>
        </w:rPr>
        <w:t xml:space="preserve"> se provede </w:t>
      </w:r>
      <w:r w:rsidRPr="00EE5E43">
        <w:rPr>
          <w:rFonts w:ascii="Arial" w:hAnsi="Arial" w:cs="Arial"/>
          <w:snapToGrid w:val="0"/>
        </w:rPr>
        <w:t xml:space="preserve">za přítomnosti odpovědných pracovníků společnosti </w:t>
      </w:r>
      <w:r>
        <w:rPr>
          <w:rFonts w:ascii="Arial" w:hAnsi="Arial" w:cs="Arial"/>
          <w:snapToGrid w:val="0"/>
        </w:rPr>
        <w:t>EG.D</w:t>
      </w:r>
      <w:r w:rsidRPr="00EE5E43">
        <w:rPr>
          <w:rFonts w:ascii="Arial" w:hAnsi="Arial" w:cs="Arial"/>
          <w:snapToGrid w:val="0"/>
        </w:rPr>
        <w:t>. Rozvaděč bude vybaven výbavou definovanou zadavatelem.</w:t>
      </w:r>
    </w:p>
    <w:p w14:paraId="0C263664" w14:textId="351CEC2A" w:rsidR="00A1458A" w:rsidRPr="00EE5E43" w:rsidRDefault="003E2ACA">
      <w:pPr>
        <w:tabs>
          <w:tab w:val="left" w:pos="284"/>
        </w:tabs>
        <w:spacing w:before="80"/>
        <w:jc w:val="both"/>
        <w:rPr>
          <w:rFonts w:ascii="Arial" w:hAnsi="Arial" w:cs="Arial"/>
          <w:snapToGrid w:val="0"/>
        </w:rPr>
      </w:pPr>
      <w:r w:rsidRPr="00EE5E43">
        <w:rPr>
          <w:rFonts w:ascii="Arial" w:hAnsi="Arial" w:cs="Arial"/>
          <w:snapToGrid w:val="0"/>
        </w:rPr>
        <w:t>Výbava bude minimálně obsahovat nadstavbovou skříň, vydrátování</w:t>
      </w:r>
      <w:r w:rsidR="00A1458A" w:rsidRPr="00EE5E43">
        <w:rPr>
          <w:rFonts w:ascii="Arial" w:hAnsi="Arial" w:cs="Arial"/>
          <w:snapToGrid w:val="0"/>
        </w:rPr>
        <w:t xml:space="preserve"> (včetně instalace </w:t>
      </w:r>
      <w:r w:rsidR="00317A70">
        <w:rPr>
          <w:rFonts w:ascii="Arial" w:hAnsi="Arial" w:cs="Arial"/>
          <w:snapToGrid w:val="0"/>
        </w:rPr>
        <w:t>RTU/</w:t>
      </w:r>
      <w:r w:rsidR="00A1458A" w:rsidRPr="00EE5E43">
        <w:rPr>
          <w:rFonts w:ascii="Arial" w:hAnsi="Arial" w:cs="Arial"/>
          <w:snapToGrid w:val="0"/>
        </w:rPr>
        <w:t>IED)</w:t>
      </w:r>
      <w:r w:rsidRPr="00EE5E43">
        <w:rPr>
          <w:rFonts w:ascii="Arial" w:hAnsi="Arial" w:cs="Arial"/>
          <w:snapToGrid w:val="0"/>
        </w:rPr>
        <w:t>, MTP, MTN</w:t>
      </w:r>
      <w:r w:rsidR="005418E8">
        <w:rPr>
          <w:rFonts w:ascii="Arial" w:hAnsi="Arial" w:cs="Arial"/>
          <w:snapToGrid w:val="0"/>
        </w:rPr>
        <w:t xml:space="preserve"> nebo</w:t>
      </w:r>
      <w:r w:rsidR="00266985">
        <w:rPr>
          <w:rFonts w:ascii="Arial" w:hAnsi="Arial" w:cs="Arial"/>
          <w:snapToGrid w:val="0"/>
        </w:rPr>
        <w:t xml:space="preserve"> senzory napětí a proudu,</w:t>
      </w:r>
      <w:r w:rsidR="00A1458A" w:rsidRPr="00EE5E43">
        <w:rPr>
          <w:rFonts w:ascii="Arial" w:hAnsi="Arial" w:cs="Arial"/>
          <w:snapToGrid w:val="0"/>
        </w:rPr>
        <w:t xml:space="preserve"> signalizace zpětného napětí a dálkové ovládání (</w:t>
      </w:r>
      <w:r w:rsidRPr="00EE5E43">
        <w:rPr>
          <w:rFonts w:ascii="Arial" w:hAnsi="Arial" w:cs="Arial"/>
          <w:snapToGrid w:val="0"/>
        </w:rPr>
        <w:t>motorové pohony</w:t>
      </w:r>
      <w:r w:rsidR="00A1458A" w:rsidRPr="00EE5E43">
        <w:rPr>
          <w:rFonts w:ascii="Arial" w:hAnsi="Arial" w:cs="Arial"/>
          <w:snapToGrid w:val="0"/>
        </w:rPr>
        <w:t xml:space="preserve">, pomocné kontakty, atd.). </w:t>
      </w:r>
      <w:r w:rsidRPr="00EE5E43">
        <w:rPr>
          <w:rFonts w:ascii="Arial" w:hAnsi="Arial" w:cs="Arial"/>
          <w:snapToGrid w:val="0"/>
        </w:rPr>
        <w:t xml:space="preserve">Místo provedení musí být </w:t>
      </w:r>
      <w:r w:rsidR="00A1458A" w:rsidRPr="00EE5E43">
        <w:rPr>
          <w:rFonts w:ascii="Arial" w:hAnsi="Arial" w:cs="Arial"/>
          <w:snapToGrid w:val="0"/>
        </w:rPr>
        <w:t xml:space="preserve">provedeno </w:t>
      </w:r>
      <w:r w:rsidRPr="00EE5E43">
        <w:rPr>
          <w:rFonts w:ascii="Arial" w:hAnsi="Arial" w:cs="Arial"/>
          <w:snapToGrid w:val="0"/>
        </w:rPr>
        <w:t>v prostorách dodavatele</w:t>
      </w:r>
      <w:r w:rsidR="006523DF" w:rsidRPr="00EE5E43">
        <w:rPr>
          <w:rFonts w:ascii="Arial" w:hAnsi="Arial" w:cs="Arial"/>
          <w:snapToGrid w:val="0"/>
        </w:rPr>
        <w:t xml:space="preserve"> na území ČR.</w:t>
      </w:r>
      <w:r w:rsidR="007314DF" w:rsidRPr="00EE5E43">
        <w:rPr>
          <w:rFonts w:ascii="Arial" w:hAnsi="Arial" w:cs="Arial"/>
          <w:snapToGrid w:val="0"/>
        </w:rPr>
        <w:t xml:space="preserve"> Před provedením testu musí být zadavatelem odsouhlasena konkrétní složení sestavy rozvaděčů, schéma zapojení a vydrátování jednotlivých polí, místo a čas provedení FAT testů.</w:t>
      </w:r>
    </w:p>
    <w:p w14:paraId="0C263665" w14:textId="319CD735"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Signály nesmí být simulovány, ale musí být testována celá cesta od vzniku signálu až po záznam v řídicím systému</w:t>
      </w:r>
      <w:r w:rsidR="00A1458A" w:rsidRPr="00EE5E43">
        <w:rPr>
          <w:rFonts w:ascii="Arial" w:hAnsi="Arial" w:cs="Arial"/>
          <w:snapToGrid w:val="0"/>
        </w:rPr>
        <w:t xml:space="preserve"> </w:t>
      </w:r>
      <w:r w:rsidR="003E5727">
        <w:rPr>
          <w:rFonts w:ascii="Arial" w:hAnsi="Arial" w:cs="Arial"/>
          <w:snapToGrid w:val="0"/>
        </w:rPr>
        <w:t>EG.D</w:t>
      </w:r>
      <w:r w:rsidRPr="00EE5E43">
        <w:rPr>
          <w:rFonts w:ascii="Arial" w:hAnsi="Arial" w:cs="Arial"/>
          <w:snapToGrid w:val="0"/>
        </w:rPr>
        <w:t xml:space="preserve">. Simulovány mohou být pouze ochranné nebo indikační funkce </w:t>
      </w:r>
      <w:r w:rsidR="00317A70">
        <w:rPr>
          <w:rFonts w:ascii="Arial" w:hAnsi="Arial" w:cs="Arial"/>
          <w:snapToGrid w:val="0"/>
        </w:rPr>
        <w:t>RTU/</w:t>
      </w:r>
      <w:r w:rsidRPr="00EE5E43">
        <w:rPr>
          <w:rFonts w:ascii="Arial" w:hAnsi="Arial" w:cs="Arial"/>
          <w:snapToGrid w:val="0"/>
        </w:rPr>
        <w:t>IED pomocí vhodného testeru (Omicron)</w:t>
      </w:r>
      <w:r w:rsidR="00A1458A" w:rsidRPr="00EE5E43">
        <w:rPr>
          <w:rFonts w:ascii="Arial" w:hAnsi="Arial" w:cs="Arial"/>
          <w:snapToGrid w:val="0"/>
        </w:rPr>
        <w:t>.</w:t>
      </w:r>
    </w:p>
    <w:p w14:paraId="0C263666" w14:textId="77777777"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Výstu</w:t>
      </w:r>
      <w:r w:rsidR="006523DF" w:rsidRPr="00EE5E43">
        <w:rPr>
          <w:rFonts w:ascii="Arial" w:hAnsi="Arial" w:cs="Arial"/>
          <w:snapToGrid w:val="0"/>
        </w:rPr>
        <w:t>pem FAT testu je tzv. checklist</w:t>
      </w:r>
      <w:r w:rsidRPr="00EE5E43">
        <w:rPr>
          <w:rFonts w:ascii="Arial" w:hAnsi="Arial" w:cs="Arial"/>
          <w:snapToGrid w:val="0"/>
        </w:rPr>
        <w:t>, který potvrzuje:</w:t>
      </w:r>
    </w:p>
    <w:p w14:paraId="0C263667" w14:textId="77777777" w:rsidR="003E2ACA" w:rsidRPr="00EE5E43" w:rsidRDefault="003E2ACA">
      <w:pPr>
        <w:pStyle w:val="Odstavecseseznamem"/>
        <w:numPr>
          <w:ilvl w:val="0"/>
          <w:numId w:val="27"/>
        </w:numPr>
        <w:tabs>
          <w:tab w:val="left" w:pos="284"/>
        </w:tabs>
        <w:spacing w:before="80"/>
        <w:jc w:val="both"/>
        <w:rPr>
          <w:rFonts w:ascii="Arial" w:hAnsi="Arial" w:cs="Arial"/>
          <w:snapToGrid w:val="0"/>
        </w:rPr>
      </w:pPr>
      <w:r w:rsidRPr="00EE5E43">
        <w:rPr>
          <w:rFonts w:ascii="Arial" w:hAnsi="Arial" w:cs="Arial"/>
          <w:snapToGrid w:val="0"/>
        </w:rPr>
        <w:t>Správné vydrátování nadstavby</w:t>
      </w:r>
    </w:p>
    <w:p w14:paraId="0C263668" w14:textId="2E8924F0" w:rsidR="003E2ACA" w:rsidRPr="00EE5E43" w:rsidRDefault="003E2ACA">
      <w:pPr>
        <w:pStyle w:val="Odstavecseseznamem"/>
        <w:numPr>
          <w:ilvl w:val="0"/>
          <w:numId w:val="27"/>
        </w:numPr>
        <w:tabs>
          <w:tab w:val="left" w:pos="284"/>
        </w:tabs>
        <w:spacing w:before="80"/>
        <w:jc w:val="both"/>
        <w:rPr>
          <w:rFonts w:ascii="Arial" w:hAnsi="Arial" w:cs="Arial"/>
          <w:snapToGrid w:val="0"/>
        </w:rPr>
      </w:pPr>
      <w:r w:rsidRPr="00EE5E43">
        <w:rPr>
          <w:rFonts w:ascii="Arial" w:hAnsi="Arial" w:cs="Arial"/>
          <w:snapToGrid w:val="0"/>
        </w:rPr>
        <w:t>Přenos všech signálů do nadřazeného systému</w:t>
      </w:r>
      <w:r w:rsidR="00A1458A" w:rsidRPr="00EE5E43">
        <w:rPr>
          <w:rFonts w:ascii="Arial" w:hAnsi="Arial" w:cs="Arial"/>
          <w:snapToGrid w:val="0"/>
        </w:rPr>
        <w:t xml:space="preserve"> </w:t>
      </w:r>
      <w:r w:rsidR="003E5727">
        <w:rPr>
          <w:rFonts w:ascii="Arial" w:hAnsi="Arial" w:cs="Arial"/>
          <w:snapToGrid w:val="0"/>
        </w:rPr>
        <w:t>EG.D</w:t>
      </w:r>
      <w:r w:rsidRPr="00EE5E43">
        <w:rPr>
          <w:rFonts w:ascii="Arial" w:hAnsi="Arial" w:cs="Arial"/>
          <w:snapToGrid w:val="0"/>
        </w:rPr>
        <w:t xml:space="preserve">. Nadřazený systém bude zajištěn formou řídícího systému na odděleném počítači, na kterém bude přenos signálů kontrolován odpovědným pracovníkem </w:t>
      </w:r>
      <w:r w:rsidR="003E5727">
        <w:rPr>
          <w:rFonts w:ascii="Arial" w:hAnsi="Arial" w:cs="Arial"/>
          <w:snapToGrid w:val="0"/>
        </w:rPr>
        <w:t>EG.D</w:t>
      </w:r>
      <w:r w:rsidRPr="00EE5E43">
        <w:rPr>
          <w:rFonts w:ascii="Arial" w:hAnsi="Arial" w:cs="Arial"/>
          <w:snapToGrid w:val="0"/>
        </w:rPr>
        <w:t xml:space="preserve">. </w:t>
      </w:r>
    </w:p>
    <w:p w14:paraId="0C26366A" w14:textId="62533F4C"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 xml:space="preserve">FAT testem bude prověřena technická kvalita dodavatele a splnění všech požadavků společnosti </w:t>
      </w:r>
      <w:r w:rsidR="003E5727">
        <w:rPr>
          <w:rFonts w:ascii="Arial" w:hAnsi="Arial" w:cs="Arial"/>
          <w:snapToGrid w:val="0"/>
        </w:rPr>
        <w:t>EG.D</w:t>
      </w:r>
      <w:r w:rsidRPr="00EE5E43">
        <w:rPr>
          <w:rFonts w:ascii="Arial" w:hAnsi="Arial" w:cs="Arial"/>
          <w:snapToGrid w:val="0"/>
        </w:rPr>
        <w:t>.</w:t>
      </w:r>
    </w:p>
    <w:p w14:paraId="0C26366C" w14:textId="21068D45" w:rsidR="00E20C5C" w:rsidRPr="00EE5E43" w:rsidRDefault="00902E22" w:rsidP="00865B89">
      <w:pPr>
        <w:tabs>
          <w:tab w:val="left" w:pos="284"/>
        </w:tabs>
        <w:spacing w:before="80"/>
        <w:jc w:val="both"/>
        <w:rPr>
          <w:rFonts w:ascii="Arial" w:hAnsi="Arial" w:cs="Arial"/>
          <w:snapToGrid w:val="0"/>
        </w:rPr>
      </w:pPr>
      <w:r w:rsidRPr="00EE5E43">
        <w:rPr>
          <w:rFonts w:ascii="Arial" w:hAnsi="Arial" w:cs="Arial"/>
          <w:snapToGrid w:val="0"/>
        </w:rPr>
        <w:t xml:space="preserve">Schémata zapojení musí obsahovat plnou výbavu uvedenou výše ve specifikaci, tj. nadstavbovou skříň včetně vydrátování (včetně instalace </w:t>
      </w:r>
      <w:r w:rsidR="00317A70">
        <w:rPr>
          <w:rFonts w:ascii="Arial" w:hAnsi="Arial" w:cs="Arial"/>
          <w:snapToGrid w:val="0"/>
        </w:rPr>
        <w:t>RTU/</w:t>
      </w:r>
      <w:r w:rsidRPr="00EE5E43">
        <w:rPr>
          <w:rFonts w:ascii="Arial" w:hAnsi="Arial" w:cs="Arial"/>
          <w:snapToGrid w:val="0"/>
        </w:rPr>
        <w:t>IED), MTP, MTN,</w:t>
      </w:r>
      <w:r w:rsidR="00584174">
        <w:rPr>
          <w:rFonts w:ascii="Arial" w:hAnsi="Arial" w:cs="Arial"/>
          <w:snapToGrid w:val="0"/>
        </w:rPr>
        <w:t xml:space="preserve"> senzorů napětí a proudu,</w:t>
      </w:r>
      <w:r w:rsidRPr="00EE5E43">
        <w:rPr>
          <w:rFonts w:ascii="Arial" w:hAnsi="Arial" w:cs="Arial"/>
          <w:snapToGrid w:val="0"/>
        </w:rPr>
        <w:t xml:space="preserve"> signalizace zpětného napětí a dálkové ovládání (motorové pohony, pomocné kontakty, atd.). V sestavě s polem kabelového vývodu s vypínačem bude jedno pole kabelového vývodu s vypínačem osazeno MTN na přípojnici.</w:t>
      </w:r>
    </w:p>
    <w:p w14:paraId="0C26366D" w14:textId="77777777" w:rsidR="00902E22" w:rsidRPr="00EE5E43" w:rsidRDefault="00902E22" w:rsidP="00E20C5C">
      <w:pPr>
        <w:tabs>
          <w:tab w:val="left" w:pos="284"/>
        </w:tabs>
        <w:spacing w:before="80"/>
        <w:rPr>
          <w:rFonts w:ascii="Arial" w:hAnsi="Arial" w:cs="Arial"/>
          <w:snapToGrid w:val="0"/>
        </w:rPr>
      </w:pPr>
    </w:p>
    <w:p w14:paraId="0C263671" w14:textId="77777777" w:rsidR="003E2ACA" w:rsidRPr="00EE5E43" w:rsidRDefault="00902E22" w:rsidP="006E416E">
      <w:pPr>
        <w:rPr>
          <w:rStyle w:val="nadpisclanku1"/>
          <w:b w:val="0"/>
          <w:i/>
        </w:rPr>
      </w:pPr>
      <w:r w:rsidRPr="00EE5E43">
        <w:rPr>
          <w:rStyle w:val="nadpisclanku1"/>
          <w:b w:val="0"/>
          <w:i/>
        </w:rPr>
        <w:t>Poznámka:</w:t>
      </w:r>
    </w:p>
    <w:p w14:paraId="0C263672" w14:textId="234D73F4" w:rsidR="00902E22" w:rsidRPr="00EE5E43" w:rsidRDefault="00902E22" w:rsidP="006E416E">
      <w:pPr>
        <w:rPr>
          <w:rStyle w:val="nadpisclanku1"/>
          <w:b w:val="0"/>
          <w:i/>
        </w:rPr>
      </w:pPr>
      <w:r w:rsidRPr="00EE5E43">
        <w:rPr>
          <w:rStyle w:val="nadpisclanku1"/>
          <w:b w:val="0"/>
          <w:i/>
        </w:rPr>
        <w:t xml:space="preserve">Zadavatel poskytne pro provedení FAT testu příslušná </w:t>
      </w:r>
      <w:r w:rsidR="00317A70">
        <w:rPr>
          <w:rStyle w:val="nadpisclanku1"/>
          <w:b w:val="0"/>
          <w:i/>
        </w:rPr>
        <w:t>RTU/</w:t>
      </w:r>
      <w:r w:rsidRPr="00EE5E43">
        <w:rPr>
          <w:rStyle w:val="nadpisclanku1"/>
          <w:b w:val="0"/>
          <w:i/>
        </w:rPr>
        <w:t>IED. Pro vypracování schémat zapojení poskytne zadavatel podklady k</w:t>
      </w:r>
      <w:r w:rsidR="00317A70">
        <w:rPr>
          <w:rStyle w:val="nadpisclanku1"/>
          <w:b w:val="0"/>
          <w:i/>
        </w:rPr>
        <w:t> RTU/</w:t>
      </w:r>
      <w:r w:rsidRPr="00EE5E43">
        <w:rPr>
          <w:rStyle w:val="nadpisclanku1"/>
          <w:b w:val="0"/>
          <w:i/>
        </w:rPr>
        <w:t>IED, které zadavatel dodá k instalaci.</w:t>
      </w:r>
    </w:p>
    <w:p w14:paraId="0C263673" w14:textId="77777777" w:rsidR="00902E22" w:rsidRPr="00EE5E43" w:rsidRDefault="00902E22" w:rsidP="00902E22">
      <w:pPr>
        <w:pStyle w:val="Odstavecseseznamem"/>
        <w:tabs>
          <w:tab w:val="left" w:pos="284"/>
        </w:tabs>
        <w:spacing w:before="80"/>
        <w:ind w:left="0"/>
        <w:jc w:val="both"/>
        <w:rPr>
          <w:rFonts w:ascii="Arial" w:hAnsi="Arial" w:cs="Arial"/>
          <w:i/>
          <w:snapToGrid w:val="0"/>
          <w:color w:val="FF0000"/>
        </w:rPr>
      </w:pPr>
    </w:p>
    <w:p w14:paraId="0C263674" w14:textId="6D6623EA" w:rsidR="00FA035A" w:rsidRDefault="00FA035A" w:rsidP="00FA035A">
      <w:pPr>
        <w:tabs>
          <w:tab w:val="left" w:pos="284"/>
        </w:tabs>
        <w:spacing w:before="80"/>
        <w:ind w:left="24" w:hanging="24"/>
        <w:jc w:val="both"/>
        <w:rPr>
          <w:rFonts w:ascii="Arial" w:hAnsi="Arial" w:cs="Arial"/>
          <w:i/>
          <w:snapToGrid w:val="0"/>
        </w:rPr>
      </w:pPr>
      <w:r w:rsidRPr="00EE5E43">
        <w:rPr>
          <w:rFonts w:ascii="Arial" w:hAnsi="Arial" w:cs="Arial"/>
          <w:i/>
          <w:snapToGrid w:val="0"/>
        </w:rPr>
        <w:t xml:space="preserve">Při testování přenosů všech signálů z polí VN rozváděče do nadřazeného systému (zkoušky bod-bod) bude přítomen zástupce dodavatele </w:t>
      </w:r>
      <w:r w:rsidR="00317A70">
        <w:rPr>
          <w:rFonts w:ascii="Arial" w:hAnsi="Arial" w:cs="Arial"/>
          <w:i/>
          <w:snapToGrid w:val="0"/>
        </w:rPr>
        <w:t>RTU/</w:t>
      </w:r>
      <w:r w:rsidRPr="00EE5E43">
        <w:rPr>
          <w:rFonts w:ascii="Arial" w:hAnsi="Arial" w:cs="Arial"/>
          <w:i/>
          <w:snapToGrid w:val="0"/>
        </w:rPr>
        <w:t xml:space="preserve">IED a odpovědný pracovník </w:t>
      </w:r>
      <w:r w:rsidR="003E5727">
        <w:rPr>
          <w:rFonts w:ascii="Arial" w:hAnsi="Arial" w:cs="Arial"/>
          <w:i/>
          <w:snapToGrid w:val="0"/>
        </w:rPr>
        <w:t>EG.D</w:t>
      </w:r>
      <w:r w:rsidRPr="00EE5E43">
        <w:rPr>
          <w:rFonts w:ascii="Arial" w:hAnsi="Arial" w:cs="Arial"/>
          <w:i/>
          <w:snapToGrid w:val="0"/>
        </w:rPr>
        <w:t>, který zajistí připojení do řídícího systému na odděleném počítači, na kterém bude přenos signálů kontrolován.</w:t>
      </w:r>
    </w:p>
    <w:bookmarkEnd w:id="28"/>
    <w:p w14:paraId="13B825AA" w14:textId="1A8996AB" w:rsidR="00E258EA" w:rsidRDefault="00E258EA" w:rsidP="00FA035A">
      <w:pPr>
        <w:tabs>
          <w:tab w:val="left" w:pos="284"/>
        </w:tabs>
        <w:spacing w:before="80"/>
        <w:ind w:left="24" w:hanging="24"/>
        <w:jc w:val="both"/>
        <w:rPr>
          <w:rFonts w:ascii="Arial" w:hAnsi="Arial" w:cs="Arial"/>
          <w:i/>
          <w:snapToGrid w:val="0"/>
        </w:rPr>
      </w:pPr>
    </w:p>
    <w:p w14:paraId="2B65E288" w14:textId="7EB04F06" w:rsidR="00E258EA" w:rsidRDefault="00E258EA" w:rsidP="00FA035A">
      <w:pPr>
        <w:tabs>
          <w:tab w:val="left" w:pos="284"/>
        </w:tabs>
        <w:spacing w:before="80"/>
        <w:ind w:left="24" w:hanging="24"/>
        <w:jc w:val="both"/>
        <w:rPr>
          <w:rFonts w:ascii="Arial" w:hAnsi="Arial" w:cs="Arial"/>
          <w:i/>
          <w:snapToGrid w:val="0"/>
        </w:rPr>
      </w:pPr>
    </w:p>
    <w:p w14:paraId="4CD48E4B" w14:textId="1163A97E" w:rsidR="00E258EA" w:rsidRDefault="00E258EA" w:rsidP="00FA035A">
      <w:pPr>
        <w:tabs>
          <w:tab w:val="left" w:pos="284"/>
        </w:tabs>
        <w:spacing w:before="80"/>
        <w:ind w:left="24" w:hanging="24"/>
        <w:jc w:val="both"/>
        <w:rPr>
          <w:rFonts w:ascii="Arial" w:hAnsi="Arial" w:cs="Arial"/>
          <w:i/>
          <w:snapToGrid w:val="0"/>
        </w:rPr>
      </w:pPr>
    </w:p>
    <w:p w14:paraId="3769FCDF" w14:textId="14B2E2CA" w:rsidR="00E258EA" w:rsidRDefault="00E258EA" w:rsidP="00FA035A">
      <w:pPr>
        <w:tabs>
          <w:tab w:val="left" w:pos="284"/>
        </w:tabs>
        <w:spacing w:before="80"/>
        <w:ind w:left="24" w:hanging="24"/>
        <w:jc w:val="both"/>
        <w:rPr>
          <w:rFonts w:ascii="Arial" w:hAnsi="Arial" w:cs="Arial"/>
          <w:i/>
          <w:snapToGrid w:val="0"/>
        </w:rPr>
      </w:pPr>
    </w:p>
    <w:p w14:paraId="2DB31B8D" w14:textId="4B34C497" w:rsidR="00A31DC2" w:rsidRDefault="00A31DC2" w:rsidP="00FA035A">
      <w:pPr>
        <w:tabs>
          <w:tab w:val="left" w:pos="284"/>
        </w:tabs>
        <w:spacing w:before="80"/>
        <w:ind w:left="24" w:hanging="24"/>
        <w:jc w:val="both"/>
        <w:rPr>
          <w:rFonts w:ascii="Arial" w:hAnsi="Arial" w:cs="Arial"/>
          <w:i/>
          <w:snapToGrid w:val="0"/>
        </w:rPr>
      </w:pPr>
    </w:p>
    <w:p w14:paraId="4266C2ED" w14:textId="7B50D16A" w:rsidR="00A31DC2" w:rsidRDefault="00A31DC2" w:rsidP="00FA035A">
      <w:pPr>
        <w:tabs>
          <w:tab w:val="left" w:pos="284"/>
        </w:tabs>
        <w:spacing w:before="80"/>
        <w:ind w:left="24" w:hanging="24"/>
        <w:jc w:val="both"/>
        <w:rPr>
          <w:rFonts w:ascii="Arial" w:hAnsi="Arial" w:cs="Arial"/>
          <w:i/>
          <w:snapToGrid w:val="0"/>
        </w:rPr>
      </w:pPr>
    </w:p>
    <w:p w14:paraId="667ECF1C" w14:textId="29DC4BE6" w:rsidR="00A31DC2" w:rsidRDefault="00A31DC2" w:rsidP="00FA035A">
      <w:pPr>
        <w:tabs>
          <w:tab w:val="left" w:pos="284"/>
        </w:tabs>
        <w:spacing w:before="80"/>
        <w:ind w:left="24" w:hanging="24"/>
        <w:jc w:val="both"/>
        <w:rPr>
          <w:rFonts w:ascii="Arial" w:hAnsi="Arial" w:cs="Arial"/>
          <w:i/>
          <w:snapToGrid w:val="0"/>
        </w:rPr>
      </w:pPr>
    </w:p>
    <w:p w14:paraId="03589186" w14:textId="77D3626C" w:rsidR="00A31DC2" w:rsidRDefault="00A31DC2" w:rsidP="00FA035A">
      <w:pPr>
        <w:tabs>
          <w:tab w:val="left" w:pos="284"/>
        </w:tabs>
        <w:spacing w:before="80"/>
        <w:ind w:left="24" w:hanging="24"/>
        <w:jc w:val="both"/>
        <w:rPr>
          <w:rFonts w:ascii="Arial" w:hAnsi="Arial" w:cs="Arial"/>
          <w:i/>
          <w:snapToGrid w:val="0"/>
        </w:rPr>
      </w:pPr>
    </w:p>
    <w:p w14:paraId="0373B18A" w14:textId="086EA89E" w:rsidR="00A31DC2" w:rsidRDefault="00A31DC2" w:rsidP="00FA035A">
      <w:pPr>
        <w:tabs>
          <w:tab w:val="left" w:pos="284"/>
        </w:tabs>
        <w:spacing w:before="80"/>
        <w:ind w:left="24" w:hanging="24"/>
        <w:jc w:val="both"/>
        <w:rPr>
          <w:rFonts w:ascii="Arial" w:hAnsi="Arial" w:cs="Arial"/>
          <w:i/>
          <w:snapToGrid w:val="0"/>
        </w:rPr>
      </w:pPr>
    </w:p>
    <w:p w14:paraId="184772B1" w14:textId="0807BA1C" w:rsidR="00A31DC2" w:rsidRDefault="00A31DC2" w:rsidP="00FA035A">
      <w:pPr>
        <w:tabs>
          <w:tab w:val="left" w:pos="284"/>
        </w:tabs>
        <w:spacing w:before="80"/>
        <w:ind w:left="24" w:hanging="24"/>
        <w:jc w:val="both"/>
        <w:rPr>
          <w:rFonts w:ascii="Arial" w:hAnsi="Arial" w:cs="Arial"/>
          <w:i/>
          <w:snapToGrid w:val="0"/>
        </w:rPr>
      </w:pPr>
    </w:p>
    <w:p w14:paraId="2B7B746D" w14:textId="77777777" w:rsidR="00A31DC2" w:rsidRDefault="00A31DC2" w:rsidP="00FA035A">
      <w:pPr>
        <w:tabs>
          <w:tab w:val="left" w:pos="284"/>
        </w:tabs>
        <w:spacing w:before="80"/>
        <w:ind w:left="24" w:hanging="24"/>
        <w:jc w:val="both"/>
        <w:rPr>
          <w:rFonts w:ascii="Arial" w:hAnsi="Arial" w:cs="Arial"/>
          <w:i/>
          <w:snapToGrid w:val="0"/>
        </w:rPr>
      </w:pPr>
    </w:p>
    <w:p w14:paraId="1F2BC34D" w14:textId="6CF015F2" w:rsidR="00E258EA" w:rsidRDefault="00E258EA" w:rsidP="00FA035A">
      <w:pPr>
        <w:tabs>
          <w:tab w:val="left" w:pos="284"/>
        </w:tabs>
        <w:spacing w:before="80"/>
        <w:ind w:left="24" w:hanging="24"/>
        <w:jc w:val="both"/>
        <w:rPr>
          <w:rFonts w:ascii="Arial" w:hAnsi="Arial" w:cs="Arial"/>
          <w:i/>
          <w:snapToGrid w:val="0"/>
        </w:rPr>
      </w:pPr>
    </w:p>
    <w:p w14:paraId="079C7DA6" w14:textId="77777777" w:rsidR="00E258EA" w:rsidRPr="00EE5E43" w:rsidRDefault="00E258EA" w:rsidP="00FA035A">
      <w:pPr>
        <w:tabs>
          <w:tab w:val="left" w:pos="284"/>
        </w:tabs>
        <w:spacing w:before="80"/>
        <w:ind w:left="24" w:hanging="24"/>
        <w:jc w:val="both"/>
        <w:rPr>
          <w:rFonts w:ascii="Arial" w:hAnsi="Arial" w:cs="Arial"/>
          <w:i/>
          <w:snapToGrid w:val="0"/>
        </w:rPr>
      </w:pPr>
    </w:p>
    <w:p w14:paraId="0C263675" w14:textId="77777777" w:rsidR="00E32CCE" w:rsidRPr="00EE5E43" w:rsidRDefault="00E32CCE" w:rsidP="00022FB3">
      <w:pPr>
        <w:pageBreakBefore/>
        <w:numPr>
          <w:ilvl w:val="0"/>
          <w:numId w:val="2"/>
        </w:numPr>
        <w:tabs>
          <w:tab w:val="left" w:pos="567"/>
        </w:tabs>
        <w:rPr>
          <w:rFonts w:ascii="Arial" w:hAnsi="Arial" w:cs="Arial"/>
          <w:b/>
          <w:caps/>
        </w:rPr>
      </w:pPr>
      <w:r w:rsidRPr="00EE5E43">
        <w:rPr>
          <w:rFonts w:ascii="Arial" w:hAnsi="Arial" w:cs="Arial"/>
          <w:b/>
          <w:caps/>
        </w:rPr>
        <w:lastRenderedPageBreak/>
        <w:t>Dokumentace</w:t>
      </w:r>
    </w:p>
    <w:p w14:paraId="5F6EBCD4" w14:textId="77777777" w:rsidR="007009B5" w:rsidRDefault="00E32CCE" w:rsidP="008161ED">
      <w:pPr>
        <w:rPr>
          <w:rStyle w:val="nadpisclanku1"/>
          <w:b w:val="0"/>
          <w:bCs w:val="0"/>
        </w:rPr>
      </w:pPr>
      <w:r w:rsidRPr="00EE5E43">
        <w:rPr>
          <w:rStyle w:val="nadpisclanku1"/>
          <w:b w:val="0"/>
        </w:rPr>
        <w:t xml:space="preserve">Všechny podklady, dokumenty a popisy musí být </w:t>
      </w:r>
      <w:r w:rsidR="00865B89">
        <w:rPr>
          <w:rStyle w:val="nadpisclanku1"/>
          <w:b w:val="0"/>
        </w:rPr>
        <w:t xml:space="preserve">předloženy </w:t>
      </w:r>
      <w:r w:rsidRPr="00EE5E43">
        <w:rPr>
          <w:rStyle w:val="nadpisclanku1"/>
          <w:b w:val="0"/>
        </w:rPr>
        <w:t xml:space="preserve">v českém </w:t>
      </w:r>
      <w:r w:rsidR="00865B89">
        <w:rPr>
          <w:rStyle w:val="nadpisclanku1"/>
          <w:b w:val="0"/>
        </w:rPr>
        <w:t xml:space="preserve">nebo slovenském </w:t>
      </w:r>
      <w:r w:rsidRPr="00EE5E43">
        <w:rPr>
          <w:rStyle w:val="nadpisclanku1"/>
          <w:b w:val="0"/>
        </w:rPr>
        <w:t>jazyce.</w:t>
      </w:r>
      <w:r w:rsidR="008161ED" w:rsidRPr="00EE5E43">
        <w:rPr>
          <w:rStyle w:val="nadpisclanku1"/>
          <w:b w:val="0"/>
          <w:bCs w:val="0"/>
        </w:rPr>
        <w:t xml:space="preserve"> </w:t>
      </w:r>
      <w:r w:rsidR="00865B89">
        <w:rPr>
          <w:rStyle w:val="nadpisclanku1"/>
          <w:b w:val="0"/>
          <w:bCs w:val="0"/>
        </w:rPr>
        <w:t>Dokumenty v jiném jazyce budou předloženy včetně překladu do ČJ</w:t>
      </w:r>
      <w:r w:rsidR="001E280D">
        <w:rPr>
          <w:rStyle w:val="nadpisclanku1"/>
          <w:b w:val="0"/>
          <w:bCs w:val="0"/>
        </w:rPr>
        <w:t>.</w:t>
      </w:r>
      <w:r w:rsidR="009641F8">
        <w:rPr>
          <w:rStyle w:val="nadpisclanku1"/>
          <w:b w:val="0"/>
          <w:bCs w:val="0"/>
        </w:rPr>
        <w:t xml:space="preserve"> </w:t>
      </w:r>
    </w:p>
    <w:p w14:paraId="0C263676" w14:textId="055AD86E" w:rsidR="008161ED" w:rsidRPr="00EE5E43" w:rsidRDefault="009641F8" w:rsidP="008161ED">
      <w:pPr>
        <w:rPr>
          <w:rStyle w:val="nadpisclanku1"/>
          <w:b w:val="0"/>
        </w:rPr>
      </w:pPr>
      <w:r>
        <w:rPr>
          <w:rStyle w:val="nadpisclanku1"/>
          <w:b w:val="0"/>
          <w:bCs w:val="0"/>
        </w:rPr>
        <w:t xml:space="preserve">Výjimku lze po souhlasu se Zadavatelem </w:t>
      </w:r>
      <w:r w:rsidR="00822FED">
        <w:rPr>
          <w:rStyle w:val="nadpisclanku1"/>
          <w:b w:val="0"/>
          <w:bCs w:val="0"/>
        </w:rPr>
        <w:t>do</w:t>
      </w:r>
      <w:r w:rsidR="00094E8F">
        <w:rPr>
          <w:rStyle w:val="nadpisclanku1"/>
          <w:b w:val="0"/>
          <w:bCs w:val="0"/>
        </w:rPr>
        <w:t>hodnout</w:t>
      </w:r>
      <w:r w:rsidR="00822FED">
        <w:rPr>
          <w:rStyle w:val="nadpisclanku1"/>
          <w:b w:val="0"/>
          <w:bCs w:val="0"/>
        </w:rPr>
        <w:t xml:space="preserve"> u protokolů z typových zkoušek, </w:t>
      </w:r>
      <w:r w:rsidR="00E75C04">
        <w:rPr>
          <w:rStyle w:val="nadpisclanku1"/>
          <w:b w:val="0"/>
          <w:bCs w:val="0"/>
        </w:rPr>
        <w:t xml:space="preserve">provedených v zahraniční zkušebně. Zde je </w:t>
      </w:r>
      <w:r w:rsidR="007009B5">
        <w:rPr>
          <w:rStyle w:val="nadpisclanku1"/>
          <w:b w:val="0"/>
          <w:bCs w:val="0"/>
        </w:rPr>
        <w:t>přípustný anglický jazyk.</w:t>
      </w:r>
    </w:p>
    <w:p w14:paraId="0C263677" w14:textId="77777777" w:rsidR="002861D1" w:rsidRPr="00EE5E43" w:rsidRDefault="002861D1" w:rsidP="008161ED">
      <w:pPr>
        <w:rPr>
          <w:rStyle w:val="nadpisclanku1"/>
          <w:b w:val="0"/>
        </w:rPr>
      </w:pPr>
      <w:bookmarkStart w:id="29" w:name="_Hlk19103127"/>
      <w:r w:rsidRPr="00EE5E43">
        <w:rPr>
          <w:rFonts w:ascii="Arial" w:hAnsi="Arial" w:cs="Arial"/>
          <w:noProof/>
        </w:rPr>
        <w:t>Předložená dokumentace musí odpovídat ČSN EN 61082-1</w:t>
      </w:r>
      <w:bookmarkEnd w:id="29"/>
      <w:r w:rsidRPr="00EE5E43">
        <w:rPr>
          <w:rFonts w:ascii="Arial" w:hAnsi="Arial" w:cs="Arial"/>
          <w:noProof/>
        </w:rPr>
        <w:t>.</w:t>
      </w:r>
    </w:p>
    <w:p w14:paraId="5627598D" w14:textId="77777777" w:rsidR="005F4161" w:rsidRPr="00EE5E43" w:rsidRDefault="005F4161" w:rsidP="009A46B0">
      <w:pPr>
        <w:rPr>
          <w:rStyle w:val="nadpisclanku1"/>
          <w:b w:val="0"/>
        </w:rPr>
      </w:pPr>
    </w:p>
    <w:p w14:paraId="0C263679" w14:textId="77777777" w:rsidR="00534951" w:rsidRPr="00EE5E43" w:rsidRDefault="00534951" w:rsidP="00534951">
      <w:pPr>
        <w:numPr>
          <w:ilvl w:val="1"/>
          <w:numId w:val="2"/>
        </w:numPr>
        <w:tabs>
          <w:tab w:val="left" w:pos="426"/>
          <w:tab w:val="left" w:pos="6521"/>
        </w:tabs>
        <w:spacing w:before="120" w:after="120"/>
        <w:rPr>
          <w:rFonts w:ascii="Arial" w:hAnsi="Arial" w:cs="Arial"/>
          <w:b/>
        </w:rPr>
      </w:pPr>
      <w:r w:rsidRPr="00EE5E43">
        <w:rPr>
          <w:rFonts w:ascii="Arial" w:hAnsi="Arial" w:cs="Arial"/>
          <w:b/>
        </w:rPr>
        <w:t>Typová dokumentace</w:t>
      </w:r>
    </w:p>
    <w:p w14:paraId="0C26367A" w14:textId="77777777" w:rsidR="0000344C" w:rsidRPr="00EE5E43" w:rsidRDefault="00534951" w:rsidP="00156A0B">
      <w:pPr>
        <w:rPr>
          <w:rStyle w:val="nadpisclanku1"/>
          <w:b w:val="0"/>
        </w:rPr>
      </w:pPr>
      <w:r w:rsidRPr="00EE5E43">
        <w:rPr>
          <w:rStyle w:val="nadpisclanku1"/>
          <w:b w:val="0"/>
        </w:rPr>
        <w:t xml:space="preserve">Typová dokumentace obsahuje </w:t>
      </w:r>
      <w:r w:rsidR="00CF172C" w:rsidRPr="00EE5E43">
        <w:rPr>
          <w:rStyle w:val="nadpisclanku1"/>
          <w:b w:val="0"/>
        </w:rPr>
        <w:t>všeobecné informace o výrobku a je nedílnou součástí nabídky.</w:t>
      </w:r>
    </w:p>
    <w:p w14:paraId="0C26367B" w14:textId="77777777" w:rsidR="00AF6293" w:rsidRPr="00EE5E43" w:rsidRDefault="00AF6293" w:rsidP="00534951">
      <w:pPr>
        <w:rPr>
          <w:rStyle w:val="nadpisclanku1"/>
          <w:b w:val="0"/>
        </w:rPr>
      </w:pPr>
    </w:p>
    <w:p w14:paraId="0C263690" w14:textId="77777777" w:rsidR="00E32CCE" w:rsidRPr="00EE5E43" w:rsidRDefault="00AC737C" w:rsidP="00153FF9">
      <w:pPr>
        <w:numPr>
          <w:ilvl w:val="0"/>
          <w:numId w:val="2"/>
        </w:numPr>
        <w:tabs>
          <w:tab w:val="left" w:pos="6521"/>
        </w:tabs>
        <w:spacing w:before="120" w:after="120"/>
        <w:rPr>
          <w:rFonts w:ascii="Arial" w:hAnsi="Arial" w:cs="Arial"/>
          <w:b/>
          <w:caps/>
        </w:rPr>
      </w:pPr>
      <w:r w:rsidRPr="00EE5E43">
        <w:rPr>
          <w:rFonts w:ascii="Arial" w:hAnsi="Arial" w:cs="Arial"/>
          <w:b/>
          <w:caps/>
        </w:rPr>
        <w:t>S</w:t>
      </w:r>
      <w:r w:rsidRPr="00EE5E43">
        <w:rPr>
          <w:rFonts w:ascii="Arial" w:hAnsi="Arial" w:cs="Arial"/>
          <w:b/>
        </w:rPr>
        <w:t>tav při dodání, balení doprava</w:t>
      </w:r>
    </w:p>
    <w:p w14:paraId="0C263691" w14:textId="77777777" w:rsidR="00E00A38" w:rsidRPr="00EE5E43" w:rsidRDefault="00E00A38" w:rsidP="00EE5E43">
      <w:pPr>
        <w:jc w:val="both"/>
        <w:rPr>
          <w:rStyle w:val="nadpisclanku1"/>
          <w:b w:val="0"/>
        </w:rPr>
      </w:pPr>
      <w:r w:rsidRPr="00EE5E43">
        <w:rPr>
          <w:rStyle w:val="nadpisclanku1"/>
          <w:b w:val="0"/>
        </w:rPr>
        <w:t xml:space="preserve">Balení rozvaděčů včetně příslušenství musí být provedeno tak, aby nemohlo dojít k poškození během přepravy. </w:t>
      </w:r>
    </w:p>
    <w:p w14:paraId="0C263692" w14:textId="77777777" w:rsidR="00E00A38" w:rsidRPr="00EE5E43" w:rsidRDefault="00E00A38" w:rsidP="00EE5E43">
      <w:pPr>
        <w:jc w:val="both"/>
        <w:rPr>
          <w:rStyle w:val="nadpisclanku1"/>
          <w:b w:val="0"/>
        </w:rPr>
      </w:pPr>
      <w:r w:rsidRPr="00EE5E43">
        <w:rPr>
          <w:rStyle w:val="nadpisclanku1"/>
          <w:b w:val="0"/>
        </w:rPr>
        <w:t xml:space="preserve">Výrobce / dodavatel garantuje, že zdarma odebere veškerý obalový a upevňovací materiál, jakož i použití běžných přepravních prostředků (například ploché Euro palety, atd.). </w:t>
      </w:r>
    </w:p>
    <w:p w14:paraId="0C263693" w14:textId="77777777" w:rsidR="00E00A38" w:rsidRPr="00EE5E43" w:rsidRDefault="00E00A38" w:rsidP="00EE5E43">
      <w:pPr>
        <w:jc w:val="both"/>
        <w:rPr>
          <w:rStyle w:val="nadpisclanku1"/>
          <w:b w:val="0"/>
        </w:rPr>
      </w:pPr>
      <w:r w:rsidRPr="00EE5E43">
        <w:rPr>
          <w:rStyle w:val="nadpisclanku1"/>
          <w:b w:val="0"/>
        </w:rPr>
        <w:t>V ceně rozvaděče je doprava na místo určení dle zadání objednatele v rámci ČR, s výjimkou samotné vykládky.</w:t>
      </w:r>
    </w:p>
    <w:p w14:paraId="0C263694" w14:textId="77777777" w:rsidR="00902E22" w:rsidRPr="00EE5E43" w:rsidRDefault="00902E22" w:rsidP="00E00A38">
      <w:pPr>
        <w:rPr>
          <w:rStyle w:val="nadpisclanku1"/>
          <w:b w:val="0"/>
        </w:rPr>
      </w:pPr>
    </w:p>
    <w:p w14:paraId="0C263695" w14:textId="77777777" w:rsidR="00902E22" w:rsidRPr="00EE5E43" w:rsidRDefault="00902E22" w:rsidP="00E00A38">
      <w:pPr>
        <w:rPr>
          <w:rStyle w:val="nadpisclanku1"/>
          <w:b w:val="0"/>
        </w:rPr>
      </w:pPr>
    </w:p>
    <w:p w14:paraId="0C263696" w14:textId="77777777" w:rsidR="00E00A38" w:rsidRPr="00EE5E43" w:rsidRDefault="00E00A38" w:rsidP="00E00A38">
      <w:pPr>
        <w:rPr>
          <w:rStyle w:val="nadpisclanku1"/>
          <w:b w:val="0"/>
        </w:rPr>
      </w:pPr>
      <w:r w:rsidRPr="00EE5E43">
        <w:rPr>
          <w:rStyle w:val="nadpisclanku1"/>
          <w:b w:val="0"/>
        </w:rPr>
        <w:t xml:space="preserve">Další požadavky na balení: </w:t>
      </w:r>
    </w:p>
    <w:p w14:paraId="0C263697" w14:textId="77777777" w:rsidR="004832DF" w:rsidRPr="00EE5E43" w:rsidRDefault="004832DF" w:rsidP="00861947">
      <w:pPr>
        <w:ind w:left="426" w:hanging="142"/>
        <w:rPr>
          <w:rStyle w:val="nadpisclanku1"/>
          <w:b w:val="0"/>
        </w:rPr>
      </w:pPr>
      <w:r w:rsidRPr="00EE5E43">
        <w:rPr>
          <w:rStyle w:val="nadpisclanku1"/>
          <w:b w:val="0"/>
        </w:rPr>
        <w:t xml:space="preserve">• zajištění rozvaděče (rozvaděčů) k dostatečně dimenzované paletě (desce) pomocí šroubů nebo pásků tak, aby bylo zabráněno </w:t>
      </w:r>
      <w:r w:rsidR="000E260A" w:rsidRPr="00EE5E43">
        <w:rPr>
          <w:rStyle w:val="nadpisclanku1"/>
          <w:b w:val="0"/>
        </w:rPr>
        <w:t>zkroucení</w:t>
      </w:r>
      <w:r w:rsidRPr="00EE5E43">
        <w:rPr>
          <w:rStyle w:val="nadpisclanku1"/>
          <w:b w:val="0"/>
        </w:rPr>
        <w:t xml:space="preserve"> rozvaděče nebo jeho sesuvu z palety (desky)</w:t>
      </w:r>
    </w:p>
    <w:p w14:paraId="0C263698" w14:textId="77777777" w:rsidR="004832DF" w:rsidRPr="00EE5E43" w:rsidRDefault="004832DF" w:rsidP="00861947">
      <w:pPr>
        <w:ind w:left="426" w:hanging="142"/>
        <w:rPr>
          <w:rStyle w:val="nadpisclanku1"/>
          <w:b w:val="0"/>
        </w:rPr>
      </w:pPr>
      <w:r w:rsidRPr="00EE5E43">
        <w:rPr>
          <w:rStyle w:val="nadpisclanku1"/>
          <w:b w:val="0"/>
        </w:rPr>
        <w:t>•</w:t>
      </w:r>
      <w:r w:rsidR="000E260A" w:rsidRPr="00EE5E43">
        <w:rPr>
          <w:rStyle w:val="nadpisclanku1"/>
          <w:b w:val="0"/>
        </w:rPr>
        <w:t xml:space="preserve"> dešti odolné balení v </w:t>
      </w:r>
      <w:r w:rsidR="00861947" w:rsidRPr="00EE5E43">
        <w:rPr>
          <w:rStyle w:val="nadpisclanku1"/>
          <w:b w:val="0"/>
        </w:rPr>
        <w:t>balící</w:t>
      </w:r>
      <w:r w:rsidR="000E260A" w:rsidRPr="00EE5E43">
        <w:rPr>
          <w:rStyle w:val="nadpisclanku1"/>
          <w:b w:val="0"/>
        </w:rPr>
        <w:t xml:space="preserve"> folii</w:t>
      </w:r>
    </w:p>
    <w:p w14:paraId="0C263699" w14:textId="77777777" w:rsidR="00E00A38" w:rsidRPr="00EE5E43" w:rsidRDefault="00E00A38" w:rsidP="00861947">
      <w:pPr>
        <w:ind w:left="426" w:hanging="142"/>
        <w:rPr>
          <w:rStyle w:val="nadpisclanku1"/>
          <w:b w:val="0"/>
        </w:rPr>
      </w:pPr>
      <w:r w:rsidRPr="00EE5E43">
        <w:rPr>
          <w:rStyle w:val="nadpisclanku1"/>
          <w:b w:val="0"/>
        </w:rPr>
        <w:t xml:space="preserve">• </w:t>
      </w:r>
      <w:r w:rsidR="00BD09D4" w:rsidRPr="00EE5E43">
        <w:rPr>
          <w:rStyle w:val="nadpisclanku1"/>
          <w:b w:val="0"/>
        </w:rPr>
        <w:t>p</w:t>
      </w:r>
      <w:r w:rsidRPr="00EE5E43">
        <w:rPr>
          <w:rStyle w:val="nadpisclanku1"/>
          <w:b w:val="0"/>
        </w:rPr>
        <w:t xml:space="preserve">rachotěsné krytí průchodek, chráněné před nárazy zvenčí </w:t>
      </w:r>
    </w:p>
    <w:p w14:paraId="435585F2" w14:textId="77777777" w:rsidR="00057EA5" w:rsidRDefault="00E00A38" w:rsidP="00861947">
      <w:pPr>
        <w:ind w:left="426" w:hanging="142"/>
        <w:rPr>
          <w:rStyle w:val="nadpisclanku1"/>
          <w:b w:val="0"/>
        </w:rPr>
      </w:pPr>
      <w:r w:rsidRPr="00EE5E43">
        <w:rPr>
          <w:rStyle w:val="nadpisclanku1"/>
          <w:b w:val="0"/>
        </w:rPr>
        <w:t xml:space="preserve">• </w:t>
      </w:r>
      <w:r w:rsidR="00BD09D4" w:rsidRPr="00EE5E43">
        <w:rPr>
          <w:rStyle w:val="nadpisclanku1"/>
          <w:b w:val="0"/>
        </w:rPr>
        <w:t>provedení bodů</w:t>
      </w:r>
      <w:r w:rsidR="00156A0B" w:rsidRPr="00EE5E43">
        <w:rPr>
          <w:rStyle w:val="nadpisclanku1"/>
          <w:b w:val="0"/>
        </w:rPr>
        <w:t xml:space="preserve"> (závěsných ok)</w:t>
      </w:r>
      <w:r w:rsidR="00BD09D4" w:rsidRPr="00EE5E43">
        <w:rPr>
          <w:rStyle w:val="nadpisclanku1"/>
          <w:b w:val="0"/>
        </w:rPr>
        <w:t xml:space="preserve"> pro připojení zdvihacích prostředků s vhodnými úhly pro připojení</w:t>
      </w:r>
      <w:r w:rsidR="002D406D">
        <w:rPr>
          <w:rStyle w:val="nadpisclanku1"/>
          <w:b w:val="0"/>
        </w:rPr>
        <w:t xml:space="preserve"> (v případě nadstavby osazená manipulační oka pro celkovou váhu sestavy)</w:t>
      </w:r>
    </w:p>
    <w:p w14:paraId="0C26369B" w14:textId="62AA1328" w:rsidR="00E00A38" w:rsidRDefault="00E00A38" w:rsidP="00861947">
      <w:pPr>
        <w:ind w:left="426" w:hanging="142"/>
        <w:rPr>
          <w:rStyle w:val="nadpisclanku1"/>
          <w:b w:val="0"/>
        </w:rPr>
      </w:pPr>
      <w:r w:rsidRPr="00EE5E43">
        <w:rPr>
          <w:rStyle w:val="nadpisclanku1"/>
          <w:b w:val="0"/>
        </w:rPr>
        <w:t>•</w:t>
      </w:r>
      <w:r w:rsidR="00BD09D4" w:rsidRPr="00EE5E43">
        <w:rPr>
          <w:rStyle w:val="nadpisclanku1"/>
          <w:b w:val="0"/>
        </w:rPr>
        <w:t xml:space="preserve"> p</w:t>
      </w:r>
      <w:r w:rsidRPr="00EE5E43">
        <w:rPr>
          <w:rStyle w:val="nadpisclanku1"/>
          <w:b w:val="0"/>
        </w:rPr>
        <w:t xml:space="preserve">odstavec vhodný pro </w:t>
      </w:r>
      <w:r w:rsidR="00BD09D4" w:rsidRPr="00EE5E43">
        <w:rPr>
          <w:rStyle w:val="nadpisclanku1"/>
          <w:b w:val="0"/>
        </w:rPr>
        <w:t>přepravu pomocí vysokozdvižného</w:t>
      </w:r>
      <w:r w:rsidRPr="00EE5E43">
        <w:rPr>
          <w:rStyle w:val="nadpisclanku1"/>
          <w:b w:val="0"/>
        </w:rPr>
        <w:t xml:space="preserve"> vozík</w:t>
      </w:r>
      <w:r w:rsidR="00BD09D4" w:rsidRPr="00EE5E43">
        <w:rPr>
          <w:rStyle w:val="nadpisclanku1"/>
          <w:b w:val="0"/>
        </w:rPr>
        <w:t xml:space="preserve">u nebo pro </w:t>
      </w:r>
      <w:r w:rsidR="004832DF" w:rsidRPr="00EE5E43">
        <w:rPr>
          <w:rStyle w:val="nadpisclanku1"/>
          <w:b w:val="0"/>
        </w:rPr>
        <w:t>přesun pomocí válečků</w:t>
      </w:r>
    </w:p>
    <w:p w14:paraId="31ADBEFF" w14:textId="4FC8B1DB" w:rsidR="007E230F" w:rsidRPr="00EE5E43" w:rsidRDefault="00057EA5" w:rsidP="00861947">
      <w:pPr>
        <w:ind w:left="426" w:hanging="142"/>
        <w:rPr>
          <w:rStyle w:val="nadpisclanku1"/>
          <w:b w:val="0"/>
        </w:rPr>
      </w:pPr>
      <w:r w:rsidRPr="00EE5E43">
        <w:rPr>
          <w:rStyle w:val="nadpisclanku1"/>
          <w:b w:val="0"/>
        </w:rPr>
        <w:t xml:space="preserve">• </w:t>
      </w:r>
      <w:r>
        <w:rPr>
          <w:rStyle w:val="nadpisclanku1"/>
          <w:b w:val="0"/>
        </w:rPr>
        <w:t>na rozvaděči s obalem musí být umístěny p</w:t>
      </w:r>
      <w:r w:rsidR="007E230F">
        <w:rPr>
          <w:rStyle w:val="nadpisclanku1"/>
          <w:b w:val="0"/>
        </w:rPr>
        <w:t xml:space="preserve">iktogramy pro </w:t>
      </w:r>
      <w:r>
        <w:rPr>
          <w:rStyle w:val="nadpisclanku1"/>
          <w:b w:val="0"/>
        </w:rPr>
        <w:t xml:space="preserve">manipulaci s rozvaděčem a </w:t>
      </w:r>
      <w:r w:rsidR="007E230F">
        <w:rPr>
          <w:rStyle w:val="nadpisclanku1"/>
          <w:b w:val="0"/>
        </w:rPr>
        <w:t>musí být jasně viditelné</w:t>
      </w:r>
    </w:p>
    <w:p w14:paraId="0C26369C" w14:textId="77777777" w:rsidR="00F6311D" w:rsidRPr="00EE5E43" w:rsidRDefault="00F6311D" w:rsidP="00E00A38">
      <w:pPr>
        <w:rPr>
          <w:rStyle w:val="nadpisclanku1"/>
          <w:b w:val="0"/>
        </w:rPr>
      </w:pPr>
    </w:p>
    <w:p w14:paraId="0C26369D" w14:textId="77777777" w:rsidR="000E260A" w:rsidRPr="00EE5E43" w:rsidRDefault="00F6311D" w:rsidP="00E00A38">
      <w:pPr>
        <w:rPr>
          <w:rStyle w:val="nadpisclanku1"/>
          <w:b w:val="0"/>
        </w:rPr>
      </w:pPr>
      <w:r w:rsidRPr="00EE5E43">
        <w:rPr>
          <w:rStyle w:val="nadpisclanku1"/>
          <w:b w:val="0"/>
        </w:rPr>
        <w:t xml:space="preserve">Musí být možná vizuální </w:t>
      </w:r>
      <w:r w:rsidR="000E260A" w:rsidRPr="00EE5E43">
        <w:rPr>
          <w:rStyle w:val="nadpisclanku1"/>
          <w:b w:val="0"/>
        </w:rPr>
        <w:t>kontrola tlaku plyn</w:t>
      </w:r>
      <w:r w:rsidRPr="00EE5E43">
        <w:rPr>
          <w:rStyle w:val="nadpisclanku1"/>
          <w:b w:val="0"/>
        </w:rPr>
        <w:t>u</w:t>
      </w:r>
      <w:r w:rsidR="000E260A" w:rsidRPr="00EE5E43">
        <w:rPr>
          <w:rStyle w:val="nadpisclanku1"/>
          <w:b w:val="0"/>
        </w:rPr>
        <w:t xml:space="preserve"> </w:t>
      </w:r>
      <w:r w:rsidRPr="00EE5E43">
        <w:rPr>
          <w:rStyle w:val="nadpisclanku1"/>
          <w:b w:val="0"/>
        </w:rPr>
        <w:t>při</w:t>
      </w:r>
      <w:r w:rsidR="000E260A" w:rsidRPr="00EE5E43">
        <w:rPr>
          <w:rStyle w:val="nadpisclanku1"/>
          <w:b w:val="0"/>
        </w:rPr>
        <w:t xml:space="preserve"> obdržení zboží bez poškození oba</w:t>
      </w:r>
      <w:r w:rsidRPr="00EE5E43">
        <w:rPr>
          <w:rStyle w:val="nadpisclanku1"/>
          <w:b w:val="0"/>
        </w:rPr>
        <w:t>lové folie.</w:t>
      </w:r>
    </w:p>
    <w:p w14:paraId="0C26369E" w14:textId="77777777" w:rsidR="00AC737C" w:rsidRPr="00EE5E43" w:rsidRDefault="00AC737C" w:rsidP="00AC737C">
      <w:pPr>
        <w:rPr>
          <w:rStyle w:val="nadpisclanku1"/>
          <w:b w:val="0"/>
        </w:rPr>
      </w:pPr>
    </w:p>
    <w:p w14:paraId="0C26369F" w14:textId="77777777" w:rsidR="004D7D14" w:rsidRPr="00EE5E43" w:rsidRDefault="00F6311D" w:rsidP="00AC737C">
      <w:pPr>
        <w:rPr>
          <w:rStyle w:val="nadpisclanku1"/>
          <w:b w:val="0"/>
        </w:rPr>
      </w:pPr>
      <w:r w:rsidRPr="00EE5E43">
        <w:rPr>
          <w:rStyle w:val="nadpisclanku1"/>
          <w:b w:val="0"/>
        </w:rPr>
        <w:t xml:space="preserve">S rozvaděčem VN bude dodána potřebná dokumentace pro instalaci rozvaděče a zkušebního protokolu. </w:t>
      </w:r>
      <w:r w:rsidR="004D7D14" w:rsidRPr="00EE5E43">
        <w:rPr>
          <w:rStyle w:val="nadpisclanku1"/>
          <w:b w:val="0"/>
        </w:rPr>
        <w:t>Součástí dodávky bude i příbal dodaný s rozvaděč</w:t>
      </w:r>
      <w:r w:rsidRPr="00EE5E43">
        <w:rPr>
          <w:rStyle w:val="nadpisclanku1"/>
          <w:b w:val="0"/>
        </w:rPr>
        <w:t>em</w:t>
      </w:r>
      <w:r w:rsidR="004D7D14" w:rsidRPr="00EE5E43">
        <w:rPr>
          <w:rStyle w:val="nadpisclanku1"/>
          <w:b w:val="0"/>
        </w:rPr>
        <w:t xml:space="preserve"> (ovládací páka</w:t>
      </w:r>
      <w:r w:rsidRPr="00EE5E43">
        <w:rPr>
          <w:rStyle w:val="nadpisclanku1"/>
          <w:b w:val="0"/>
        </w:rPr>
        <w:t xml:space="preserve">/páky, </w:t>
      </w:r>
      <w:r w:rsidR="004D7D14" w:rsidRPr="00EE5E43">
        <w:rPr>
          <w:rStyle w:val="nadpisclanku1"/>
          <w:b w:val="0"/>
        </w:rPr>
        <w:t xml:space="preserve">atd.). </w:t>
      </w:r>
    </w:p>
    <w:p w14:paraId="0C2636A0" w14:textId="77777777" w:rsidR="00ED5DAE" w:rsidRPr="00EE5E43" w:rsidRDefault="00ED5DAE" w:rsidP="00AC737C">
      <w:pPr>
        <w:rPr>
          <w:rStyle w:val="nadpisclanku1"/>
          <w:b w:val="0"/>
        </w:rPr>
      </w:pPr>
    </w:p>
    <w:p w14:paraId="0C2636A1" w14:textId="77777777" w:rsidR="00951E22" w:rsidRPr="00A31DC2" w:rsidRDefault="00951E22" w:rsidP="00951E22">
      <w:pPr>
        <w:tabs>
          <w:tab w:val="left" w:pos="426"/>
          <w:tab w:val="left" w:pos="6521"/>
        </w:tabs>
        <w:spacing w:before="120"/>
        <w:jc w:val="both"/>
        <w:rPr>
          <w:rFonts w:ascii="Arial" w:hAnsi="Arial" w:cs="Arial"/>
          <w:u w:val="single"/>
        </w:rPr>
      </w:pPr>
      <w:r w:rsidRPr="00A31DC2">
        <w:rPr>
          <w:rFonts w:ascii="Arial" w:hAnsi="Arial" w:cs="Arial"/>
          <w:u w:val="single"/>
        </w:rPr>
        <w:t>V případě dodávky i nadstavby NN bude součástí dokumentace:</w:t>
      </w:r>
    </w:p>
    <w:p w14:paraId="0C2636A2" w14:textId="78AD285D" w:rsidR="00951E22" w:rsidRPr="00A31DC2" w:rsidRDefault="00EE5E43" w:rsidP="007C7F76">
      <w:pPr>
        <w:pStyle w:val="Odstavecseseznamem"/>
        <w:numPr>
          <w:ilvl w:val="0"/>
          <w:numId w:val="4"/>
        </w:numPr>
        <w:tabs>
          <w:tab w:val="left" w:pos="426"/>
          <w:tab w:val="left" w:pos="6521"/>
        </w:tabs>
        <w:spacing w:before="120"/>
        <w:jc w:val="both"/>
        <w:rPr>
          <w:rFonts w:ascii="Arial" w:hAnsi="Arial" w:cs="Arial"/>
        </w:rPr>
      </w:pPr>
      <w:r w:rsidRPr="00A31DC2">
        <w:rPr>
          <w:rFonts w:ascii="Arial" w:hAnsi="Arial" w:cs="Arial"/>
          <w:snapToGrid w:val="0"/>
          <w:color w:val="000000"/>
        </w:rPr>
        <w:t>S</w:t>
      </w:r>
      <w:r w:rsidR="00951E22" w:rsidRPr="00A31DC2">
        <w:rPr>
          <w:rFonts w:ascii="Arial" w:hAnsi="Arial" w:cs="Arial"/>
          <w:snapToGrid w:val="0"/>
          <w:color w:val="000000"/>
        </w:rPr>
        <w:t>chéma zapojení nadstavby</w:t>
      </w:r>
    </w:p>
    <w:p w14:paraId="0C2636A3" w14:textId="77777777" w:rsidR="00951E22" w:rsidRPr="00A31DC2" w:rsidRDefault="00951E22" w:rsidP="007C7F76">
      <w:pPr>
        <w:pStyle w:val="Odstavecseseznamem"/>
        <w:numPr>
          <w:ilvl w:val="0"/>
          <w:numId w:val="4"/>
        </w:numPr>
        <w:tabs>
          <w:tab w:val="left" w:pos="426"/>
          <w:tab w:val="left" w:pos="6521"/>
        </w:tabs>
        <w:spacing w:before="120"/>
        <w:jc w:val="both"/>
        <w:rPr>
          <w:rFonts w:ascii="Arial" w:hAnsi="Arial" w:cs="Arial"/>
        </w:rPr>
      </w:pPr>
      <w:r w:rsidRPr="00A31DC2">
        <w:rPr>
          <w:rFonts w:ascii="Arial" w:hAnsi="Arial" w:cs="Arial"/>
          <w:snapToGrid w:val="0"/>
          <w:color w:val="000000"/>
        </w:rPr>
        <w:t>Protokol o kusové zkoušce nadstavby, který zaručuje, že bylo provedeno:</w:t>
      </w:r>
    </w:p>
    <w:p w14:paraId="0C2636A4" w14:textId="77777777" w:rsidR="00951E22" w:rsidRPr="00A31DC2" w:rsidRDefault="00951E22" w:rsidP="007C7F76">
      <w:pPr>
        <w:pStyle w:val="Odstavecseseznamem"/>
        <w:numPr>
          <w:ilvl w:val="0"/>
          <w:numId w:val="12"/>
        </w:numPr>
        <w:tabs>
          <w:tab w:val="left" w:pos="567"/>
        </w:tabs>
        <w:spacing w:before="80"/>
        <w:jc w:val="both"/>
        <w:rPr>
          <w:rFonts w:ascii="Arial" w:hAnsi="Arial" w:cs="Arial"/>
          <w:snapToGrid w:val="0"/>
          <w:color w:val="000000"/>
        </w:rPr>
      </w:pPr>
      <w:r w:rsidRPr="00A31DC2">
        <w:rPr>
          <w:rFonts w:ascii="Arial" w:hAnsi="Arial" w:cs="Arial"/>
          <w:snapToGrid w:val="0"/>
          <w:color w:val="000000"/>
        </w:rPr>
        <w:t>Prohlídka nadstavby a kontrola spojení:</w:t>
      </w:r>
    </w:p>
    <w:p w14:paraId="0C2636A5"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správnosti vydrátování (bod-bod)</w:t>
      </w:r>
    </w:p>
    <w:p w14:paraId="0C2636A6"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 xml:space="preserve">Kontrola účinnosti mechanických ovládacích prvků </w:t>
      </w:r>
    </w:p>
    <w:p w14:paraId="0C2636A7"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uložení vodičů</w:t>
      </w:r>
    </w:p>
    <w:p w14:paraId="0C2636A8"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šroubových spojů</w:t>
      </w:r>
    </w:p>
    <w:p w14:paraId="0C2636A9"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Celková vizuální kontrola</w:t>
      </w:r>
    </w:p>
    <w:p w14:paraId="0C2636AA" w14:textId="15057C6E" w:rsidR="00951E22" w:rsidRPr="00A31DC2" w:rsidRDefault="00951E22" w:rsidP="007C7F76">
      <w:pPr>
        <w:pStyle w:val="Odstavecseseznamem"/>
        <w:numPr>
          <w:ilvl w:val="0"/>
          <w:numId w:val="12"/>
        </w:numPr>
        <w:tabs>
          <w:tab w:val="left" w:pos="567"/>
        </w:tabs>
        <w:spacing w:before="80"/>
        <w:contextualSpacing w:val="0"/>
        <w:jc w:val="both"/>
        <w:rPr>
          <w:rFonts w:ascii="Arial" w:hAnsi="Arial" w:cs="Arial"/>
          <w:snapToGrid w:val="0"/>
          <w:color w:val="000000"/>
        </w:rPr>
      </w:pPr>
      <w:r w:rsidRPr="00A31DC2">
        <w:rPr>
          <w:rFonts w:ascii="Arial" w:hAnsi="Arial" w:cs="Arial"/>
          <w:snapToGrid w:val="0"/>
          <w:color w:val="000000"/>
        </w:rPr>
        <w:t xml:space="preserve">Test dielektrické pevnosti: střídavým napětím </w:t>
      </w:r>
      <w:r w:rsidR="00FF34B1" w:rsidRPr="006E381D">
        <w:rPr>
          <w:rFonts w:ascii="Arial" w:hAnsi="Arial" w:cs="Arial"/>
          <w:snapToGrid w:val="0"/>
        </w:rPr>
        <w:t xml:space="preserve">1,89 </w:t>
      </w:r>
      <w:r w:rsidRPr="006E381D">
        <w:rPr>
          <w:rFonts w:ascii="Arial" w:hAnsi="Arial" w:cs="Arial"/>
          <w:snapToGrid w:val="0"/>
        </w:rPr>
        <w:t xml:space="preserve">kV po dobu 1 </w:t>
      </w:r>
      <w:r w:rsidR="00FF34B1" w:rsidRPr="006E381D">
        <w:rPr>
          <w:rFonts w:ascii="Arial" w:hAnsi="Arial" w:cs="Arial"/>
          <w:snapToGrid w:val="0"/>
        </w:rPr>
        <w:t xml:space="preserve">sekundy </w:t>
      </w:r>
      <w:r w:rsidRPr="00A31DC2">
        <w:rPr>
          <w:rFonts w:ascii="Arial" w:hAnsi="Arial" w:cs="Arial"/>
          <w:snapToGrid w:val="0"/>
          <w:color w:val="000000"/>
        </w:rPr>
        <w:t>mezi vstupními napájecími svorkami a ochrannou svorkou při odpojených elektronických zařízeních.</w:t>
      </w:r>
    </w:p>
    <w:p w14:paraId="0C2636AB" w14:textId="77777777" w:rsidR="00951E22" w:rsidRPr="00A31DC2" w:rsidRDefault="00951E22" w:rsidP="007C7F76">
      <w:pPr>
        <w:pStyle w:val="Odstavecseseznamem"/>
        <w:numPr>
          <w:ilvl w:val="0"/>
          <w:numId w:val="12"/>
        </w:numPr>
        <w:tabs>
          <w:tab w:val="left" w:pos="567"/>
        </w:tabs>
        <w:spacing w:before="80"/>
        <w:contextualSpacing w:val="0"/>
        <w:jc w:val="both"/>
        <w:rPr>
          <w:rFonts w:ascii="Arial" w:hAnsi="Arial" w:cs="Arial"/>
          <w:snapToGrid w:val="0"/>
          <w:color w:val="000000"/>
        </w:rPr>
      </w:pPr>
      <w:r w:rsidRPr="00A31DC2">
        <w:rPr>
          <w:rFonts w:ascii="Arial" w:hAnsi="Arial" w:cs="Arial"/>
          <w:snapToGrid w:val="0"/>
          <w:color w:val="000000"/>
        </w:rPr>
        <w:t>Zkouška ochranného pospojování: zkušebním proudem 10 A po dobu 1 minuty mezi ochrannou svorkou a každou přístupnou vodivou částí. Impedance nesmí přesahovat 0,1</w:t>
      </w:r>
      <w:r w:rsidR="00581F93" w:rsidRPr="00A31DC2">
        <w:rPr>
          <w:rFonts w:ascii="Arial" w:hAnsi="Arial" w:cs="Arial"/>
          <w:snapToGrid w:val="0"/>
          <w:color w:val="000000"/>
        </w:rPr>
        <w:t> </w:t>
      </w:r>
      <w:r w:rsidRPr="00A31DC2">
        <w:rPr>
          <w:rFonts w:ascii="Arial" w:hAnsi="Arial" w:cs="Arial"/>
          <w:snapToGrid w:val="0"/>
          <w:color w:val="000000"/>
        </w:rPr>
        <w:t xml:space="preserve">Ω. </w:t>
      </w:r>
    </w:p>
    <w:p w14:paraId="0C2636AC" w14:textId="77777777" w:rsidR="00473CA3" w:rsidRPr="00A31DC2" w:rsidRDefault="00473CA3" w:rsidP="00473CA3">
      <w:pPr>
        <w:pStyle w:val="Odstavecseseznamem"/>
        <w:numPr>
          <w:ilvl w:val="0"/>
          <w:numId w:val="12"/>
        </w:numPr>
        <w:tabs>
          <w:tab w:val="left" w:pos="1276"/>
        </w:tabs>
        <w:spacing w:before="80"/>
        <w:jc w:val="both"/>
        <w:rPr>
          <w:rFonts w:ascii="Arial" w:hAnsi="Arial" w:cs="Arial"/>
          <w:snapToGrid w:val="0"/>
          <w:color w:val="000000"/>
        </w:rPr>
      </w:pPr>
      <w:r w:rsidRPr="00A31DC2">
        <w:rPr>
          <w:rFonts w:ascii="Arial" w:hAnsi="Arial" w:cs="Arial"/>
          <w:snapToGrid w:val="0"/>
          <w:color w:val="000000"/>
        </w:rPr>
        <w:t>Evidenční číslo nadstavby, evidenční čísla všech elektronických zařízení.</w:t>
      </w:r>
    </w:p>
    <w:p w14:paraId="0C2636AD" w14:textId="77777777" w:rsidR="00473CA3" w:rsidRPr="00A31DC2" w:rsidRDefault="00473CA3" w:rsidP="00473CA3">
      <w:pPr>
        <w:pStyle w:val="Odstavecseseznamem"/>
        <w:tabs>
          <w:tab w:val="left" w:pos="567"/>
        </w:tabs>
        <w:spacing w:before="80"/>
        <w:ind w:left="1004"/>
        <w:contextualSpacing w:val="0"/>
        <w:jc w:val="both"/>
        <w:rPr>
          <w:rFonts w:ascii="Arial" w:hAnsi="Arial" w:cs="Arial"/>
          <w:snapToGrid w:val="0"/>
          <w:color w:val="000000"/>
        </w:rPr>
      </w:pPr>
    </w:p>
    <w:p w14:paraId="0C2636AE" w14:textId="17FAFF01" w:rsidR="00473CA3" w:rsidRDefault="006523DF" w:rsidP="007C7F76">
      <w:pPr>
        <w:pStyle w:val="Odstavecseseznamem"/>
        <w:numPr>
          <w:ilvl w:val="0"/>
          <w:numId w:val="4"/>
        </w:numPr>
        <w:tabs>
          <w:tab w:val="left" w:pos="284"/>
        </w:tabs>
        <w:spacing w:before="80"/>
        <w:ind w:left="419" w:hanging="357"/>
        <w:contextualSpacing w:val="0"/>
        <w:jc w:val="both"/>
        <w:rPr>
          <w:rFonts w:ascii="Arial" w:hAnsi="Arial" w:cs="Arial"/>
          <w:snapToGrid w:val="0"/>
          <w:color w:val="000000"/>
        </w:rPr>
      </w:pPr>
      <w:r w:rsidRPr="00A31DC2">
        <w:rPr>
          <w:rFonts w:ascii="Arial" w:hAnsi="Arial" w:cs="Arial"/>
          <w:snapToGrid w:val="0"/>
          <w:color w:val="000000"/>
        </w:rPr>
        <w:t>Check list zpracovaný na základě dokumentu „Seznam přenášených signálů“.</w:t>
      </w:r>
    </w:p>
    <w:p w14:paraId="6EAEE058" w14:textId="77777777" w:rsidR="00801D72" w:rsidRPr="00022FB3" w:rsidRDefault="00801D72" w:rsidP="00022FB3">
      <w:pPr>
        <w:pStyle w:val="Odstavecseseznamem"/>
        <w:numPr>
          <w:ilvl w:val="0"/>
          <w:numId w:val="4"/>
        </w:numPr>
        <w:tabs>
          <w:tab w:val="left" w:pos="426"/>
        </w:tabs>
        <w:spacing w:before="80"/>
        <w:ind w:left="426" w:hanging="284"/>
        <w:contextualSpacing w:val="0"/>
        <w:jc w:val="both"/>
        <w:rPr>
          <w:rFonts w:ascii="Arial" w:hAnsi="Arial" w:cs="Arial"/>
          <w:snapToGrid w:val="0"/>
          <w:color w:val="000000"/>
        </w:rPr>
      </w:pPr>
      <w:r w:rsidRPr="00022FB3">
        <w:rPr>
          <w:rFonts w:ascii="Arial" w:hAnsi="Arial" w:cs="Arial"/>
          <w:snapToGrid w:val="0"/>
          <w:color w:val="000000"/>
        </w:rPr>
        <w:t>Dokumentace zařízení prodávajícího včetně dokumentace od dodavatele z jiné rámcové smlouvy (RTU, VS, měřicí senzory)</w:t>
      </w:r>
    </w:p>
    <w:p w14:paraId="45E183A8" w14:textId="77777777" w:rsidR="00801D72" w:rsidRPr="00022FB3" w:rsidRDefault="00801D72" w:rsidP="00022FB3">
      <w:pPr>
        <w:pStyle w:val="Odstavecseseznamem"/>
        <w:numPr>
          <w:ilvl w:val="0"/>
          <w:numId w:val="4"/>
        </w:numPr>
        <w:tabs>
          <w:tab w:val="left" w:pos="284"/>
        </w:tabs>
        <w:spacing w:before="80"/>
        <w:contextualSpacing w:val="0"/>
        <w:jc w:val="both"/>
        <w:rPr>
          <w:rFonts w:ascii="Arial" w:hAnsi="Arial" w:cs="Arial"/>
          <w:snapToGrid w:val="0"/>
          <w:color w:val="000000"/>
        </w:rPr>
      </w:pPr>
      <w:r w:rsidRPr="00022FB3">
        <w:rPr>
          <w:rFonts w:ascii="Arial" w:hAnsi="Arial" w:cs="Arial"/>
          <w:snapToGrid w:val="0"/>
          <w:color w:val="000000"/>
        </w:rPr>
        <w:t>Případně další materiál předaný od dodavatele z jiné rámcové smlouvy (senzory napětí)</w:t>
      </w:r>
    </w:p>
    <w:p w14:paraId="0C2636AF" w14:textId="77777777" w:rsidR="00473CA3" w:rsidRPr="00801D72" w:rsidRDefault="00473CA3" w:rsidP="00022FB3">
      <w:pPr>
        <w:rPr>
          <w:snapToGrid w:val="0"/>
        </w:rPr>
      </w:pPr>
    </w:p>
    <w:p w14:paraId="0C2636B1" w14:textId="4C110BE9" w:rsidR="00951E22" w:rsidRPr="00EE5E43" w:rsidRDefault="00951E22" w:rsidP="006E381D">
      <w:pPr>
        <w:tabs>
          <w:tab w:val="left" w:pos="284"/>
        </w:tabs>
        <w:spacing w:before="80"/>
        <w:jc w:val="both"/>
        <w:rPr>
          <w:rFonts w:ascii="Arial" w:hAnsi="Arial" w:cs="Arial"/>
        </w:rPr>
      </w:pPr>
      <w:r w:rsidRPr="00EE5E43">
        <w:rPr>
          <w:rFonts w:ascii="Arial" w:hAnsi="Arial" w:cs="Arial"/>
          <w:snapToGrid w:val="0"/>
          <w:color w:val="000000"/>
        </w:rPr>
        <w:t>Všechny dokumenty musí být v českém jazyce.</w:t>
      </w:r>
      <w:r w:rsidR="00F04997">
        <w:rPr>
          <w:rFonts w:ascii="Arial" w:hAnsi="Arial" w:cs="Arial"/>
          <w:snapToGrid w:val="0"/>
          <w:color w:val="000000"/>
        </w:rPr>
        <w:t xml:space="preserve">  </w:t>
      </w:r>
    </w:p>
    <w:p w14:paraId="0C2636B2" w14:textId="77777777" w:rsidR="00E32CCE" w:rsidRPr="00EE5E43" w:rsidRDefault="00E32CCE" w:rsidP="00022FB3">
      <w:pPr>
        <w:pageBreakBefore/>
        <w:numPr>
          <w:ilvl w:val="0"/>
          <w:numId w:val="2"/>
        </w:numPr>
        <w:tabs>
          <w:tab w:val="left" w:pos="6521"/>
        </w:tabs>
        <w:spacing w:before="120" w:after="120"/>
        <w:rPr>
          <w:rFonts w:ascii="Arial" w:hAnsi="Arial" w:cs="Arial"/>
          <w:b/>
          <w:caps/>
        </w:rPr>
      </w:pPr>
      <w:r w:rsidRPr="00EE5E43">
        <w:rPr>
          <w:rFonts w:ascii="Arial" w:hAnsi="Arial" w:cs="Arial"/>
          <w:b/>
          <w:caps/>
        </w:rPr>
        <w:lastRenderedPageBreak/>
        <w:t>Likvidace</w:t>
      </w:r>
    </w:p>
    <w:p w14:paraId="0C2636B5" w14:textId="1DEDC7E6" w:rsidR="00F6311D" w:rsidRDefault="00F6311D" w:rsidP="00BF32F6">
      <w:pPr>
        <w:tabs>
          <w:tab w:val="left" w:pos="426"/>
          <w:tab w:val="left" w:pos="6521"/>
        </w:tabs>
        <w:spacing w:before="120"/>
        <w:jc w:val="both"/>
        <w:rPr>
          <w:rFonts w:ascii="Arial" w:hAnsi="Arial" w:cs="Arial"/>
        </w:rPr>
      </w:pPr>
      <w:r w:rsidRPr="00EE5E43">
        <w:rPr>
          <w:rFonts w:ascii="Arial" w:hAnsi="Arial" w:cs="Arial"/>
        </w:rPr>
        <w:t>S dodávkou rozvaděče se výrobce/dodavatel zavazuje ke zpětnému odběru rozvaděče po uplynutí doby životnosti pro účely likvidace / recyklace.</w:t>
      </w:r>
    </w:p>
    <w:p w14:paraId="461A7F3F" w14:textId="019072AD" w:rsidR="00A31DC2" w:rsidRDefault="00A31DC2" w:rsidP="00BF32F6">
      <w:pPr>
        <w:tabs>
          <w:tab w:val="left" w:pos="426"/>
          <w:tab w:val="left" w:pos="6521"/>
        </w:tabs>
        <w:spacing w:before="120"/>
        <w:jc w:val="both"/>
        <w:rPr>
          <w:rFonts w:ascii="Arial" w:hAnsi="Arial" w:cs="Arial"/>
        </w:rPr>
      </w:pPr>
    </w:p>
    <w:p w14:paraId="1D8C01B6" w14:textId="77777777" w:rsidR="00A31DC2" w:rsidRPr="00EE5E43" w:rsidRDefault="00A31DC2" w:rsidP="00BF32F6">
      <w:pPr>
        <w:tabs>
          <w:tab w:val="left" w:pos="426"/>
          <w:tab w:val="left" w:pos="6521"/>
        </w:tabs>
        <w:spacing w:before="120"/>
        <w:jc w:val="both"/>
        <w:rPr>
          <w:rFonts w:ascii="Arial" w:hAnsi="Arial" w:cs="Arial"/>
        </w:rPr>
      </w:pPr>
    </w:p>
    <w:p w14:paraId="0C2636B9" w14:textId="77777777" w:rsidR="00C17AB8" w:rsidRPr="00EE5E43" w:rsidRDefault="00D56944" w:rsidP="00D56944">
      <w:pPr>
        <w:numPr>
          <w:ilvl w:val="0"/>
          <w:numId w:val="2"/>
        </w:numPr>
        <w:tabs>
          <w:tab w:val="left" w:pos="6521"/>
        </w:tabs>
        <w:spacing w:before="120" w:after="120"/>
        <w:rPr>
          <w:rFonts w:ascii="Arial" w:hAnsi="Arial" w:cs="Arial"/>
          <w:b/>
          <w:caps/>
        </w:rPr>
      </w:pPr>
      <w:r w:rsidRPr="00EE5E43">
        <w:rPr>
          <w:rFonts w:ascii="Arial" w:hAnsi="Arial" w:cs="Arial"/>
          <w:b/>
          <w:caps/>
        </w:rPr>
        <w:t>Přílohy</w:t>
      </w:r>
    </w:p>
    <w:p w14:paraId="0C2636BA" w14:textId="55831579" w:rsidR="005831AD" w:rsidRPr="00EE5E43" w:rsidRDefault="00B243ED" w:rsidP="00394A60">
      <w:pPr>
        <w:tabs>
          <w:tab w:val="left" w:pos="284"/>
        </w:tabs>
        <w:spacing w:before="80"/>
        <w:jc w:val="both"/>
        <w:rPr>
          <w:rFonts w:ascii="Arial" w:hAnsi="Arial" w:cs="Arial"/>
          <w:snapToGrid w:val="0"/>
          <w:color w:val="000000"/>
        </w:rPr>
      </w:pPr>
      <w:r>
        <w:rPr>
          <w:rFonts w:ascii="Arial" w:hAnsi="Arial" w:cs="Arial"/>
          <w:snapToGrid w:val="0"/>
          <w:color w:val="000000"/>
        </w:rPr>
        <w:t>Přílohy stanovují minimální požadavky zadavatele na ovládání, signalizaci a měření pro typová pole uvedená v kapitole 3.3.2.</w:t>
      </w:r>
    </w:p>
    <w:p w14:paraId="0C2636BB" w14:textId="10631AF8" w:rsidR="005831AD" w:rsidRPr="00EE5E43" w:rsidRDefault="00D56944" w:rsidP="00D56944">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w:t>
      </w:r>
      <w:r w:rsidR="009A7EF5">
        <w:rPr>
          <w:rFonts w:ascii="Arial" w:hAnsi="Arial" w:cs="Arial"/>
          <w:snapToGrid w:val="0"/>
          <w:color w:val="000000"/>
        </w:rPr>
        <w:t xml:space="preserve"> </w:t>
      </w:r>
      <w:r w:rsidRPr="00EE5E43">
        <w:rPr>
          <w:rFonts w:ascii="Arial" w:hAnsi="Arial" w:cs="Arial"/>
          <w:snapToGrid w:val="0"/>
          <w:color w:val="000000"/>
        </w:rPr>
        <w:t>A1</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Slepé schéma vydrátování nadstavby pro pole kabelového vývodu s odpínačem</w:t>
      </w:r>
    </w:p>
    <w:p w14:paraId="0C2636BC" w14:textId="77777777" w:rsidR="00D56944" w:rsidRPr="00EE5E43" w:rsidRDefault="00D56944" w:rsidP="00394A60">
      <w:pPr>
        <w:tabs>
          <w:tab w:val="left" w:pos="284"/>
        </w:tabs>
        <w:spacing w:before="80"/>
        <w:jc w:val="both"/>
        <w:rPr>
          <w:rFonts w:ascii="Arial" w:hAnsi="Arial" w:cs="Arial"/>
          <w:snapToGrid w:val="0"/>
          <w:color w:val="000000"/>
        </w:rPr>
      </w:pPr>
    </w:p>
    <w:p w14:paraId="0C2636BD" w14:textId="450E50B2" w:rsidR="00D56944" w:rsidRPr="00EE5E43" w:rsidRDefault="00D56944" w:rsidP="00D56944">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w:t>
      </w:r>
      <w:r w:rsidR="009A7EF5">
        <w:rPr>
          <w:rFonts w:ascii="Arial" w:hAnsi="Arial" w:cs="Arial"/>
          <w:snapToGrid w:val="0"/>
          <w:color w:val="000000"/>
        </w:rPr>
        <w:t xml:space="preserve"> </w:t>
      </w:r>
      <w:r w:rsidRPr="00EE5E43">
        <w:rPr>
          <w:rFonts w:ascii="Arial" w:hAnsi="Arial" w:cs="Arial"/>
          <w:snapToGrid w:val="0"/>
          <w:color w:val="000000"/>
        </w:rPr>
        <w:t>A2</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vydrátování nadstavby pro </w:t>
      </w:r>
      <w:r w:rsidR="003E2ACA" w:rsidRPr="00EE5E43">
        <w:rPr>
          <w:rFonts w:ascii="Arial" w:hAnsi="Arial" w:cs="Arial"/>
          <w:snapToGrid w:val="0"/>
          <w:color w:val="000000"/>
        </w:rPr>
        <w:t xml:space="preserve">transformátorové </w:t>
      </w:r>
      <w:r w:rsidRPr="00EE5E43">
        <w:rPr>
          <w:rFonts w:ascii="Arial" w:hAnsi="Arial" w:cs="Arial"/>
          <w:snapToGrid w:val="0"/>
          <w:color w:val="000000"/>
        </w:rPr>
        <w:t>pole s</w:t>
      </w:r>
      <w:r w:rsidR="003E2ACA" w:rsidRPr="00EE5E43">
        <w:rPr>
          <w:rFonts w:ascii="Arial" w:hAnsi="Arial" w:cs="Arial"/>
          <w:snapToGrid w:val="0"/>
          <w:color w:val="000000"/>
        </w:rPr>
        <w:t> </w:t>
      </w:r>
      <w:r w:rsidRPr="00EE5E43">
        <w:rPr>
          <w:rFonts w:ascii="Arial" w:hAnsi="Arial" w:cs="Arial"/>
          <w:snapToGrid w:val="0"/>
          <w:color w:val="000000"/>
        </w:rPr>
        <w:t>odpínačem</w:t>
      </w:r>
      <w:r w:rsidR="003E2ACA" w:rsidRPr="00EE5E43">
        <w:rPr>
          <w:rFonts w:ascii="Arial" w:hAnsi="Arial" w:cs="Arial"/>
          <w:snapToGrid w:val="0"/>
          <w:color w:val="000000"/>
        </w:rPr>
        <w:t xml:space="preserve"> a pojistkou IEC</w:t>
      </w:r>
    </w:p>
    <w:p w14:paraId="0C2636BE" w14:textId="77777777" w:rsidR="00D56944" w:rsidRPr="00EE5E43" w:rsidRDefault="00D56944" w:rsidP="00394A60">
      <w:pPr>
        <w:tabs>
          <w:tab w:val="left" w:pos="284"/>
        </w:tabs>
        <w:spacing w:before="80"/>
        <w:jc w:val="both"/>
        <w:rPr>
          <w:rFonts w:ascii="Arial" w:hAnsi="Arial" w:cs="Arial"/>
          <w:snapToGrid w:val="0"/>
          <w:color w:val="000000"/>
        </w:rPr>
      </w:pPr>
    </w:p>
    <w:p w14:paraId="0C2636BF" w14:textId="513A83C5"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w:t>
      </w:r>
      <w:r w:rsidR="009A7EF5">
        <w:rPr>
          <w:rFonts w:ascii="Arial" w:hAnsi="Arial" w:cs="Arial"/>
          <w:snapToGrid w:val="0"/>
          <w:color w:val="000000"/>
        </w:rPr>
        <w:t xml:space="preserve"> </w:t>
      </w:r>
      <w:r w:rsidRPr="00EE5E43">
        <w:rPr>
          <w:rFonts w:ascii="Arial" w:hAnsi="Arial" w:cs="Arial"/>
          <w:snapToGrid w:val="0"/>
          <w:color w:val="000000"/>
        </w:rPr>
        <w:t>A3</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Slepé schéma vydrátování nadstavby pro pole kabelového vývodu s vypínačem</w:t>
      </w:r>
    </w:p>
    <w:p w14:paraId="0C2636C0"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p>
    <w:p w14:paraId="0C2636C1" w14:textId="4CDE04DE"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w:t>
      </w:r>
      <w:r w:rsidR="009A7EF5">
        <w:rPr>
          <w:rFonts w:ascii="Arial" w:hAnsi="Arial" w:cs="Arial"/>
          <w:snapToGrid w:val="0"/>
          <w:color w:val="000000"/>
        </w:rPr>
        <w:t xml:space="preserve"> </w:t>
      </w:r>
      <w:r w:rsidRPr="00EE5E43">
        <w:rPr>
          <w:rFonts w:ascii="Arial" w:hAnsi="Arial" w:cs="Arial"/>
          <w:snapToGrid w:val="0"/>
          <w:color w:val="000000"/>
        </w:rPr>
        <w:t>A4</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Slepé schéma vydrátování nadstavby pro pole podélné spojky</w:t>
      </w:r>
    </w:p>
    <w:p w14:paraId="010C7FC7" w14:textId="77777777" w:rsidR="00375D92" w:rsidRDefault="00375D92" w:rsidP="00375D92">
      <w:pPr>
        <w:tabs>
          <w:tab w:val="left" w:pos="284"/>
          <w:tab w:val="left" w:pos="2127"/>
          <w:tab w:val="left" w:pos="3402"/>
        </w:tabs>
        <w:spacing w:before="80"/>
        <w:ind w:left="3969" w:hanging="3969"/>
        <w:jc w:val="both"/>
        <w:rPr>
          <w:rFonts w:ascii="Arial" w:hAnsi="Arial" w:cs="Arial"/>
          <w:snapToGrid w:val="0"/>
          <w:color w:val="000000"/>
          <w:highlight w:val="yellow"/>
        </w:rPr>
      </w:pPr>
    </w:p>
    <w:p w14:paraId="075F6D77" w14:textId="7C6D8C7D" w:rsidR="00375D92" w:rsidRDefault="00375D92" w:rsidP="00375D92">
      <w:pPr>
        <w:tabs>
          <w:tab w:val="left" w:pos="284"/>
          <w:tab w:val="left" w:pos="2127"/>
          <w:tab w:val="left" w:pos="3402"/>
        </w:tabs>
        <w:spacing w:before="80"/>
        <w:ind w:left="3969" w:hanging="3969"/>
        <w:jc w:val="both"/>
        <w:rPr>
          <w:rFonts w:ascii="Arial" w:hAnsi="Arial" w:cs="Arial"/>
          <w:snapToGrid w:val="0"/>
          <w:color w:val="000000"/>
        </w:rPr>
      </w:pPr>
      <w:r w:rsidRPr="002D406D">
        <w:rPr>
          <w:rFonts w:ascii="Arial" w:hAnsi="Arial" w:cs="Arial"/>
          <w:snapToGrid w:val="0"/>
          <w:color w:val="000000"/>
        </w:rPr>
        <w:t>Příloha č.</w:t>
      </w:r>
      <w:r w:rsidR="009A7EF5">
        <w:rPr>
          <w:rFonts w:ascii="Arial" w:hAnsi="Arial" w:cs="Arial"/>
          <w:snapToGrid w:val="0"/>
          <w:color w:val="000000"/>
        </w:rPr>
        <w:t xml:space="preserve"> </w:t>
      </w:r>
      <w:r w:rsidRPr="002D406D">
        <w:rPr>
          <w:rFonts w:ascii="Arial" w:hAnsi="Arial" w:cs="Arial"/>
          <w:snapToGrid w:val="0"/>
          <w:color w:val="000000"/>
        </w:rPr>
        <w:t>A5</w:t>
      </w:r>
      <w:r w:rsidRPr="002D406D">
        <w:rPr>
          <w:rFonts w:ascii="Arial" w:hAnsi="Arial" w:cs="Arial"/>
          <w:snapToGrid w:val="0"/>
          <w:color w:val="000000"/>
        </w:rPr>
        <w:tab/>
        <w:t>….</w:t>
      </w:r>
      <w:r w:rsidRPr="002D406D">
        <w:rPr>
          <w:rFonts w:ascii="Arial" w:hAnsi="Arial" w:cs="Arial"/>
          <w:snapToGrid w:val="0"/>
          <w:color w:val="000000"/>
        </w:rPr>
        <w:tab/>
      </w:r>
      <w:r w:rsidRPr="002D406D">
        <w:rPr>
          <w:rFonts w:ascii="Arial" w:hAnsi="Arial" w:cs="Arial"/>
          <w:snapToGrid w:val="0"/>
          <w:color w:val="000000"/>
        </w:rPr>
        <w:tab/>
      </w:r>
      <w:r w:rsidRPr="002D406D">
        <w:rPr>
          <w:rFonts w:ascii="Arial" w:hAnsi="Arial" w:cs="Arial"/>
          <w:snapToGrid w:val="0"/>
          <w:color w:val="000000"/>
        </w:rPr>
        <w:tab/>
        <w:t xml:space="preserve">Slepé schéma vydrátování SMART rozvaděče pro zapojení </w:t>
      </w:r>
      <w:r>
        <w:rPr>
          <w:rFonts w:ascii="Arial" w:hAnsi="Arial" w:cs="Arial"/>
          <w:snapToGrid w:val="0"/>
          <w:color w:val="000000"/>
        </w:rPr>
        <w:t>KKSKKT</w:t>
      </w:r>
    </w:p>
    <w:p w14:paraId="0C2636C4" w14:textId="3AD25F24" w:rsidR="005831AD" w:rsidRPr="00FF34B1" w:rsidRDefault="00375D92" w:rsidP="00FF34B1">
      <w:pPr>
        <w:tabs>
          <w:tab w:val="left" w:pos="284"/>
          <w:tab w:val="left" w:pos="2127"/>
          <w:tab w:val="left" w:pos="3402"/>
        </w:tabs>
        <w:spacing w:before="80"/>
        <w:ind w:left="3969"/>
        <w:jc w:val="both"/>
        <w:rPr>
          <w:rFonts w:ascii="Arial" w:hAnsi="Arial" w:cs="Arial"/>
          <w:i/>
          <w:iCs/>
          <w:snapToGrid w:val="0"/>
          <w:color w:val="000000"/>
        </w:rPr>
      </w:pPr>
      <w:r w:rsidRPr="002D406D">
        <w:rPr>
          <w:rFonts w:ascii="Arial" w:hAnsi="Arial" w:cs="Arial"/>
          <w:i/>
          <w:iCs/>
          <w:snapToGrid w:val="0"/>
          <w:color w:val="000000"/>
        </w:rPr>
        <w:t>Pozn.</w:t>
      </w:r>
      <w:r>
        <w:rPr>
          <w:rFonts w:ascii="Arial" w:hAnsi="Arial" w:cs="Arial"/>
          <w:i/>
          <w:iCs/>
          <w:snapToGrid w:val="0"/>
          <w:color w:val="000000"/>
        </w:rPr>
        <w:t>:</w:t>
      </w:r>
      <w:r w:rsidRPr="002D406D">
        <w:rPr>
          <w:rFonts w:ascii="Arial" w:hAnsi="Arial" w:cs="Arial"/>
          <w:i/>
          <w:iCs/>
          <w:snapToGrid w:val="0"/>
          <w:color w:val="000000"/>
        </w:rPr>
        <w:t xml:space="preserve"> </w:t>
      </w:r>
      <w:r>
        <w:rPr>
          <w:rFonts w:ascii="Arial" w:hAnsi="Arial" w:cs="Arial"/>
          <w:i/>
          <w:iCs/>
          <w:snapToGrid w:val="0"/>
          <w:color w:val="000000"/>
        </w:rPr>
        <w:t>T</w:t>
      </w:r>
      <w:r w:rsidRPr="002D406D">
        <w:rPr>
          <w:rFonts w:ascii="Arial" w:hAnsi="Arial" w:cs="Arial"/>
          <w:i/>
          <w:iCs/>
          <w:snapToGrid w:val="0"/>
          <w:color w:val="000000"/>
        </w:rPr>
        <w:t>oto zapojení obsahuje signalizaci, měření a ovládání všech typů polí rozvaděče VN. Všechny ostatní požadované zapojení SMART rozvaděče lze z tohoto schéma odvodit.</w:t>
      </w:r>
    </w:p>
    <w:p w14:paraId="0C2636C5" w14:textId="77777777" w:rsidR="005831AD" w:rsidRDefault="005831AD" w:rsidP="00394A60">
      <w:pPr>
        <w:tabs>
          <w:tab w:val="left" w:pos="284"/>
        </w:tabs>
        <w:spacing w:before="80"/>
        <w:jc w:val="both"/>
        <w:rPr>
          <w:rFonts w:ascii="Arial" w:hAnsi="Arial" w:cs="Arial"/>
          <w:snapToGrid w:val="0"/>
          <w:color w:val="000000"/>
        </w:rPr>
      </w:pPr>
    </w:p>
    <w:p w14:paraId="4EC3D1B3" w14:textId="1DB558E8" w:rsidR="00A10393" w:rsidRPr="00EE5E43" w:rsidRDefault="00A10393" w:rsidP="00394A60">
      <w:pPr>
        <w:tabs>
          <w:tab w:val="left" w:pos="284"/>
        </w:tabs>
        <w:spacing w:before="80"/>
        <w:jc w:val="both"/>
        <w:rPr>
          <w:rFonts w:ascii="Arial" w:hAnsi="Arial" w:cs="Arial"/>
          <w:snapToGrid w:val="0"/>
          <w:color w:val="000000"/>
        </w:rPr>
      </w:pPr>
      <w:r>
        <w:rPr>
          <w:rFonts w:ascii="Arial" w:hAnsi="Arial" w:cs="Arial"/>
          <w:snapToGrid w:val="0"/>
          <w:color w:val="000000"/>
        </w:rPr>
        <w:t>Příloha č.</w:t>
      </w:r>
      <w:r w:rsidR="00360386">
        <w:rPr>
          <w:rFonts w:ascii="Arial" w:hAnsi="Arial" w:cs="Arial"/>
          <w:snapToGrid w:val="0"/>
          <w:color w:val="000000"/>
        </w:rPr>
        <w:t xml:space="preserve"> </w:t>
      </w:r>
      <w:r>
        <w:rPr>
          <w:rFonts w:ascii="Arial" w:hAnsi="Arial" w:cs="Arial"/>
          <w:snapToGrid w:val="0"/>
          <w:color w:val="000000"/>
        </w:rPr>
        <w:t>6</w:t>
      </w:r>
      <w:r>
        <w:rPr>
          <w:rFonts w:ascii="Arial" w:hAnsi="Arial" w:cs="Arial"/>
          <w:snapToGrid w:val="0"/>
          <w:color w:val="000000"/>
        </w:rPr>
        <w:tab/>
      </w:r>
      <w:r>
        <w:rPr>
          <w:rFonts w:ascii="Arial" w:hAnsi="Arial" w:cs="Arial"/>
          <w:snapToGrid w:val="0"/>
          <w:color w:val="000000"/>
        </w:rPr>
        <w:tab/>
      </w:r>
      <w:r>
        <w:rPr>
          <w:rFonts w:ascii="Arial" w:hAnsi="Arial" w:cs="Arial"/>
          <w:snapToGrid w:val="0"/>
          <w:color w:val="000000"/>
        </w:rPr>
        <w:tab/>
      </w:r>
      <w:r>
        <w:rPr>
          <w:rFonts w:ascii="Arial" w:hAnsi="Arial" w:cs="Arial"/>
          <w:snapToGrid w:val="0"/>
          <w:color w:val="000000"/>
        </w:rPr>
        <w:tab/>
      </w:r>
      <w:r>
        <w:rPr>
          <w:rFonts w:ascii="Arial" w:hAnsi="Arial" w:cs="Arial"/>
          <w:snapToGrid w:val="0"/>
          <w:color w:val="000000"/>
        </w:rPr>
        <w:tab/>
      </w:r>
      <w:r w:rsidR="009C2476">
        <w:rPr>
          <w:rFonts w:ascii="Arial" w:hAnsi="Arial" w:cs="Arial"/>
          <w:snapToGrid w:val="0"/>
          <w:color w:val="000000"/>
        </w:rPr>
        <w:tab/>
      </w:r>
      <w:r w:rsidR="009C2476" w:rsidRPr="009C2476">
        <w:rPr>
          <w:rFonts w:ascii="Arial" w:hAnsi="Arial" w:cs="Arial"/>
          <w:snapToGrid w:val="0"/>
          <w:color w:val="000000"/>
        </w:rPr>
        <w:t>Datový list k plynovým oddílům a přístrojům pro kontrolu těsnosti</w:t>
      </w:r>
    </w:p>
    <w:sectPr w:rsidR="00A10393" w:rsidRPr="00EE5E43" w:rsidSect="001C2461">
      <w:footerReference w:type="even" r:id="rId15"/>
      <w:footerReference w:type="default" r:id="rId16"/>
      <w:headerReference w:type="first" r:id="rId17"/>
      <w:pgSz w:w="11907" w:h="16840" w:code="9"/>
      <w:pgMar w:top="1135" w:right="850" w:bottom="1417" w:left="1417" w:header="567" w:footer="8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98A1F" w14:textId="77777777" w:rsidR="00DE3652" w:rsidRDefault="00DE3652">
      <w:r>
        <w:separator/>
      </w:r>
    </w:p>
  </w:endnote>
  <w:endnote w:type="continuationSeparator" w:id="0">
    <w:p w14:paraId="5C2DC32D" w14:textId="77777777" w:rsidR="00DE3652" w:rsidRDefault="00DE3652">
      <w:r>
        <w:continuationSeparator/>
      </w:r>
    </w:p>
  </w:endnote>
  <w:endnote w:type="continuationNotice" w:id="1">
    <w:p w14:paraId="7F2BBBAB" w14:textId="77777777" w:rsidR="00DE3652" w:rsidRDefault="00DE36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636E6" w14:textId="77777777" w:rsidR="00B62886" w:rsidRDefault="00B62886">
    <w:pPr>
      <w:pStyle w:val="Zpat"/>
      <w:jc w:val="center"/>
    </w:pPr>
    <w:r>
      <w:fldChar w:fldCharType="begin"/>
    </w:r>
    <w:r>
      <w:instrText>PAGE   \* MERGEFORMAT</w:instrText>
    </w:r>
    <w:r>
      <w:fldChar w:fldCharType="separate"/>
    </w:r>
    <w:r>
      <w:t>2</w:t>
    </w:r>
    <w:r>
      <w:fldChar w:fldCharType="end"/>
    </w:r>
  </w:p>
  <w:p w14:paraId="0C2636E7" w14:textId="77777777" w:rsidR="00B62886" w:rsidRDefault="00B628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830826"/>
      <w:docPartObj>
        <w:docPartGallery w:val="Page Numbers (Bottom of Page)"/>
        <w:docPartUnique/>
      </w:docPartObj>
    </w:sdtPr>
    <w:sdtContent>
      <w:p w14:paraId="0C2636E8" w14:textId="77777777" w:rsidR="00B62886" w:rsidRDefault="00B62886">
        <w:pPr>
          <w:pStyle w:val="Zpat"/>
          <w:jc w:val="center"/>
        </w:pPr>
        <w:r>
          <w:fldChar w:fldCharType="begin"/>
        </w:r>
        <w:r>
          <w:instrText>PAGE   \* MERGEFORMAT</w:instrText>
        </w:r>
        <w:r>
          <w:fldChar w:fldCharType="separate"/>
        </w:r>
        <w:r>
          <w:t>2</w:t>
        </w:r>
        <w:r>
          <w:fldChar w:fldCharType="end"/>
        </w:r>
      </w:p>
    </w:sdtContent>
  </w:sdt>
  <w:p w14:paraId="0C2636E9" w14:textId="77777777" w:rsidR="00B62886" w:rsidRDefault="00B628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3F82C" w14:textId="77777777" w:rsidR="00DE3652" w:rsidRDefault="00DE3652">
      <w:r>
        <w:separator/>
      </w:r>
    </w:p>
  </w:footnote>
  <w:footnote w:type="continuationSeparator" w:id="0">
    <w:p w14:paraId="29F197C8" w14:textId="77777777" w:rsidR="00DE3652" w:rsidRDefault="00DE3652">
      <w:r>
        <w:continuationSeparator/>
      </w:r>
    </w:p>
  </w:footnote>
  <w:footnote w:type="continuationNotice" w:id="1">
    <w:p w14:paraId="492FD0DE" w14:textId="77777777" w:rsidR="00DE3652" w:rsidRDefault="00DE36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547DC" w14:textId="77777777" w:rsidR="0033385A" w:rsidRDefault="0033385A" w:rsidP="0033385A">
    <w:pPr>
      <w:pStyle w:val="Zhlav"/>
      <w:jc w:val="right"/>
      <w:rPr>
        <w:b/>
        <w:sz w:val="18"/>
      </w:rPr>
    </w:pPr>
    <w:r>
      <w:rPr>
        <w:b/>
        <w:sz w:val="18"/>
      </w:rPr>
      <w:t xml:space="preserve">Číslo smlouvy kupujícího: </w:t>
    </w:r>
    <w:r w:rsidRPr="00905B88">
      <w:rPr>
        <w:b/>
        <w:sz w:val="18"/>
        <w:highlight w:val="green"/>
      </w:rPr>
      <w:t>následně doplní zadavatel</w:t>
    </w:r>
  </w:p>
  <w:p w14:paraId="12226E62" w14:textId="77777777" w:rsidR="0033385A" w:rsidRDefault="0033385A" w:rsidP="0033385A">
    <w:pPr>
      <w:pStyle w:val="Zhlav"/>
      <w:jc w:val="right"/>
      <w:rPr>
        <w:b/>
        <w:sz w:val="18"/>
      </w:rPr>
    </w:pPr>
    <w:r>
      <w:rPr>
        <w:b/>
        <w:sz w:val="18"/>
      </w:rPr>
      <w:t xml:space="preserve">Číslo smlouvy prodávajícího č. 1: </w:t>
    </w:r>
    <w:r w:rsidRPr="00905B88">
      <w:rPr>
        <w:b/>
        <w:sz w:val="18"/>
        <w:highlight w:val="yellow"/>
      </w:rPr>
      <w:t>doplní účastník</w:t>
    </w:r>
  </w:p>
  <w:p w14:paraId="4DF16690" w14:textId="77777777" w:rsidR="0033385A" w:rsidRDefault="0033385A" w:rsidP="0033385A">
    <w:pPr>
      <w:pStyle w:val="Zhlav"/>
      <w:jc w:val="right"/>
      <w:rPr>
        <w:b/>
        <w:sz w:val="18"/>
      </w:rPr>
    </w:pPr>
    <w:r>
      <w:rPr>
        <w:b/>
        <w:sz w:val="18"/>
      </w:rPr>
      <w:t xml:space="preserve">Číslo smlouvy prodávajícího č. 2: </w:t>
    </w:r>
    <w:r w:rsidRPr="00905B88">
      <w:rPr>
        <w:b/>
        <w:sz w:val="18"/>
        <w:highlight w:val="yellow"/>
      </w:rPr>
      <w:t>doplní účastník</w:t>
    </w:r>
  </w:p>
  <w:p w14:paraId="29914869" w14:textId="77777777" w:rsidR="00B62886" w:rsidRPr="00EE5E43" w:rsidRDefault="00B62886" w:rsidP="00EE5E43">
    <w:pPr>
      <w:pStyle w:val="Zhlav"/>
      <w:jc w:val="right"/>
      <w:rPr>
        <w:rFonts w:ascii="Arial" w:hAnsi="Arial" w:cs="Arial"/>
        <w:b/>
        <w:sz w:val="18"/>
      </w:rPr>
    </w:pPr>
  </w:p>
  <w:p w14:paraId="4593A602" w14:textId="77777777" w:rsidR="00B62886" w:rsidRPr="00EE5E43" w:rsidRDefault="00B62886" w:rsidP="00EE5E43">
    <w:pPr>
      <w:pStyle w:val="Zhlav"/>
      <w:rPr>
        <w:rFonts w:ascii="Arial" w:hAnsi="Arial" w:cs="Arial"/>
        <w:b/>
        <w:sz w:val="18"/>
      </w:rPr>
    </w:pPr>
  </w:p>
  <w:p w14:paraId="5D1766B8" w14:textId="394641F4" w:rsidR="00B62886" w:rsidRPr="00EE5E43" w:rsidRDefault="00B62886" w:rsidP="00EE5E43">
    <w:pPr>
      <w:pStyle w:val="Zhlav"/>
      <w:jc w:val="center"/>
      <w:rPr>
        <w:rFonts w:ascii="Arial" w:hAnsi="Arial" w:cs="Arial"/>
        <w:b/>
        <w:sz w:val="24"/>
      </w:rPr>
    </w:pPr>
    <w:r w:rsidRPr="00EE5E43">
      <w:rPr>
        <w:rFonts w:ascii="Arial" w:hAnsi="Arial" w:cs="Arial"/>
        <w:b/>
        <w:sz w:val="24"/>
      </w:rPr>
      <w:t>Sekundární rozvaděče VN</w:t>
    </w:r>
    <w:r w:rsidR="003B6D23">
      <w:rPr>
        <w:rFonts w:ascii="Arial" w:hAnsi="Arial" w:cs="Arial"/>
        <w:b/>
        <w:sz w:val="24"/>
      </w:rPr>
      <w:t xml:space="preserve"> III</w:t>
    </w:r>
  </w:p>
  <w:p w14:paraId="0C2636F3" w14:textId="77777777" w:rsidR="00B62886" w:rsidRDefault="00B62886" w:rsidP="00383FF2">
    <w:pPr>
      <w:pStyle w:val="Zhlav"/>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1458"/>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B5280D"/>
    <w:multiLevelType w:val="hybridMultilevel"/>
    <w:tmpl w:val="1010BAB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863A8"/>
    <w:multiLevelType w:val="hybridMultilevel"/>
    <w:tmpl w:val="EC180644"/>
    <w:lvl w:ilvl="0" w:tplc="C64AA430">
      <w:start w:val="50"/>
      <w:numFmt w:val="bullet"/>
      <w:lvlText w:val="-"/>
      <w:lvlJc w:val="left"/>
      <w:pPr>
        <w:ind w:left="1006" w:hanging="360"/>
      </w:pPr>
      <w:rPr>
        <w:rFonts w:ascii="Arial" w:eastAsia="Times New Roman" w:hAnsi="Arial" w:cs="Arial" w:hint="default"/>
      </w:rPr>
    </w:lvl>
    <w:lvl w:ilvl="1" w:tplc="04050003" w:tentative="1">
      <w:start w:val="1"/>
      <w:numFmt w:val="bullet"/>
      <w:lvlText w:val="o"/>
      <w:lvlJc w:val="left"/>
      <w:pPr>
        <w:ind w:left="1726" w:hanging="360"/>
      </w:pPr>
      <w:rPr>
        <w:rFonts w:ascii="Courier New" w:hAnsi="Courier New" w:cs="Courier New" w:hint="default"/>
      </w:rPr>
    </w:lvl>
    <w:lvl w:ilvl="2" w:tplc="04050005" w:tentative="1">
      <w:start w:val="1"/>
      <w:numFmt w:val="bullet"/>
      <w:lvlText w:val=""/>
      <w:lvlJc w:val="left"/>
      <w:pPr>
        <w:ind w:left="2446" w:hanging="360"/>
      </w:pPr>
      <w:rPr>
        <w:rFonts w:ascii="Wingdings" w:hAnsi="Wingdings" w:hint="default"/>
      </w:rPr>
    </w:lvl>
    <w:lvl w:ilvl="3" w:tplc="04050001" w:tentative="1">
      <w:start w:val="1"/>
      <w:numFmt w:val="bullet"/>
      <w:lvlText w:val=""/>
      <w:lvlJc w:val="left"/>
      <w:pPr>
        <w:ind w:left="3166" w:hanging="360"/>
      </w:pPr>
      <w:rPr>
        <w:rFonts w:ascii="Symbol" w:hAnsi="Symbol" w:hint="default"/>
      </w:rPr>
    </w:lvl>
    <w:lvl w:ilvl="4" w:tplc="04050003" w:tentative="1">
      <w:start w:val="1"/>
      <w:numFmt w:val="bullet"/>
      <w:lvlText w:val="o"/>
      <w:lvlJc w:val="left"/>
      <w:pPr>
        <w:ind w:left="3886" w:hanging="360"/>
      </w:pPr>
      <w:rPr>
        <w:rFonts w:ascii="Courier New" w:hAnsi="Courier New" w:cs="Courier New" w:hint="default"/>
      </w:rPr>
    </w:lvl>
    <w:lvl w:ilvl="5" w:tplc="04050005" w:tentative="1">
      <w:start w:val="1"/>
      <w:numFmt w:val="bullet"/>
      <w:lvlText w:val=""/>
      <w:lvlJc w:val="left"/>
      <w:pPr>
        <w:ind w:left="4606" w:hanging="360"/>
      </w:pPr>
      <w:rPr>
        <w:rFonts w:ascii="Wingdings" w:hAnsi="Wingdings" w:hint="default"/>
      </w:rPr>
    </w:lvl>
    <w:lvl w:ilvl="6" w:tplc="04050001" w:tentative="1">
      <w:start w:val="1"/>
      <w:numFmt w:val="bullet"/>
      <w:lvlText w:val=""/>
      <w:lvlJc w:val="left"/>
      <w:pPr>
        <w:ind w:left="5326" w:hanging="360"/>
      </w:pPr>
      <w:rPr>
        <w:rFonts w:ascii="Symbol" w:hAnsi="Symbol" w:hint="default"/>
      </w:rPr>
    </w:lvl>
    <w:lvl w:ilvl="7" w:tplc="04050003" w:tentative="1">
      <w:start w:val="1"/>
      <w:numFmt w:val="bullet"/>
      <w:lvlText w:val="o"/>
      <w:lvlJc w:val="left"/>
      <w:pPr>
        <w:ind w:left="6046" w:hanging="360"/>
      </w:pPr>
      <w:rPr>
        <w:rFonts w:ascii="Courier New" w:hAnsi="Courier New" w:cs="Courier New" w:hint="default"/>
      </w:rPr>
    </w:lvl>
    <w:lvl w:ilvl="8" w:tplc="04050005" w:tentative="1">
      <w:start w:val="1"/>
      <w:numFmt w:val="bullet"/>
      <w:lvlText w:val=""/>
      <w:lvlJc w:val="left"/>
      <w:pPr>
        <w:ind w:left="6766" w:hanging="360"/>
      </w:pPr>
      <w:rPr>
        <w:rFonts w:ascii="Wingdings" w:hAnsi="Wingdings" w:hint="default"/>
      </w:rPr>
    </w:lvl>
  </w:abstractNum>
  <w:abstractNum w:abstractNumId="3" w15:restartNumberingAfterBreak="0">
    <w:nsid w:val="109C570B"/>
    <w:multiLevelType w:val="hybridMultilevel"/>
    <w:tmpl w:val="F1F4AA2E"/>
    <w:lvl w:ilvl="0" w:tplc="04050001">
      <w:start w:val="1"/>
      <w:numFmt w:val="bullet"/>
      <w:lvlText w:val=""/>
      <w:lvlJc w:val="left"/>
      <w:pPr>
        <w:ind w:left="2190" w:hanging="360"/>
      </w:pPr>
      <w:rPr>
        <w:rFonts w:ascii="Symbol" w:hAnsi="Symbol" w:hint="default"/>
      </w:rPr>
    </w:lvl>
    <w:lvl w:ilvl="1" w:tplc="04050003" w:tentative="1">
      <w:start w:val="1"/>
      <w:numFmt w:val="bullet"/>
      <w:lvlText w:val="o"/>
      <w:lvlJc w:val="left"/>
      <w:pPr>
        <w:ind w:left="2910" w:hanging="360"/>
      </w:pPr>
      <w:rPr>
        <w:rFonts w:ascii="Courier New" w:hAnsi="Courier New" w:cs="Courier New" w:hint="default"/>
      </w:rPr>
    </w:lvl>
    <w:lvl w:ilvl="2" w:tplc="04050005" w:tentative="1">
      <w:start w:val="1"/>
      <w:numFmt w:val="bullet"/>
      <w:lvlText w:val=""/>
      <w:lvlJc w:val="left"/>
      <w:pPr>
        <w:ind w:left="3630" w:hanging="360"/>
      </w:pPr>
      <w:rPr>
        <w:rFonts w:ascii="Wingdings" w:hAnsi="Wingdings" w:hint="default"/>
      </w:rPr>
    </w:lvl>
    <w:lvl w:ilvl="3" w:tplc="04050001" w:tentative="1">
      <w:start w:val="1"/>
      <w:numFmt w:val="bullet"/>
      <w:lvlText w:val=""/>
      <w:lvlJc w:val="left"/>
      <w:pPr>
        <w:ind w:left="4350" w:hanging="360"/>
      </w:pPr>
      <w:rPr>
        <w:rFonts w:ascii="Symbol" w:hAnsi="Symbol" w:hint="default"/>
      </w:rPr>
    </w:lvl>
    <w:lvl w:ilvl="4" w:tplc="04050003" w:tentative="1">
      <w:start w:val="1"/>
      <w:numFmt w:val="bullet"/>
      <w:lvlText w:val="o"/>
      <w:lvlJc w:val="left"/>
      <w:pPr>
        <w:ind w:left="5070" w:hanging="360"/>
      </w:pPr>
      <w:rPr>
        <w:rFonts w:ascii="Courier New" w:hAnsi="Courier New" w:cs="Courier New" w:hint="default"/>
      </w:rPr>
    </w:lvl>
    <w:lvl w:ilvl="5" w:tplc="04050005" w:tentative="1">
      <w:start w:val="1"/>
      <w:numFmt w:val="bullet"/>
      <w:lvlText w:val=""/>
      <w:lvlJc w:val="left"/>
      <w:pPr>
        <w:ind w:left="5790" w:hanging="360"/>
      </w:pPr>
      <w:rPr>
        <w:rFonts w:ascii="Wingdings" w:hAnsi="Wingdings" w:hint="default"/>
      </w:rPr>
    </w:lvl>
    <w:lvl w:ilvl="6" w:tplc="04050001" w:tentative="1">
      <w:start w:val="1"/>
      <w:numFmt w:val="bullet"/>
      <w:lvlText w:val=""/>
      <w:lvlJc w:val="left"/>
      <w:pPr>
        <w:ind w:left="6510" w:hanging="360"/>
      </w:pPr>
      <w:rPr>
        <w:rFonts w:ascii="Symbol" w:hAnsi="Symbol" w:hint="default"/>
      </w:rPr>
    </w:lvl>
    <w:lvl w:ilvl="7" w:tplc="04050003" w:tentative="1">
      <w:start w:val="1"/>
      <w:numFmt w:val="bullet"/>
      <w:lvlText w:val="o"/>
      <w:lvlJc w:val="left"/>
      <w:pPr>
        <w:ind w:left="7230" w:hanging="360"/>
      </w:pPr>
      <w:rPr>
        <w:rFonts w:ascii="Courier New" w:hAnsi="Courier New" w:cs="Courier New" w:hint="default"/>
      </w:rPr>
    </w:lvl>
    <w:lvl w:ilvl="8" w:tplc="04050005" w:tentative="1">
      <w:start w:val="1"/>
      <w:numFmt w:val="bullet"/>
      <w:lvlText w:val=""/>
      <w:lvlJc w:val="left"/>
      <w:pPr>
        <w:ind w:left="7950" w:hanging="360"/>
      </w:pPr>
      <w:rPr>
        <w:rFonts w:ascii="Wingdings" w:hAnsi="Wingdings" w:hint="default"/>
      </w:rPr>
    </w:lvl>
  </w:abstractNum>
  <w:abstractNum w:abstractNumId="4" w15:restartNumberingAfterBreak="0">
    <w:nsid w:val="11B16708"/>
    <w:multiLevelType w:val="hybridMultilevel"/>
    <w:tmpl w:val="74CAC666"/>
    <w:lvl w:ilvl="0" w:tplc="C64AA430">
      <w:start w:val="50"/>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5" w15:restartNumberingAfterBreak="0">
    <w:nsid w:val="17C817D1"/>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7" w15:restartNumberingAfterBreak="0">
    <w:nsid w:val="1A3513AC"/>
    <w:multiLevelType w:val="hybridMultilevel"/>
    <w:tmpl w:val="CA3016EA"/>
    <w:lvl w:ilvl="0" w:tplc="C64AA430">
      <w:start w:val="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F8529E"/>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E419ED"/>
    <w:multiLevelType w:val="hybridMultilevel"/>
    <w:tmpl w:val="7F1A9A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5E2806"/>
    <w:multiLevelType w:val="hybridMultilevel"/>
    <w:tmpl w:val="12EC3B34"/>
    <w:lvl w:ilvl="0" w:tplc="3BD6CD2E">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111BE7"/>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15:restartNumberingAfterBreak="0">
    <w:nsid w:val="2998776C"/>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75764B"/>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AF7BB1"/>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01394C"/>
    <w:multiLevelType w:val="hybridMultilevel"/>
    <w:tmpl w:val="6A70E21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38960527"/>
    <w:multiLevelType w:val="hybridMultilevel"/>
    <w:tmpl w:val="A058F6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331877"/>
    <w:multiLevelType w:val="hybridMultilevel"/>
    <w:tmpl w:val="A07C3F3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41F87DD7"/>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4458DB"/>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92403C"/>
    <w:multiLevelType w:val="hybridMultilevel"/>
    <w:tmpl w:val="113A32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5014AC"/>
    <w:multiLevelType w:val="hybridMultilevel"/>
    <w:tmpl w:val="684CA76E"/>
    <w:lvl w:ilvl="0" w:tplc="07D27798">
      <w:start w:val="1"/>
      <w:numFmt w:val="decimal"/>
      <w:lvlText w:val="%1)"/>
      <w:lvlJc w:val="left"/>
      <w:pPr>
        <w:ind w:left="720" w:hanging="360"/>
      </w:pPr>
      <w:rPr>
        <w:rFonts w:eastAsia="Times New Roman"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182703"/>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6730F"/>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F7336FB"/>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D21F6E"/>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112175"/>
    <w:multiLevelType w:val="hybridMultilevel"/>
    <w:tmpl w:val="64129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CA2DF2"/>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2C39A8"/>
    <w:multiLevelType w:val="hybridMultilevel"/>
    <w:tmpl w:val="69DA40B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0" w15:restartNumberingAfterBreak="0">
    <w:nsid w:val="60C93FFE"/>
    <w:multiLevelType w:val="hybridMultilevel"/>
    <w:tmpl w:val="F7E81C4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2CC069B"/>
    <w:multiLevelType w:val="hybridMultilevel"/>
    <w:tmpl w:val="29C26A0E"/>
    <w:lvl w:ilvl="0" w:tplc="48427F9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C2B0138"/>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C6124E2"/>
    <w:multiLevelType w:val="hybridMultilevel"/>
    <w:tmpl w:val="77403AB2"/>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4" w15:restartNumberingAfterBreak="0">
    <w:nsid w:val="6E9B711F"/>
    <w:multiLevelType w:val="hybridMultilevel"/>
    <w:tmpl w:val="4F76BE0E"/>
    <w:lvl w:ilvl="0" w:tplc="71A66BD6">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658A6"/>
    <w:multiLevelType w:val="hybridMultilevel"/>
    <w:tmpl w:val="5406CB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5BC7CCF"/>
    <w:multiLevelType w:val="hybridMultilevel"/>
    <w:tmpl w:val="893C5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89D7697"/>
    <w:multiLevelType w:val="hybridMultilevel"/>
    <w:tmpl w:val="9C8E6DF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6C7C1A"/>
    <w:multiLevelType w:val="hybridMultilevel"/>
    <w:tmpl w:val="F7E81C4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D733AB"/>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1476361">
    <w:abstractNumId w:val="12"/>
  </w:num>
  <w:num w:numId="2" w16cid:durableId="1124273298">
    <w:abstractNumId w:val="6"/>
  </w:num>
  <w:num w:numId="3" w16cid:durableId="2062291381">
    <w:abstractNumId w:val="38"/>
  </w:num>
  <w:num w:numId="4" w16cid:durableId="1964654242">
    <w:abstractNumId w:val="4"/>
  </w:num>
  <w:num w:numId="5" w16cid:durableId="126091693">
    <w:abstractNumId w:val="7"/>
  </w:num>
  <w:num w:numId="6" w16cid:durableId="1852142816">
    <w:abstractNumId w:val="19"/>
  </w:num>
  <w:num w:numId="7" w16cid:durableId="191497061">
    <w:abstractNumId w:val="13"/>
  </w:num>
  <w:num w:numId="8" w16cid:durableId="1454060550">
    <w:abstractNumId w:val="36"/>
  </w:num>
  <w:num w:numId="9" w16cid:durableId="306595964">
    <w:abstractNumId w:val="22"/>
  </w:num>
  <w:num w:numId="10" w16cid:durableId="183901918">
    <w:abstractNumId w:val="15"/>
  </w:num>
  <w:num w:numId="11" w16cid:durableId="1718042154">
    <w:abstractNumId w:val="2"/>
  </w:num>
  <w:num w:numId="12" w16cid:durableId="479855776">
    <w:abstractNumId w:val="29"/>
  </w:num>
  <w:num w:numId="13" w16cid:durableId="401635190">
    <w:abstractNumId w:val="16"/>
  </w:num>
  <w:num w:numId="14" w16cid:durableId="1042365844">
    <w:abstractNumId w:val="0"/>
  </w:num>
  <w:num w:numId="15" w16cid:durableId="661156693">
    <w:abstractNumId w:val="20"/>
  </w:num>
  <w:num w:numId="16" w16cid:durableId="1645546181">
    <w:abstractNumId w:val="26"/>
  </w:num>
  <w:num w:numId="17" w16cid:durableId="1593010450">
    <w:abstractNumId w:val="32"/>
  </w:num>
  <w:num w:numId="18" w16cid:durableId="943614354">
    <w:abstractNumId w:val="28"/>
  </w:num>
  <w:num w:numId="19" w16cid:durableId="1704401114">
    <w:abstractNumId w:val="14"/>
  </w:num>
  <w:num w:numId="20" w16cid:durableId="425394427">
    <w:abstractNumId w:val="39"/>
  </w:num>
  <w:num w:numId="21" w16cid:durableId="954099339">
    <w:abstractNumId w:val="11"/>
  </w:num>
  <w:num w:numId="22" w16cid:durableId="936401551">
    <w:abstractNumId w:val="5"/>
  </w:num>
  <w:num w:numId="23" w16cid:durableId="1501040278">
    <w:abstractNumId w:val="35"/>
  </w:num>
  <w:num w:numId="24" w16cid:durableId="908999118">
    <w:abstractNumId w:val="34"/>
  </w:num>
  <w:num w:numId="25" w16cid:durableId="1569070568">
    <w:abstractNumId w:val="27"/>
  </w:num>
  <w:num w:numId="26" w16cid:durableId="106311619">
    <w:abstractNumId w:val="17"/>
  </w:num>
  <w:num w:numId="27" w16cid:durableId="438987616">
    <w:abstractNumId w:val="9"/>
  </w:num>
  <w:num w:numId="28" w16cid:durableId="274212893">
    <w:abstractNumId w:val="21"/>
  </w:num>
  <w:num w:numId="29" w16cid:durableId="246230998">
    <w:abstractNumId w:val="18"/>
  </w:num>
  <w:num w:numId="30" w16cid:durableId="1547527973">
    <w:abstractNumId w:val="23"/>
  </w:num>
  <w:num w:numId="31" w16cid:durableId="836266850">
    <w:abstractNumId w:val="25"/>
  </w:num>
  <w:num w:numId="32" w16cid:durableId="1751654896">
    <w:abstractNumId w:val="10"/>
  </w:num>
  <w:num w:numId="33" w16cid:durableId="753935955">
    <w:abstractNumId w:val="24"/>
  </w:num>
  <w:num w:numId="34" w16cid:durableId="1761560161">
    <w:abstractNumId w:val="37"/>
  </w:num>
  <w:num w:numId="35" w16cid:durableId="807550113">
    <w:abstractNumId w:val="1"/>
  </w:num>
  <w:num w:numId="36" w16cid:durableId="769158118">
    <w:abstractNumId w:val="31"/>
  </w:num>
  <w:num w:numId="37" w16cid:durableId="553854348">
    <w:abstractNumId w:val="33"/>
  </w:num>
  <w:num w:numId="38" w16cid:durableId="1155729901">
    <w:abstractNumId w:val="8"/>
  </w:num>
  <w:num w:numId="39" w16cid:durableId="885217290">
    <w:abstractNumId w:val="3"/>
  </w:num>
  <w:num w:numId="40" w16cid:durableId="818309830">
    <w:abstractNumId w:val="30"/>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bele, Roman">
    <w15:presenceInfo w15:providerId="AD" w15:userId="S::R32558@eon.com::d0b5b766-5188-4c6b-8db4-6177e749ca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B2E"/>
    <w:rsid w:val="000012D3"/>
    <w:rsid w:val="0000255F"/>
    <w:rsid w:val="0000344C"/>
    <w:rsid w:val="0000426C"/>
    <w:rsid w:val="00004274"/>
    <w:rsid w:val="00005FEE"/>
    <w:rsid w:val="000068F9"/>
    <w:rsid w:val="00006B09"/>
    <w:rsid w:val="000107C7"/>
    <w:rsid w:val="00010BB1"/>
    <w:rsid w:val="00010E4E"/>
    <w:rsid w:val="00011C4C"/>
    <w:rsid w:val="00012442"/>
    <w:rsid w:val="00013606"/>
    <w:rsid w:val="000141FB"/>
    <w:rsid w:val="00015328"/>
    <w:rsid w:val="000156E3"/>
    <w:rsid w:val="00015BE7"/>
    <w:rsid w:val="00020CD7"/>
    <w:rsid w:val="000218FE"/>
    <w:rsid w:val="00022FB3"/>
    <w:rsid w:val="00025051"/>
    <w:rsid w:val="00026721"/>
    <w:rsid w:val="0003009A"/>
    <w:rsid w:val="0003175A"/>
    <w:rsid w:val="00031C49"/>
    <w:rsid w:val="00032316"/>
    <w:rsid w:val="00032F0A"/>
    <w:rsid w:val="00033CD6"/>
    <w:rsid w:val="00035F20"/>
    <w:rsid w:val="00036131"/>
    <w:rsid w:val="0004693B"/>
    <w:rsid w:val="00054C9C"/>
    <w:rsid w:val="000557E1"/>
    <w:rsid w:val="00055A11"/>
    <w:rsid w:val="00056164"/>
    <w:rsid w:val="0005690D"/>
    <w:rsid w:val="000569BA"/>
    <w:rsid w:val="00057EA5"/>
    <w:rsid w:val="00060275"/>
    <w:rsid w:val="0006138C"/>
    <w:rsid w:val="00070757"/>
    <w:rsid w:val="00070A84"/>
    <w:rsid w:val="000710EB"/>
    <w:rsid w:val="00071E1F"/>
    <w:rsid w:val="00072677"/>
    <w:rsid w:val="00072C01"/>
    <w:rsid w:val="00073549"/>
    <w:rsid w:val="000737E0"/>
    <w:rsid w:val="000751EA"/>
    <w:rsid w:val="000751FE"/>
    <w:rsid w:val="0007598A"/>
    <w:rsid w:val="00076F61"/>
    <w:rsid w:val="00081FA8"/>
    <w:rsid w:val="000821C7"/>
    <w:rsid w:val="00083806"/>
    <w:rsid w:val="000859BE"/>
    <w:rsid w:val="00090497"/>
    <w:rsid w:val="00090BCF"/>
    <w:rsid w:val="00090D27"/>
    <w:rsid w:val="0009136D"/>
    <w:rsid w:val="0009171D"/>
    <w:rsid w:val="00093AE4"/>
    <w:rsid w:val="00093D40"/>
    <w:rsid w:val="00094E8F"/>
    <w:rsid w:val="00095B65"/>
    <w:rsid w:val="00095C65"/>
    <w:rsid w:val="000A0689"/>
    <w:rsid w:val="000A0A41"/>
    <w:rsid w:val="000A315B"/>
    <w:rsid w:val="000A36FA"/>
    <w:rsid w:val="000A3E73"/>
    <w:rsid w:val="000A3F01"/>
    <w:rsid w:val="000A3F79"/>
    <w:rsid w:val="000A4C7A"/>
    <w:rsid w:val="000A4D51"/>
    <w:rsid w:val="000A5B63"/>
    <w:rsid w:val="000A5CA9"/>
    <w:rsid w:val="000A7FD6"/>
    <w:rsid w:val="000B0AA8"/>
    <w:rsid w:val="000B1422"/>
    <w:rsid w:val="000C06B3"/>
    <w:rsid w:val="000C1407"/>
    <w:rsid w:val="000C172E"/>
    <w:rsid w:val="000C29FD"/>
    <w:rsid w:val="000C34C4"/>
    <w:rsid w:val="000C380D"/>
    <w:rsid w:val="000C3C41"/>
    <w:rsid w:val="000C3D44"/>
    <w:rsid w:val="000C3F2A"/>
    <w:rsid w:val="000C61E3"/>
    <w:rsid w:val="000D1157"/>
    <w:rsid w:val="000D179A"/>
    <w:rsid w:val="000D2ACD"/>
    <w:rsid w:val="000D338A"/>
    <w:rsid w:val="000D407F"/>
    <w:rsid w:val="000D4238"/>
    <w:rsid w:val="000D552B"/>
    <w:rsid w:val="000D799A"/>
    <w:rsid w:val="000D7D84"/>
    <w:rsid w:val="000E260A"/>
    <w:rsid w:val="000E3CF0"/>
    <w:rsid w:val="000E4BED"/>
    <w:rsid w:val="000E540B"/>
    <w:rsid w:val="000E5D96"/>
    <w:rsid w:val="000E5F15"/>
    <w:rsid w:val="000E7030"/>
    <w:rsid w:val="000E7074"/>
    <w:rsid w:val="000F0466"/>
    <w:rsid w:val="000F10CA"/>
    <w:rsid w:val="000F17D6"/>
    <w:rsid w:val="000F1939"/>
    <w:rsid w:val="000F233C"/>
    <w:rsid w:val="000F531E"/>
    <w:rsid w:val="000F610D"/>
    <w:rsid w:val="000F6FF3"/>
    <w:rsid w:val="001039F6"/>
    <w:rsid w:val="001057CA"/>
    <w:rsid w:val="00106A29"/>
    <w:rsid w:val="00111C26"/>
    <w:rsid w:val="00116E92"/>
    <w:rsid w:val="0011791F"/>
    <w:rsid w:val="0012128D"/>
    <w:rsid w:val="00122B15"/>
    <w:rsid w:val="001235CA"/>
    <w:rsid w:val="001257E0"/>
    <w:rsid w:val="001259EF"/>
    <w:rsid w:val="00126547"/>
    <w:rsid w:val="001314E2"/>
    <w:rsid w:val="001327D9"/>
    <w:rsid w:val="00133ADF"/>
    <w:rsid w:val="001344F0"/>
    <w:rsid w:val="0013486A"/>
    <w:rsid w:val="0013598D"/>
    <w:rsid w:val="00136C8F"/>
    <w:rsid w:val="0014114D"/>
    <w:rsid w:val="0014441A"/>
    <w:rsid w:val="00145806"/>
    <w:rsid w:val="00146958"/>
    <w:rsid w:val="00150170"/>
    <w:rsid w:val="00151CE7"/>
    <w:rsid w:val="001537FF"/>
    <w:rsid w:val="00153FF9"/>
    <w:rsid w:val="001547CD"/>
    <w:rsid w:val="0015504A"/>
    <w:rsid w:val="001558FD"/>
    <w:rsid w:val="00156592"/>
    <w:rsid w:val="0015693A"/>
    <w:rsid w:val="00156A0B"/>
    <w:rsid w:val="00157AD3"/>
    <w:rsid w:val="00160A42"/>
    <w:rsid w:val="00164D98"/>
    <w:rsid w:val="00166842"/>
    <w:rsid w:val="001725F7"/>
    <w:rsid w:val="00173B25"/>
    <w:rsid w:val="001761FC"/>
    <w:rsid w:val="0017768F"/>
    <w:rsid w:val="00177AA2"/>
    <w:rsid w:val="001802AD"/>
    <w:rsid w:val="0018064A"/>
    <w:rsid w:val="00181993"/>
    <w:rsid w:val="00182EBB"/>
    <w:rsid w:val="00183DCC"/>
    <w:rsid w:val="00183EB0"/>
    <w:rsid w:val="00184A71"/>
    <w:rsid w:val="00185CD1"/>
    <w:rsid w:val="00186CAF"/>
    <w:rsid w:val="001876B2"/>
    <w:rsid w:val="001903FB"/>
    <w:rsid w:val="00192F2F"/>
    <w:rsid w:val="00192F3C"/>
    <w:rsid w:val="00195023"/>
    <w:rsid w:val="001A2DDF"/>
    <w:rsid w:val="001A2F83"/>
    <w:rsid w:val="001A39AA"/>
    <w:rsid w:val="001A41C4"/>
    <w:rsid w:val="001A4D61"/>
    <w:rsid w:val="001B098E"/>
    <w:rsid w:val="001B154A"/>
    <w:rsid w:val="001B19FC"/>
    <w:rsid w:val="001B2BCB"/>
    <w:rsid w:val="001B6FE0"/>
    <w:rsid w:val="001C0305"/>
    <w:rsid w:val="001C172D"/>
    <w:rsid w:val="001C2038"/>
    <w:rsid w:val="001C2461"/>
    <w:rsid w:val="001C3DFD"/>
    <w:rsid w:val="001C3EDA"/>
    <w:rsid w:val="001C4BFE"/>
    <w:rsid w:val="001C4D9F"/>
    <w:rsid w:val="001C63B5"/>
    <w:rsid w:val="001C7347"/>
    <w:rsid w:val="001C73CD"/>
    <w:rsid w:val="001C7DB0"/>
    <w:rsid w:val="001D1EB9"/>
    <w:rsid w:val="001D65F9"/>
    <w:rsid w:val="001D6EEB"/>
    <w:rsid w:val="001D7F56"/>
    <w:rsid w:val="001E077F"/>
    <w:rsid w:val="001E1879"/>
    <w:rsid w:val="001E280D"/>
    <w:rsid w:val="001E37B0"/>
    <w:rsid w:val="001E59EB"/>
    <w:rsid w:val="001E5B8C"/>
    <w:rsid w:val="001E5D11"/>
    <w:rsid w:val="001E6138"/>
    <w:rsid w:val="001E770F"/>
    <w:rsid w:val="001F51F0"/>
    <w:rsid w:val="001F5526"/>
    <w:rsid w:val="001F7356"/>
    <w:rsid w:val="00201E65"/>
    <w:rsid w:val="00202A1E"/>
    <w:rsid w:val="002032F8"/>
    <w:rsid w:val="0020546E"/>
    <w:rsid w:val="00205ACD"/>
    <w:rsid w:val="0020693C"/>
    <w:rsid w:val="00207079"/>
    <w:rsid w:val="00212C1F"/>
    <w:rsid w:val="002135C7"/>
    <w:rsid w:val="00214506"/>
    <w:rsid w:val="00214CC6"/>
    <w:rsid w:val="002155B2"/>
    <w:rsid w:val="00215C9B"/>
    <w:rsid w:val="0021627C"/>
    <w:rsid w:val="00216DDA"/>
    <w:rsid w:val="00217705"/>
    <w:rsid w:val="0022028A"/>
    <w:rsid w:val="00220711"/>
    <w:rsid w:val="0022113B"/>
    <w:rsid w:val="00221BA1"/>
    <w:rsid w:val="00224422"/>
    <w:rsid w:val="002268A9"/>
    <w:rsid w:val="0022717A"/>
    <w:rsid w:val="00230C63"/>
    <w:rsid w:val="0023406C"/>
    <w:rsid w:val="00235928"/>
    <w:rsid w:val="00236981"/>
    <w:rsid w:val="00242102"/>
    <w:rsid w:val="00243FE9"/>
    <w:rsid w:val="0024491D"/>
    <w:rsid w:val="00245983"/>
    <w:rsid w:val="00245A50"/>
    <w:rsid w:val="00246025"/>
    <w:rsid w:val="002463DA"/>
    <w:rsid w:val="00251449"/>
    <w:rsid w:val="002532DA"/>
    <w:rsid w:val="0025374F"/>
    <w:rsid w:val="00253B88"/>
    <w:rsid w:val="0026032C"/>
    <w:rsid w:val="00260E79"/>
    <w:rsid w:val="002619CB"/>
    <w:rsid w:val="00263E8F"/>
    <w:rsid w:val="00263F33"/>
    <w:rsid w:val="002648C5"/>
    <w:rsid w:val="0026594A"/>
    <w:rsid w:val="00265CBE"/>
    <w:rsid w:val="00265E10"/>
    <w:rsid w:val="00266485"/>
    <w:rsid w:val="002665DB"/>
    <w:rsid w:val="00266621"/>
    <w:rsid w:val="00266985"/>
    <w:rsid w:val="00266C60"/>
    <w:rsid w:val="002671F1"/>
    <w:rsid w:val="00267C49"/>
    <w:rsid w:val="00267DCE"/>
    <w:rsid w:val="00270196"/>
    <w:rsid w:val="00274499"/>
    <w:rsid w:val="00275C78"/>
    <w:rsid w:val="002813C6"/>
    <w:rsid w:val="0028354C"/>
    <w:rsid w:val="0028552C"/>
    <w:rsid w:val="002861D1"/>
    <w:rsid w:val="00286A72"/>
    <w:rsid w:val="00287085"/>
    <w:rsid w:val="002919A3"/>
    <w:rsid w:val="0029326B"/>
    <w:rsid w:val="0029426C"/>
    <w:rsid w:val="002A2D14"/>
    <w:rsid w:val="002A31F5"/>
    <w:rsid w:val="002A3C4A"/>
    <w:rsid w:val="002A45F2"/>
    <w:rsid w:val="002A4997"/>
    <w:rsid w:val="002A6776"/>
    <w:rsid w:val="002A6A22"/>
    <w:rsid w:val="002B1FCD"/>
    <w:rsid w:val="002B21E8"/>
    <w:rsid w:val="002B5223"/>
    <w:rsid w:val="002B60E0"/>
    <w:rsid w:val="002B6719"/>
    <w:rsid w:val="002B7274"/>
    <w:rsid w:val="002B7CAB"/>
    <w:rsid w:val="002C1592"/>
    <w:rsid w:val="002C187B"/>
    <w:rsid w:val="002C2409"/>
    <w:rsid w:val="002C2C48"/>
    <w:rsid w:val="002C30B3"/>
    <w:rsid w:val="002C3873"/>
    <w:rsid w:val="002C4E96"/>
    <w:rsid w:val="002C56F6"/>
    <w:rsid w:val="002D0D29"/>
    <w:rsid w:val="002D3042"/>
    <w:rsid w:val="002D406D"/>
    <w:rsid w:val="002D444C"/>
    <w:rsid w:val="002D495E"/>
    <w:rsid w:val="002D5099"/>
    <w:rsid w:val="002D5F62"/>
    <w:rsid w:val="002D6418"/>
    <w:rsid w:val="002E261D"/>
    <w:rsid w:val="002E28B9"/>
    <w:rsid w:val="002E3103"/>
    <w:rsid w:val="002E3E7C"/>
    <w:rsid w:val="002E3FCE"/>
    <w:rsid w:val="002E43C7"/>
    <w:rsid w:val="002E48CC"/>
    <w:rsid w:val="002E4C4F"/>
    <w:rsid w:val="002E7A87"/>
    <w:rsid w:val="002F025D"/>
    <w:rsid w:val="002F1A8C"/>
    <w:rsid w:val="002F5398"/>
    <w:rsid w:val="002F64E2"/>
    <w:rsid w:val="00301614"/>
    <w:rsid w:val="003017F4"/>
    <w:rsid w:val="00302B14"/>
    <w:rsid w:val="00304399"/>
    <w:rsid w:val="00304AB1"/>
    <w:rsid w:val="00305049"/>
    <w:rsid w:val="00305A56"/>
    <w:rsid w:val="003067B2"/>
    <w:rsid w:val="00307326"/>
    <w:rsid w:val="00307A59"/>
    <w:rsid w:val="003131D8"/>
    <w:rsid w:val="003137CA"/>
    <w:rsid w:val="0031472C"/>
    <w:rsid w:val="003161BC"/>
    <w:rsid w:val="00317A70"/>
    <w:rsid w:val="003215A7"/>
    <w:rsid w:val="00322FE4"/>
    <w:rsid w:val="003238BB"/>
    <w:rsid w:val="00325BF2"/>
    <w:rsid w:val="00325D09"/>
    <w:rsid w:val="003271B1"/>
    <w:rsid w:val="003317AE"/>
    <w:rsid w:val="00331BC4"/>
    <w:rsid w:val="0033385A"/>
    <w:rsid w:val="0033389D"/>
    <w:rsid w:val="00333E04"/>
    <w:rsid w:val="003362DE"/>
    <w:rsid w:val="00336754"/>
    <w:rsid w:val="0034129D"/>
    <w:rsid w:val="003428FD"/>
    <w:rsid w:val="003459EA"/>
    <w:rsid w:val="00350119"/>
    <w:rsid w:val="00351EF1"/>
    <w:rsid w:val="0035232F"/>
    <w:rsid w:val="00352469"/>
    <w:rsid w:val="00352A39"/>
    <w:rsid w:val="00353278"/>
    <w:rsid w:val="00353959"/>
    <w:rsid w:val="00353D2F"/>
    <w:rsid w:val="00354453"/>
    <w:rsid w:val="00354552"/>
    <w:rsid w:val="0035480F"/>
    <w:rsid w:val="00355337"/>
    <w:rsid w:val="0035541C"/>
    <w:rsid w:val="003558EB"/>
    <w:rsid w:val="00355ECD"/>
    <w:rsid w:val="00357BE4"/>
    <w:rsid w:val="00360184"/>
    <w:rsid w:val="00360386"/>
    <w:rsid w:val="0036047A"/>
    <w:rsid w:val="00360ACC"/>
    <w:rsid w:val="003638E9"/>
    <w:rsid w:val="00363D46"/>
    <w:rsid w:val="00365D93"/>
    <w:rsid w:val="003666F6"/>
    <w:rsid w:val="00370DD0"/>
    <w:rsid w:val="003712B4"/>
    <w:rsid w:val="00372144"/>
    <w:rsid w:val="003721B4"/>
    <w:rsid w:val="00372538"/>
    <w:rsid w:val="0037318E"/>
    <w:rsid w:val="00375D92"/>
    <w:rsid w:val="003814ED"/>
    <w:rsid w:val="0038171C"/>
    <w:rsid w:val="00381DFD"/>
    <w:rsid w:val="00383FF2"/>
    <w:rsid w:val="00384CF0"/>
    <w:rsid w:val="003861E0"/>
    <w:rsid w:val="00386238"/>
    <w:rsid w:val="003862A5"/>
    <w:rsid w:val="003873A4"/>
    <w:rsid w:val="003905D2"/>
    <w:rsid w:val="00390B00"/>
    <w:rsid w:val="00390C83"/>
    <w:rsid w:val="00390CB7"/>
    <w:rsid w:val="003928B3"/>
    <w:rsid w:val="00393091"/>
    <w:rsid w:val="003941E4"/>
    <w:rsid w:val="00394A60"/>
    <w:rsid w:val="00397D33"/>
    <w:rsid w:val="003A08BD"/>
    <w:rsid w:val="003A100C"/>
    <w:rsid w:val="003A1A24"/>
    <w:rsid w:val="003A2C8B"/>
    <w:rsid w:val="003A729B"/>
    <w:rsid w:val="003A73FB"/>
    <w:rsid w:val="003B0A3B"/>
    <w:rsid w:val="003B0FB4"/>
    <w:rsid w:val="003B19B1"/>
    <w:rsid w:val="003B1E48"/>
    <w:rsid w:val="003B1FE6"/>
    <w:rsid w:val="003B3CFB"/>
    <w:rsid w:val="003B4ABA"/>
    <w:rsid w:val="003B50AC"/>
    <w:rsid w:val="003B50E9"/>
    <w:rsid w:val="003B67EF"/>
    <w:rsid w:val="003B6D23"/>
    <w:rsid w:val="003B71F2"/>
    <w:rsid w:val="003B7ABA"/>
    <w:rsid w:val="003C0D9F"/>
    <w:rsid w:val="003C25D7"/>
    <w:rsid w:val="003C2BD5"/>
    <w:rsid w:val="003C53BD"/>
    <w:rsid w:val="003C6330"/>
    <w:rsid w:val="003C6434"/>
    <w:rsid w:val="003C70E7"/>
    <w:rsid w:val="003D0104"/>
    <w:rsid w:val="003D0731"/>
    <w:rsid w:val="003D4223"/>
    <w:rsid w:val="003D5418"/>
    <w:rsid w:val="003D6181"/>
    <w:rsid w:val="003D653C"/>
    <w:rsid w:val="003E2ACA"/>
    <w:rsid w:val="003E3020"/>
    <w:rsid w:val="003E4BEC"/>
    <w:rsid w:val="003E51A1"/>
    <w:rsid w:val="003E5727"/>
    <w:rsid w:val="003E5D0A"/>
    <w:rsid w:val="003E5F06"/>
    <w:rsid w:val="003F0FF7"/>
    <w:rsid w:val="003F1FA4"/>
    <w:rsid w:val="003F26A9"/>
    <w:rsid w:val="003F327C"/>
    <w:rsid w:val="003F339F"/>
    <w:rsid w:val="003F597D"/>
    <w:rsid w:val="004041B2"/>
    <w:rsid w:val="004056F6"/>
    <w:rsid w:val="00406199"/>
    <w:rsid w:val="00406A7A"/>
    <w:rsid w:val="00406AFD"/>
    <w:rsid w:val="00410047"/>
    <w:rsid w:val="004115C3"/>
    <w:rsid w:val="004149DB"/>
    <w:rsid w:val="004155A0"/>
    <w:rsid w:val="00416D2D"/>
    <w:rsid w:val="0041770B"/>
    <w:rsid w:val="004178A7"/>
    <w:rsid w:val="00420517"/>
    <w:rsid w:val="004206B3"/>
    <w:rsid w:val="00420B6D"/>
    <w:rsid w:val="004215DD"/>
    <w:rsid w:val="0042190B"/>
    <w:rsid w:val="00421E0E"/>
    <w:rsid w:val="00421F60"/>
    <w:rsid w:val="00424BC5"/>
    <w:rsid w:val="00426B71"/>
    <w:rsid w:val="00426BE8"/>
    <w:rsid w:val="00427596"/>
    <w:rsid w:val="00427F6E"/>
    <w:rsid w:val="00432CF7"/>
    <w:rsid w:val="00435168"/>
    <w:rsid w:val="0043592F"/>
    <w:rsid w:val="00435A6F"/>
    <w:rsid w:val="0043724D"/>
    <w:rsid w:val="00443246"/>
    <w:rsid w:val="00443384"/>
    <w:rsid w:val="00445FF5"/>
    <w:rsid w:val="00447F59"/>
    <w:rsid w:val="00451039"/>
    <w:rsid w:val="00451F21"/>
    <w:rsid w:val="0045249A"/>
    <w:rsid w:val="00453764"/>
    <w:rsid w:val="00453DF2"/>
    <w:rsid w:val="00454DC5"/>
    <w:rsid w:val="00455EF7"/>
    <w:rsid w:val="00460862"/>
    <w:rsid w:val="0046257F"/>
    <w:rsid w:val="00463A71"/>
    <w:rsid w:val="00467F1A"/>
    <w:rsid w:val="0047114E"/>
    <w:rsid w:val="0047279C"/>
    <w:rsid w:val="00473CA3"/>
    <w:rsid w:val="004751F5"/>
    <w:rsid w:val="004752F4"/>
    <w:rsid w:val="00475F08"/>
    <w:rsid w:val="00476459"/>
    <w:rsid w:val="00480F86"/>
    <w:rsid w:val="0048100F"/>
    <w:rsid w:val="00481C65"/>
    <w:rsid w:val="0048276A"/>
    <w:rsid w:val="004832DF"/>
    <w:rsid w:val="004903B9"/>
    <w:rsid w:val="0049066F"/>
    <w:rsid w:val="0049069B"/>
    <w:rsid w:val="00490878"/>
    <w:rsid w:val="00490BE3"/>
    <w:rsid w:val="004914C5"/>
    <w:rsid w:val="00493F6C"/>
    <w:rsid w:val="004943FD"/>
    <w:rsid w:val="0049451C"/>
    <w:rsid w:val="00495092"/>
    <w:rsid w:val="00495B20"/>
    <w:rsid w:val="00496AAC"/>
    <w:rsid w:val="00496F02"/>
    <w:rsid w:val="00497B19"/>
    <w:rsid w:val="004A074A"/>
    <w:rsid w:val="004A1E79"/>
    <w:rsid w:val="004A28D4"/>
    <w:rsid w:val="004A596A"/>
    <w:rsid w:val="004A5D98"/>
    <w:rsid w:val="004A72A3"/>
    <w:rsid w:val="004A77E3"/>
    <w:rsid w:val="004A7823"/>
    <w:rsid w:val="004B0E9D"/>
    <w:rsid w:val="004B16EE"/>
    <w:rsid w:val="004B2BEA"/>
    <w:rsid w:val="004B4C7B"/>
    <w:rsid w:val="004B6D42"/>
    <w:rsid w:val="004B74E7"/>
    <w:rsid w:val="004B76B9"/>
    <w:rsid w:val="004C1752"/>
    <w:rsid w:val="004C1F88"/>
    <w:rsid w:val="004C459D"/>
    <w:rsid w:val="004C4668"/>
    <w:rsid w:val="004C4C36"/>
    <w:rsid w:val="004C4EE8"/>
    <w:rsid w:val="004C7FEF"/>
    <w:rsid w:val="004D0A03"/>
    <w:rsid w:val="004D133B"/>
    <w:rsid w:val="004D3532"/>
    <w:rsid w:val="004D3D2F"/>
    <w:rsid w:val="004D6DB2"/>
    <w:rsid w:val="004D7D14"/>
    <w:rsid w:val="004E0486"/>
    <w:rsid w:val="004E0901"/>
    <w:rsid w:val="004E0F5A"/>
    <w:rsid w:val="004E4816"/>
    <w:rsid w:val="004E5823"/>
    <w:rsid w:val="004E5F32"/>
    <w:rsid w:val="004F0A8F"/>
    <w:rsid w:val="004F0D1D"/>
    <w:rsid w:val="004F11E6"/>
    <w:rsid w:val="004F184B"/>
    <w:rsid w:val="004F23AB"/>
    <w:rsid w:val="004F40B8"/>
    <w:rsid w:val="004F4F8B"/>
    <w:rsid w:val="004F7220"/>
    <w:rsid w:val="004F7930"/>
    <w:rsid w:val="004F7D63"/>
    <w:rsid w:val="00500372"/>
    <w:rsid w:val="00500C41"/>
    <w:rsid w:val="00501EF3"/>
    <w:rsid w:val="00506044"/>
    <w:rsid w:val="00507025"/>
    <w:rsid w:val="00507415"/>
    <w:rsid w:val="0050770D"/>
    <w:rsid w:val="00507D0F"/>
    <w:rsid w:val="0051014E"/>
    <w:rsid w:val="0051080D"/>
    <w:rsid w:val="005116CD"/>
    <w:rsid w:val="00512616"/>
    <w:rsid w:val="00513F46"/>
    <w:rsid w:val="00515233"/>
    <w:rsid w:val="005152E7"/>
    <w:rsid w:val="00516522"/>
    <w:rsid w:val="0051657F"/>
    <w:rsid w:val="00520039"/>
    <w:rsid w:val="005202AB"/>
    <w:rsid w:val="0052073F"/>
    <w:rsid w:val="00521750"/>
    <w:rsid w:val="005227C6"/>
    <w:rsid w:val="0052463D"/>
    <w:rsid w:val="0052464B"/>
    <w:rsid w:val="00525133"/>
    <w:rsid w:val="00526F20"/>
    <w:rsid w:val="00527CD2"/>
    <w:rsid w:val="005309F7"/>
    <w:rsid w:val="00533451"/>
    <w:rsid w:val="00533543"/>
    <w:rsid w:val="00534951"/>
    <w:rsid w:val="00536002"/>
    <w:rsid w:val="00540F1E"/>
    <w:rsid w:val="005418E8"/>
    <w:rsid w:val="00544A1E"/>
    <w:rsid w:val="00545205"/>
    <w:rsid w:val="00546B2F"/>
    <w:rsid w:val="00546CAA"/>
    <w:rsid w:val="00546D54"/>
    <w:rsid w:val="00547DF2"/>
    <w:rsid w:val="00547E30"/>
    <w:rsid w:val="005503AC"/>
    <w:rsid w:val="00550592"/>
    <w:rsid w:val="005507E3"/>
    <w:rsid w:val="00550BA3"/>
    <w:rsid w:val="0055195E"/>
    <w:rsid w:val="00551D77"/>
    <w:rsid w:val="0055330E"/>
    <w:rsid w:val="00555072"/>
    <w:rsid w:val="0055782F"/>
    <w:rsid w:val="00557F05"/>
    <w:rsid w:val="00561467"/>
    <w:rsid w:val="005628AF"/>
    <w:rsid w:val="00563336"/>
    <w:rsid w:val="00563F29"/>
    <w:rsid w:val="00565780"/>
    <w:rsid w:val="00566837"/>
    <w:rsid w:val="00567932"/>
    <w:rsid w:val="00571228"/>
    <w:rsid w:val="00571447"/>
    <w:rsid w:val="00571947"/>
    <w:rsid w:val="00572595"/>
    <w:rsid w:val="00573FA6"/>
    <w:rsid w:val="0057447A"/>
    <w:rsid w:val="0057562F"/>
    <w:rsid w:val="00577725"/>
    <w:rsid w:val="00577D7B"/>
    <w:rsid w:val="00577D9A"/>
    <w:rsid w:val="00581F93"/>
    <w:rsid w:val="00582290"/>
    <w:rsid w:val="005822E6"/>
    <w:rsid w:val="00582543"/>
    <w:rsid w:val="005831AD"/>
    <w:rsid w:val="00584174"/>
    <w:rsid w:val="00585455"/>
    <w:rsid w:val="0058605F"/>
    <w:rsid w:val="005864E0"/>
    <w:rsid w:val="00587971"/>
    <w:rsid w:val="00591534"/>
    <w:rsid w:val="005924CA"/>
    <w:rsid w:val="00592A86"/>
    <w:rsid w:val="005930B9"/>
    <w:rsid w:val="00593156"/>
    <w:rsid w:val="0059484B"/>
    <w:rsid w:val="00597D53"/>
    <w:rsid w:val="005A02BD"/>
    <w:rsid w:val="005A1231"/>
    <w:rsid w:val="005A1F84"/>
    <w:rsid w:val="005A2A36"/>
    <w:rsid w:val="005A3CD0"/>
    <w:rsid w:val="005A44C3"/>
    <w:rsid w:val="005A50B3"/>
    <w:rsid w:val="005A5360"/>
    <w:rsid w:val="005A78A9"/>
    <w:rsid w:val="005A7B49"/>
    <w:rsid w:val="005B114B"/>
    <w:rsid w:val="005B276D"/>
    <w:rsid w:val="005B3D1B"/>
    <w:rsid w:val="005B4B5A"/>
    <w:rsid w:val="005B6729"/>
    <w:rsid w:val="005B6C0C"/>
    <w:rsid w:val="005B7AF6"/>
    <w:rsid w:val="005C042C"/>
    <w:rsid w:val="005C0D98"/>
    <w:rsid w:val="005C10EA"/>
    <w:rsid w:val="005C214D"/>
    <w:rsid w:val="005C289A"/>
    <w:rsid w:val="005C5BD2"/>
    <w:rsid w:val="005C64A8"/>
    <w:rsid w:val="005C6A0B"/>
    <w:rsid w:val="005C7766"/>
    <w:rsid w:val="005D1D13"/>
    <w:rsid w:val="005D2F73"/>
    <w:rsid w:val="005D5148"/>
    <w:rsid w:val="005D5DA5"/>
    <w:rsid w:val="005D68EE"/>
    <w:rsid w:val="005E0F72"/>
    <w:rsid w:val="005E174F"/>
    <w:rsid w:val="005E2AE1"/>
    <w:rsid w:val="005E310E"/>
    <w:rsid w:val="005E33E7"/>
    <w:rsid w:val="005E42B3"/>
    <w:rsid w:val="005E4918"/>
    <w:rsid w:val="005E4E16"/>
    <w:rsid w:val="005E4EB4"/>
    <w:rsid w:val="005E5554"/>
    <w:rsid w:val="005E6226"/>
    <w:rsid w:val="005E64D3"/>
    <w:rsid w:val="005E7527"/>
    <w:rsid w:val="005E7EB6"/>
    <w:rsid w:val="005F088E"/>
    <w:rsid w:val="005F0D3C"/>
    <w:rsid w:val="005F230E"/>
    <w:rsid w:val="005F2BA3"/>
    <w:rsid w:val="005F4161"/>
    <w:rsid w:val="005F568C"/>
    <w:rsid w:val="005F5E79"/>
    <w:rsid w:val="005F7B2D"/>
    <w:rsid w:val="00600B8B"/>
    <w:rsid w:val="006015E1"/>
    <w:rsid w:val="0060335D"/>
    <w:rsid w:val="00604038"/>
    <w:rsid w:val="0060660F"/>
    <w:rsid w:val="006073CC"/>
    <w:rsid w:val="00610C39"/>
    <w:rsid w:val="00610E11"/>
    <w:rsid w:val="006123D5"/>
    <w:rsid w:val="006132EC"/>
    <w:rsid w:val="006134B3"/>
    <w:rsid w:val="00613DB6"/>
    <w:rsid w:val="00616013"/>
    <w:rsid w:val="00616156"/>
    <w:rsid w:val="00616DB2"/>
    <w:rsid w:val="00620A55"/>
    <w:rsid w:val="00621C5E"/>
    <w:rsid w:val="00624E38"/>
    <w:rsid w:val="00625ADB"/>
    <w:rsid w:val="00626295"/>
    <w:rsid w:val="00627A24"/>
    <w:rsid w:val="00627D89"/>
    <w:rsid w:val="006300BA"/>
    <w:rsid w:val="006305F5"/>
    <w:rsid w:val="00631584"/>
    <w:rsid w:val="0063434C"/>
    <w:rsid w:val="00636A44"/>
    <w:rsid w:val="00637D5F"/>
    <w:rsid w:val="00640FC8"/>
    <w:rsid w:val="00641B67"/>
    <w:rsid w:val="00641C46"/>
    <w:rsid w:val="00642190"/>
    <w:rsid w:val="00642B5A"/>
    <w:rsid w:val="006463DF"/>
    <w:rsid w:val="006464BF"/>
    <w:rsid w:val="00647A3F"/>
    <w:rsid w:val="006523DF"/>
    <w:rsid w:val="006544AD"/>
    <w:rsid w:val="00654FA1"/>
    <w:rsid w:val="00655960"/>
    <w:rsid w:val="00655BF2"/>
    <w:rsid w:val="00656241"/>
    <w:rsid w:val="0065639A"/>
    <w:rsid w:val="0066074D"/>
    <w:rsid w:val="00660DC7"/>
    <w:rsid w:val="00663100"/>
    <w:rsid w:val="006637BF"/>
    <w:rsid w:val="00666C6A"/>
    <w:rsid w:val="00667434"/>
    <w:rsid w:val="00667AA4"/>
    <w:rsid w:val="00670386"/>
    <w:rsid w:val="00670878"/>
    <w:rsid w:val="00670B20"/>
    <w:rsid w:val="006714A8"/>
    <w:rsid w:val="006721E4"/>
    <w:rsid w:val="00675818"/>
    <w:rsid w:val="00675ECA"/>
    <w:rsid w:val="006761FA"/>
    <w:rsid w:val="0067690B"/>
    <w:rsid w:val="006775BC"/>
    <w:rsid w:val="00677C09"/>
    <w:rsid w:val="00680290"/>
    <w:rsid w:val="00685AF5"/>
    <w:rsid w:val="00690912"/>
    <w:rsid w:val="0069095C"/>
    <w:rsid w:val="0069187F"/>
    <w:rsid w:val="0069211C"/>
    <w:rsid w:val="0069347B"/>
    <w:rsid w:val="00694B43"/>
    <w:rsid w:val="006973FE"/>
    <w:rsid w:val="006977FE"/>
    <w:rsid w:val="006A1139"/>
    <w:rsid w:val="006A29F4"/>
    <w:rsid w:val="006A2A9D"/>
    <w:rsid w:val="006A2EF3"/>
    <w:rsid w:val="006A2F9F"/>
    <w:rsid w:val="006A34F5"/>
    <w:rsid w:val="006A3503"/>
    <w:rsid w:val="006A3D20"/>
    <w:rsid w:val="006A43E4"/>
    <w:rsid w:val="006A4C86"/>
    <w:rsid w:val="006A540B"/>
    <w:rsid w:val="006A6A88"/>
    <w:rsid w:val="006A6B01"/>
    <w:rsid w:val="006B0075"/>
    <w:rsid w:val="006B1074"/>
    <w:rsid w:val="006B3FA4"/>
    <w:rsid w:val="006B449B"/>
    <w:rsid w:val="006B4767"/>
    <w:rsid w:val="006B4F0E"/>
    <w:rsid w:val="006B650D"/>
    <w:rsid w:val="006B6D67"/>
    <w:rsid w:val="006B6F94"/>
    <w:rsid w:val="006C0103"/>
    <w:rsid w:val="006C0309"/>
    <w:rsid w:val="006C09AF"/>
    <w:rsid w:val="006C1F52"/>
    <w:rsid w:val="006C2081"/>
    <w:rsid w:val="006C29A4"/>
    <w:rsid w:val="006C40F3"/>
    <w:rsid w:val="006C513F"/>
    <w:rsid w:val="006D198D"/>
    <w:rsid w:val="006D24E4"/>
    <w:rsid w:val="006D3D97"/>
    <w:rsid w:val="006D61EF"/>
    <w:rsid w:val="006D6998"/>
    <w:rsid w:val="006E0560"/>
    <w:rsid w:val="006E132E"/>
    <w:rsid w:val="006E1551"/>
    <w:rsid w:val="006E261A"/>
    <w:rsid w:val="006E2B80"/>
    <w:rsid w:val="006E2E46"/>
    <w:rsid w:val="006E35D8"/>
    <w:rsid w:val="006E381D"/>
    <w:rsid w:val="006E3858"/>
    <w:rsid w:val="006E416E"/>
    <w:rsid w:val="006E4CC4"/>
    <w:rsid w:val="006E4FB2"/>
    <w:rsid w:val="006E5087"/>
    <w:rsid w:val="006E5518"/>
    <w:rsid w:val="006E6E23"/>
    <w:rsid w:val="006E7800"/>
    <w:rsid w:val="006F07C7"/>
    <w:rsid w:val="006F1079"/>
    <w:rsid w:val="006F1197"/>
    <w:rsid w:val="006F1E0A"/>
    <w:rsid w:val="006F3677"/>
    <w:rsid w:val="006F3F74"/>
    <w:rsid w:val="006F4F30"/>
    <w:rsid w:val="006F52D1"/>
    <w:rsid w:val="006F5354"/>
    <w:rsid w:val="006F5C86"/>
    <w:rsid w:val="006F6838"/>
    <w:rsid w:val="006F77A5"/>
    <w:rsid w:val="00700072"/>
    <w:rsid w:val="0070040C"/>
    <w:rsid w:val="007009B5"/>
    <w:rsid w:val="00701DAF"/>
    <w:rsid w:val="0070254B"/>
    <w:rsid w:val="0070275C"/>
    <w:rsid w:val="0070373D"/>
    <w:rsid w:val="0070509F"/>
    <w:rsid w:val="00714FFD"/>
    <w:rsid w:val="007157D2"/>
    <w:rsid w:val="00715A76"/>
    <w:rsid w:val="00720EBA"/>
    <w:rsid w:val="00721E70"/>
    <w:rsid w:val="00722F1B"/>
    <w:rsid w:val="00726207"/>
    <w:rsid w:val="00727C9F"/>
    <w:rsid w:val="007314DF"/>
    <w:rsid w:val="00732E36"/>
    <w:rsid w:val="007330D0"/>
    <w:rsid w:val="007370EC"/>
    <w:rsid w:val="00742746"/>
    <w:rsid w:val="00742F8A"/>
    <w:rsid w:val="00743A6C"/>
    <w:rsid w:val="00743B37"/>
    <w:rsid w:val="00744480"/>
    <w:rsid w:val="0074485A"/>
    <w:rsid w:val="007453B7"/>
    <w:rsid w:val="00745FE1"/>
    <w:rsid w:val="007468C0"/>
    <w:rsid w:val="00746CAA"/>
    <w:rsid w:val="00747188"/>
    <w:rsid w:val="00747AD8"/>
    <w:rsid w:val="00750F6B"/>
    <w:rsid w:val="00750FB9"/>
    <w:rsid w:val="00752393"/>
    <w:rsid w:val="007525ED"/>
    <w:rsid w:val="0075327D"/>
    <w:rsid w:val="00753312"/>
    <w:rsid w:val="007540E4"/>
    <w:rsid w:val="00754AD0"/>
    <w:rsid w:val="00755139"/>
    <w:rsid w:val="0075513C"/>
    <w:rsid w:val="00755171"/>
    <w:rsid w:val="00757EAC"/>
    <w:rsid w:val="0076240D"/>
    <w:rsid w:val="007627DC"/>
    <w:rsid w:val="00762876"/>
    <w:rsid w:val="00763D46"/>
    <w:rsid w:val="0076458E"/>
    <w:rsid w:val="007668AE"/>
    <w:rsid w:val="00770227"/>
    <w:rsid w:val="00770373"/>
    <w:rsid w:val="00770AEC"/>
    <w:rsid w:val="00770E22"/>
    <w:rsid w:val="00771DAF"/>
    <w:rsid w:val="00774236"/>
    <w:rsid w:val="00775142"/>
    <w:rsid w:val="007759B5"/>
    <w:rsid w:val="00775BB4"/>
    <w:rsid w:val="00776AA5"/>
    <w:rsid w:val="00777D63"/>
    <w:rsid w:val="007801FF"/>
    <w:rsid w:val="007803D9"/>
    <w:rsid w:val="00780C48"/>
    <w:rsid w:val="007824A0"/>
    <w:rsid w:val="007824EF"/>
    <w:rsid w:val="007827C0"/>
    <w:rsid w:val="00782C02"/>
    <w:rsid w:val="007833BE"/>
    <w:rsid w:val="007834F1"/>
    <w:rsid w:val="00786A12"/>
    <w:rsid w:val="007871F6"/>
    <w:rsid w:val="007914E1"/>
    <w:rsid w:val="00792AF4"/>
    <w:rsid w:val="007952CE"/>
    <w:rsid w:val="00795C4D"/>
    <w:rsid w:val="007962CC"/>
    <w:rsid w:val="007A209D"/>
    <w:rsid w:val="007A2426"/>
    <w:rsid w:val="007A2A06"/>
    <w:rsid w:val="007A2C71"/>
    <w:rsid w:val="007A321E"/>
    <w:rsid w:val="007A4E21"/>
    <w:rsid w:val="007A5711"/>
    <w:rsid w:val="007A7E8B"/>
    <w:rsid w:val="007B07A2"/>
    <w:rsid w:val="007B1606"/>
    <w:rsid w:val="007B195C"/>
    <w:rsid w:val="007B2580"/>
    <w:rsid w:val="007B2E22"/>
    <w:rsid w:val="007B559F"/>
    <w:rsid w:val="007B55B4"/>
    <w:rsid w:val="007C1490"/>
    <w:rsid w:val="007C1638"/>
    <w:rsid w:val="007C1975"/>
    <w:rsid w:val="007C22F3"/>
    <w:rsid w:val="007C3AA1"/>
    <w:rsid w:val="007C40DB"/>
    <w:rsid w:val="007C579C"/>
    <w:rsid w:val="007C597C"/>
    <w:rsid w:val="007C78CF"/>
    <w:rsid w:val="007C7945"/>
    <w:rsid w:val="007C7F76"/>
    <w:rsid w:val="007D02D8"/>
    <w:rsid w:val="007D0315"/>
    <w:rsid w:val="007D12B2"/>
    <w:rsid w:val="007D182D"/>
    <w:rsid w:val="007D1F15"/>
    <w:rsid w:val="007D2739"/>
    <w:rsid w:val="007D28FB"/>
    <w:rsid w:val="007D5201"/>
    <w:rsid w:val="007D5A97"/>
    <w:rsid w:val="007D5BFF"/>
    <w:rsid w:val="007D78F7"/>
    <w:rsid w:val="007E0824"/>
    <w:rsid w:val="007E230F"/>
    <w:rsid w:val="007E2557"/>
    <w:rsid w:val="007E25BB"/>
    <w:rsid w:val="007E27DA"/>
    <w:rsid w:val="007E31E5"/>
    <w:rsid w:val="007E4ED7"/>
    <w:rsid w:val="007E68AB"/>
    <w:rsid w:val="007F0592"/>
    <w:rsid w:val="007F44FF"/>
    <w:rsid w:val="007F5184"/>
    <w:rsid w:val="007F526E"/>
    <w:rsid w:val="007F73D0"/>
    <w:rsid w:val="00800340"/>
    <w:rsid w:val="008004DF"/>
    <w:rsid w:val="008006D8"/>
    <w:rsid w:val="00800F1F"/>
    <w:rsid w:val="00801D72"/>
    <w:rsid w:val="00803F22"/>
    <w:rsid w:val="00804927"/>
    <w:rsid w:val="0080635E"/>
    <w:rsid w:val="00806B8B"/>
    <w:rsid w:val="00814A87"/>
    <w:rsid w:val="00815331"/>
    <w:rsid w:val="008156E2"/>
    <w:rsid w:val="008161ED"/>
    <w:rsid w:val="008171A9"/>
    <w:rsid w:val="00817F9A"/>
    <w:rsid w:val="008211A7"/>
    <w:rsid w:val="008221E0"/>
    <w:rsid w:val="00822E7A"/>
    <w:rsid w:val="00822FED"/>
    <w:rsid w:val="00823395"/>
    <w:rsid w:val="00823A8A"/>
    <w:rsid w:val="00825076"/>
    <w:rsid w:val="00826F3A"/>
    <w:rsid w:val="008270B3"/>
    <w:rsid w:val="00827E73"/>
    <w:rsid w:val="00830017"/>
    <w:rsid w:val="00831C5B"/>
    <w:rsid w:val="0083261E"/>
    <w:rsid w:val="00834D4C"/>
    <w:rsid w:val="00835DAA"/>
    <w:rsid w:val="00835FF7"/>
    <w:rsid w:val="0083674C"/>
    <w:rsid w:val="00837D0F"/>
    <w:rsid w:val="00837E1A"/>
    <w:rsid w:val="00840010"/>
    <w:rsid w:val="00842AEF"/>
    <w:rsid w:val="00846DEB"/>
    <w:rsid w:val="0084750E"/>
    <w:rsid w:val="00850DDF"/>
    <w:rsid w:val="0085553B"/>
    <w:rsid w:val="008560D2"/>
    <w:rsid w:val="0085661F"/>
    <w:rsid w:val="00857AE2"/>
    <w:rsid w:val="00857F8E"/>
    <w:rsid w:val="008608F8"/>
    <w:rsid w:val="00861947"/>
    <w:rsid w:val="00861B1D"/>
    <w:rsid w:val="00861B88"/>
    <w:rsid w:val="00861DD3"/>
    <w:rsid w:val="00861E99"/>
    <w:rsid w:val="00862CB7"/>
    <w:rsid w:val="0086410A"/>
    <w:rsid w:val="008647CF"/>
    <w:rsid w:val="00864F00"/>
    <w:rsid w:val="00865B89"/>
    <w:rsid w:val="008704A8"/>
    <w:rsid w:val="008714F9"/>
    <w:rsid w:val="00871B0B"/>
    <w:rsid w:val="00871E3A"/>
    <w:rsid w:val="0087241A"/>
    <w:rsid w:val="0087316C"/>
    <w:rsid w:val="008739BB"/>
    <w:rsid w:val="00873F48"/>
    <w:rsid w:val="00874B2D"/>
    <w:rsid w:val="00876D2A"/>
    <w:rsid w:val="008826B4"/>
    <w:rsid w:val="0088380C"/>
    <w:rsid w:val="00883906"/>
    <w:rsid w:val="008867BB"/>
    <w:rsid w:val="00890EE5"/>
    <w:rsid w:val="0089656A"/>
    <w:rsid w:val="00896E94"/>
    <w:rsid w:val="00896EBE"/>
    <w:rsid w:val="008A0B28"/>
    <w:rsid w:val="008A0EA4"/>
    <w:rsid w:val="008A1F8F"/>
    <w:rsid w:val="008A5AFA"/>
    <w:rsid w:val="008B0DBA"/>
    <w:rsid w:val="008B2107"/>
    <w:rsid w:val="008B3F7D"/>
    <w:rsid w:val="008B63F9"/>
    <w:rsid w:val="008C03C6"/>
    <w:rsid w:val="008C09DA"/>
    <w:rsid w:val="008C0E52"/>
    <w:rsid w:val="008C1F03"/>
    <w:rsid w:val="008C2A53"/>
    <w:rsid w:val="008C45CA"/>
    <w:rsid w:val="008C4BF2"/>
    <w:rsid w:val="008C5C19"/>
    <w:rsid w:val="008C5CAA"/>
    <w:rsid w:val="008C78BB"/>
    <w:rsid w:val="008C7C50"/>
    <w:rsid w:val="008D0B92"/>
    <w:rsid w:val="008D1C4C"/>
    <w:rsid w:val="008D57C0"/>
    <w:rsid w:val="008E1214"/>
    <w:rsid w:val="008E2101"/>
    <w:rsid w:val="008E3FFD"/>
    <w:rsid w:val="008E66E1"/>
    <w:rsid w:val="008E6F86"/>
    <w:rsid w:val="008F03FF"/>
    <w:rsid w:val="008F075D"/>
    <w:rsid w:val="008F2131"/>
    <w:rsid w:val="008F56CB"/>
    <w:rsid w:val="008F600C"/>
    <w:rsid w:val="008F6F68"/>
    <w:rsid w:val="008F705B"/>
    <w:rsid w:val="00902E22"/>
    <w:rsid w:val="009041E8"/>
    <w:rsid w:val="009042E8"/>
    <w:rsid w:val="00904D30"/>
    <w:rsid w:val="00905091"/>
    <w:rsid w:val="00905424"/>
    <w:rsid w:val="00907A47"/>
    <w:rsid w:val="00910488"/>
    <w:rsid w:val="0091215A"/>
    <w:rsid w:val="009123FF"/>
    <w:rsid w:val="0091278C"/>
    <w:rsid w:val="0091321F"/>
    <w:rsid w:val="00913E45"/>
    <w:rsid w:val="00914FB8"/>
    <w:rsid w:val="0091605F"/>
    <w:rsid w:val="009161A0"/>
    <w:rsid w:val="00920537"/>
    <w:rsid w:val="00920E00"/>
    <w:rsid w:val="00921CE6"/>
    <w:rsid w:val="00922EA8"/>
    <w:rsid w:val="00923172"/>
    <w:rsid w:val="009235A2"/>
    <w:rsid w:val="00925310"/>
    <w:rsid w:val="00925DC3"/>
    <w:rsid w:val="00926F42"/>
    <w:rsid w:val="009279E7"/>
    <w:rsid w:val="009310FB"/>
    <w:rsid w:val="0093146A"/>
    <w:rsid w:val="00931C8D"/>
    <w:rsid w:val="0093453A"/>
    <w:rsid w:val="0093514F"/>
    <w:rsid w:val="0093548C"/>
    <w:rsid w:val="00935598"/>
    <w:rsid w:val="00935599"/>
    <w:rsid w:val="00936D5E"/>
    <w:rsid w:val="00936E97"/>
    <w:rsid w:val="0093794D"/>
    <w:rsid w:val="009404ED"/>
    <w:rsid w:val="009461F0"/>
    <w:rsid w:val="009507A1"/>
    <w:rsid w:val="00951E22"/>
    <w:rsid w:val="00953C47"/>
    <w:rsid w:val="0096232B"/>
    <w:rsid w:val="00962695"/>
    <w:rsid w:val="00962F7A"/>
    <w:rsid w:val="009639AA"/>
    <w:rsid w:val="00963A1D"/>
    <w:rsid w:val="00963CF5"/>
    <w:rsid w:val="009641F8"/>
    <w:rsid w:val="00965EE4"/>
    <w:rsid w:val="0097123D"/>
    <w:rsid w:val="00972A0F"/>
    <w:rsid w:val="00975051"/>
    <w:rsid w:val="009751C6"/>
    <w:rsid w:val="00976574"/>
    <w:rsid w:val="009774E6"/>
    <w:rsid w:val="00977851"/>
    <w:rsid w:val="009805C9"/>
    <w:rsid w:val="00981E24"/>
    <w:rsid w:val="009910B5"/>
    <w:rsid w:val="00993034"/>
    <w:rsid w:val="0099341F"/>
    <w:rsid w:val="00993D67"/>
    <w:rsid w:val="00993E10"/>
    <w:rsid w:val="009A11CA"/>
    <w:rsid w:val="009A2C2A"/>
    <w:rsid w:val="009A2E07"/>
    <w:rsid w:val="009A2E52"/>
    <w:rsid w:val="009A318D"/>
    <w:rsid w:val="009A3B8E"/>
    <w:rsid w:val="009A3E3C"/>
    <w:rsid w:val="009A4428"/>
    <w:rsid w:val="009A46B0"/>
    <w:rsid w:val="009A5DAE"/>
    <w:rsid w:val="009A7EF5"/>
    <w:rsid w:val="009A7FF8"/>
    <w:rsid w:val="009B1566"/>
    <w:rsid w:val="009B444A"/>
    <w:rsid w:val="009B6655"/>
    <w:rsid w:val="009B6D3E"/>
    <w:rsid w:val="009C0C4D"/>
    <w:rsid w:val="009C22B1"/>
    <w:rsid w:val="009C2476"/>
    <w:rsid w:val="009C2596"/>
    <w:rsid w:val="009C4405"/>
    <w:rsid w:val="009C4830"/>
    <w:rsid w:val="009C4E62"/>
    <w:rsid w:val="009C55F5"/>
    <w:rsid w:val="009D0AF1"/>
    <w:rsid w:val="009D1A43"/>
    <w:rsid w:val="009D2FB7"/>
    <w:rsid w:val="009D30DC"/>
    <w:rsid w:val="009D4087"/>
    <w:rsid w:val="009D49BB"/>
    <w:rsid w:val="009D4AB7"/>
    <w:rsid w:val="009D6ACF"/>
    <w:rsid w:val="009D6CE4"/>
    <w:rsid w:val="009D6F71"/>
    <w:rsid w:val="009E227F"/>
    <w:rsid w:val="009E446D"/>
    <w:rsid w:val="009F013C"/>
    <w:rsid w:val="009F15CC"/>
    <w:rsid w:val="009F1B82"/>
    <w:rsid w:val="009F2D1C"/>
    <w:rsid w:val="009F3847"/>
    <w:rsid w:val="009F3EFE"/>
    <w:rsid w:val="009F61C6"/>
    <w:rsid w:val="009F68DB"/>
    <w:rsid w:val="009F7E1A"/>
    <w:rsid w:val="00A00110"/>
    <w:rsid w:val="00A04047"/>
    <w:rsid w:val="00A04059"/>
    <w:rsid w:val="00A04530"/>
    <w:rsid w:val="00A054AD"/>
    <w:rsid w:val="00A06008"/>
    <w:rsid w:val="00A069F9"/>
    <w:rsid w:val="00A06EED"/>
    <w:rsid w:val="00A07531"/>
    <w:rsid w:val="00A10393"/>
    <w:rsid w:val="00A10F8F"/>
    <w:rsid w:val="00A12A3F"/>
    <w:rsid w:val="00A1304C"/>
    <w:rsid w:val="00A13248"/>
    <w:rsid w:val="00A1458A"/>
    <w:rsid w:val="00A14E9F"/>
    <w:rsid w:val="00A16087"/>
    <w:rsid w:val="00A167E6"/>
    <w:rsid w:val="00A171AA"/>
    <w:rsid w:val="00A17BF6"/>
    <w:rsid w:val="00A20EF4"/>
    <w:rsid w:val="00A22DF2"/>
    <w:rsid w:val="00A24967"/>
    <w:rsid w:val="00A30425"/>
    <w:rsid w:val="00A30B5B"/>
    <w:rsid w:val="00A31DC2"/>
    <w:rsid w:val="00A32653"/>
    <w:rsid w:val="00A32698"/>
    <w:rsid w:val="00A37879"/>
    <w:rsid w:val="00A37FC9"/>
    <w:rsid w:val="00A413AD"/>
    <w:rsid w:val="00A437C4"/>
    <w:rsid w:val="00A43D50"/>
    <w:rsid w:val="00A43D74"/>
    <w:rsid w:val="00A44DC9"/>
    <w:rsid w:val="00A4580D"/>
    <w:rsid w:val="00A45959"/>
    <w:rsid w:val="00A47B0E"/>
    <w:rsid w:val="00A50993"/>
    <w:rsid w:val="00A50A38"/>
    <w:rsid w:val="00A52347"/>
    <w:rsid w:val="00A52BCA"/>
    <w:rsid w:val="00A54BE7"/>
    <w:rsid w:val="00A557EB"/>
    <w:rsid w:val="00A56779"/>
    <w:rsid w:val="00A6061A"/>
    <w:rsid w:val="00A61263"/>
    <w:rsid w:val="00A64719"/>
    <w:rsid w:val="00A65B80"/>
    <w:rsid w:val="00A66474"/>
    <w:rsid w:val="00A70101"/>
    <w:rsid w:val="00A70622"/>
    <w:rsid w:val="00A70C18"/>
    <w:rsid w:val="00A71B89"/>
    <w:rsid w:val="00A72E47"/>
    <w:rsid w:val="00A75D8C"/>
    <w:rsid w:val="00A7746C"/>
    <w:rsid w:val="00A81840"/>
    <w:rsid w:val="00A82387"/>
    <w:rsid w:val="00A83FD3"/>
    <w:rsid w:val="00A8403A"/>
    <w:rsid w:val="00A85096"/>
    <w:rsid w:val="00A862B1"/>
    <w:rsid w:val="00A8667B"/>
    <w:rsid w:val="00A870F2"/>
    <w:rsid w:val="00A901F5"/>
    <w:rsid w:val="00A91568"/>
    <w:rsid w:val="00A940AC"/>
    <w:rsid w:val="00A940F4"/>
    <w:rsid w:val="00A952B3"/>
    <w:rsid w:val="00A963D0"/>
    <w:rsid w:val="00A97B2B"/>
    <w:rsid w:val="00A9D020"/>
    <w:rsid w:val="00AA053E"/>
    <w:rsid w:val="00AA0910"/>
    <w:rsid w:val="00AA139C"/>
    <w:rsid w:val="00AA218E"/>
    <w:rsid w:val="00AA25C2"/>
    <w:rsid w:val="00AA27E3"/>
    <w:rsid w:val="00AA3804"/>
    <w:rsid w:val="00AA4C34"/>
    <w:rsid w:val="00AA5ACA"/>
    <w:rsid w:val="00AB1F79"/>
    <w:rsid w:val="00AB344C"/>
    <w:rsid w:val="00AB396B"/>
    <w:rsid w:val="00AB5C2D"/>
    <w:rsid w:val="00AB6628"/>
    <w:rsid w:val="00AB6E36"/>
    <w:rsid w:val="00AB7B9D"/>
    <w:rsid w:val="00AB7DB2"/>
    <w:rsid w:val="00AC0507"/>
    <w:rsid w:val="00AC2602"/>
    <w:rsid w:val="00AC3C40"/>
    <w:rsid w:val="00AC4111"/>
    <w:rsid w:val="00AC4790"/>
    <w:rsid w:val="00AC491C"/>
    <w:rsid w:val="00AC4C95"/>
    <w:rsid w:val="00AC62C1"/>
    <w:rsid w:val="00AC6B74"/>
    <w:rsid w:val="00AC737C"/>
    <w:rsid w:val="00AC7653"/>
    <w:rsid w:val="00AC775C"/>
    <w:rsid w:val="00AD01D3"/>
    <w:rsid w:val="00AD0994"/>
    <w:rsid w:val="00AD1041"/>
    <w:rsid w:val="00AD4504"/>
    <w:rsid w:val="00AD4A10"/>
    <w:rsid w:val="00AE4586"/>
    <w:rsid w:val="00AE4C7E"/>
    <w:rsid w:val="00AE5DF3"/>
    <w:rsid w:val="00AE6066"/>
    <w:rsid w:val="00AE7057"/>
    <w:rsid w:val="00AF1789"/>
    <w:rsid w:val="00AF1872"/>
    <w:rsid w:val="00AF2F96"/>
    <w:rsid w:val="00AF3467"/>
    <w:rsid w:val="00AF6293"/>
    <w:rsid w:val="00AF7438"/>
    <w:rsid w:val="00AF7DED"/>
    <w:rsid w:val="00B00EE5"/>
    <w:rsid w:val="00B01682"/>
    <w:rsid w:val="00B02FA9"/>
    <w:rsid w:val="00B050D7"/>
    <w:rsid w:val="00B05CB3"/>
    <w:rsid w:val="00B10264"/>
    <w:rsid w:val="00B10662"/>
    <w:rsid w:val="00B10763"/>
    <w:rsid w:val="00B1112D"/>
    <w:rsid w:val="00B1117C"/>
    <w:rsid w:val="00B111BD"/>
    <w:rsid w:val="00B1137F"/>
    <w:rsid w:val="00B13059"/>
    <w:rsid w:val="00B13223"/>
    <w:rsid w:val="00B1394D"/>
    <w:rsid w:val="00B149BA"/>
    <w:rsid w:val="00B15B86"/>
    <w:rsid w:val="00B16BEF"/>
    <w:rsid w:val="00B2000E"/>
    <w:rsid w:val="00B202EF"/>
    <w:rsid w:val="00B20B6F"/>
    <w:rsid w:val="00B2354B"/>
    <w:rsid w:val="00B241DF"/>
    <w:rsid w:val="00B243ED"/>
    <w:rsid w:val="00B253AC"/>
    <w:rsid w:val="00B26F3B"/>
    <w:rsid w:val="00B30C22"/>
    <w:rsid w:val="00B3194B"/>
    <w:rsid w:val="00B33382"/>
    <w:rsid w:val="00B34201"/>
    <w:rsid w:val="00B35F83"/>
    <w:rsid w:val="00B3623D"/>
    <w:rsid w:val="00B40666"/>
    <w:rsid w:val="00B40D8D"/>
    <w:rsid w:val="00B416FB"/>
    <w:rsid w:val="00B417D4"/>
    <w:rsid w:val="00B41BB7"/>
    <w:rsid w:val="00B4228A"/>
    <w:rsid w:val="00B45BAD"/>
    <w:rsid w:val="00B4783A"/>
    <w:rsid w:val="00B50AEC"/>
    <w:rsid w:val="00B5355A"/>
    <w:rsid w:val="00B55861"/>
    <w:rsid w:val="00B56153"/>
    <w:rsid w:val="00B60C3C"/>
    <w:rsid w:val="00B6259C"/>
    <w:rsid w:val="00B62886"/>
    <w:rsid w:val="00B6630C"/>
    <w:rsid w:val="00B66614"/>
    <w:rsid w:val="00B66620"/>
    <w:rsid w:val="00B702A2"/>
    <w:rsid w:val="00B70B27"/>
    <w:rsid w:val="00B7162A"/>
    <w:rsid w:val="00B7400F"/>
    <w:rsid w:val="00B74E26"/>
    <w:rsid w:val="00B762BE"/>
    <w:rsid w:val="00B767FD"/>
    <w:rsid w:val="00B76AF4"/>
    <w:rsid w:val="00B77EEE"/>
    <w:rsid w:val="00B81285"/>
    <w:rsid w:val="00B837A7"/>
    <w:rsid w:val="00B847FE"/>
    <w:rsid w:val="00B84DE8"/>
    <w:rsid w:val="00B85346"/>
    <w:rsid w:val="00B85787"/>
    <w:rsid w:val="00B857C2"/>
    <w:rsid w:val="00B85C7E"/>
    <w:rsid w:val="00B872D6"/>
    <w:rsid w:val="00B87703"/>
    <w:rsid w:val="00B902CB"/>
    <w:rsid w:val="00B90EC5"/>
    <w:rsid w:val="00B90F33"/>
    <w:rsid w:val="00B91D4D"/>
    <w:rsid w:val="00B91FCB"/>
    <w:rsid w:val="00B92434"/>
    <w:rsid w:val="00B92AB2"/>
    <w:rsid w:val="00B92FAC"/>
    <w:rsid w:val="00B932DE"/>
    <w:rsid w:val="00B9331E"/>
    <w:rsid w:val="00B945E9"/>
    <w:rsid w:val="00B95444"/>
    <w:rsid w:val="00B95A0E"/>
    <w:rsid w:val="00B96827"/>
    <w:rsid w:val="00BA18BD"/>
    <w:rsid w:val="00BA4DD4"/>
    <w:rsid w:val="00BB08A8"/>
    <w:rsid w:val="00BB3BEB"/>
    <w:rsid w:val="00BB43A3"/>
    <w:rsid w:val="00BB577E"/>
    <w:rsid w:val="00BB5951"/>
    <w:rsid w:val="00BB68BD"/>
    <w:rsid w:val="00BC35FA"/>
    <w:rsid w:val="00BC379E"/>
    <w:rsid w:val="00BC45B6"/>
    <w:rsid w:val="00BD016B"/>
    <w:rsid w:val="00BD09D4"/>
    <w:rsid w:val="00BD0F63"/>
    <w:rsid w:val="00BD2DD4"/>
    <w:rsid w:val="00BD2EEC"/>
    <w:rsid w:val="00BD4A23"/>
    <w:rsid w:val="00BD5065"/>
    <w:rsid w:val="00BD7633"/>
    <w:rsid w:val="00BE390F"/>
    <w:rsid w:val="00BE66D0"/>
    <w:rsid w:val="00BF0711"/>
    <w:rsid w:val="00BF1B55"/>
    <w:rsid w:val="00BF23F8"/>
    <w:rsid w:val="00BF32F6"/>
    <w:rsid w:val="00BF53FC"/>
    <w:rsid w:val="00BF5A6D"/>
    <w:rsid w:val="00BF5B58"/>
    <w:rsid w:val="00BF6536"/>
    <w:rsid w:val="00C007AF"/>
    <w:rsid w:val="00C009A9"/>
    <w:rsid w:val="00C02733"/>
    <w:rsid w:val="00C04E32"/>
    <w:rsid w:val="00C05103"/>
    <w:rsid w:val="00C0539D"/>
    <w:rsid w:val="00C06690"/>
    <w:rsid w:val="00C07BF1"/>
    <w:rsid w:val="00C11ECA"/>
    <w:rsid w:val="00C1298F"/>
    <w:rsid w:val="00C12D15"/>
    <w:rsid w:val="00C17AB8"/>
    <w:rsid w:val="00C17BC4"/>
    <w:rsid w:val="00C218BC"/>
    <w:rsid w:val="00C24CE4"/>
    <w:rsid w:val="00C26AF3"/>
    <w:rsid w:val="00C26BA9"/>
    <w:rsid w:val="00C31B55"/>
    <w:rsid w:val="00C320EA"/>
    <w:rsid w:val="00C32C53"/>
    <w:rsid w:val="00C33105"/>
    <w:rsid w:val="00C33AD2"/>
    <w:rsid w:val="00C346A1"/>
    <w:rsid w:val="00C3536D"/>
    <w:rsid w:val="00C356E0"/>
    <w:rsid w:val="00C3674B"/>
    <w:rsid w:val="00C401B0"/>
    <w:rsid w:val="00C403C3"/>
    <w:rsid w:val="00C4054E"/>
    <w:rsid w:val="00C4072A"/>
    <w:rsid w:val="00C41535"/>
    <w:rsid w:val="00C421B4"/>
    <w:rsid w:val="00C42F69"/>
    <w:rsid w:val="00C43966"/>
    <w:rsid w:val="00C4424D"/>
    <w:rsid w:val="00C45D5D"/>
    <w:rsid w:val="00C47A7E"/>
    <w:rsid w:val="00C505D4"/>
    <w:rsid w:val="00C50965"/>
    <w:rsid w:val="00C50CD2"/>
    <w:rsid w:val="00C51C59"/>
    <w:rsid w:val="00C5297A"/>
    <w:rsid w:val="00C54232"/>
    <w:rsid w:val="00C5442C"/>
    <w:rsid w:val="00C55ED6"/>
    <w:rsid w:val="00C61912"/>
    <w:rsid w:val="00C659E6"/>
    <w:rsid w:val="00C67A7A"/>
    <w:rsid w:val="00C7270C"/>
    <w:rsid w:val="00C73C56"/>
    <w:rsid w:val="00C763F2"/>
    <w:rsid w:val="00C807DD"/>
    <w:rsid w:val="00C82B96"/>
    <w:rsid w:val="00C82D7F"/>
    <w:rsid w:val="00C83D2B"/>
    <w:rsid w:val="00C8508D"/>
    <w:rsid w:val="00C86572"/>
    <w:rsid w:val="00C91AC7"/>
    <w:rsid w:val="00C91C4B"/>
    <w:rsid w:val="00C949C3"/>
    <w:rsid w:val="00C950A1"/>
    <w:rsid w:val="00C97A8B"/>
    <w:rsid w:val="00CA008E"/>
    <w:rsid w:val="00CA041D"/>
    <w:rsid w:val="00CA185C"/>
    <w:rsid w:val="00CA2BEC"/>
    <w:rsid w:val="00CA408B"/>
    <w:rsid w:val="00CA4439"/>
    <w:rsid w:val="00CA6BA3"/>
    <w:rsid w:val="00CB01E4"/>
    <w:rsid w:val="00CB06BD"/>
    <w:rsid w:val="00CB37C6"/>
    <w:rsid w:val="00CB3922"/>
    <w:rsid w:val="00CB5B4C"/>
    <w:rsid w:val="00CB718D"/>
    <w:rsid w:val="00CB7D7E"/>
    <w:rsid w:val="00CC0AED"/>
    <w:rsid w:val="00CC0E88"/>
    <w:rsid w:val="00CC1079"/>
    <w:rsid w:val="00CC2C46"/>
    <w:rsid w:val="00CC3066"/>
    <w:rsid w:val="00CC33D6"/>
    <w:rsid w:val="00CC5C0F"/>
    <w:rsid w:val="00CC67C5"/>
    <w:rsid w:val="00CD45C2"/>
    <w:rsid w:val="00CD5E7D"/>
    <w:rsid w:val="00CD7217"/>
    <w:rsid w:val="00CE0373"/>
    <w:rsid w:val="00CE054D"/>
    <w:rsid w:val="00CE25E6"/>
    <w:rsid w:val="00CE4150"/>
    <w:rsid w:val="00CE5C79"/>
    <w:rsid w:val="00CE67D2"/>
    <w:rsid w:val="00CF111F"/>
    <w:rsid w:val="00CF172C"/>
    <w:rsid w:val="00CF6BBF"/>
    <w:rsid w:val="00CF7556"/>
    <w:rsid w:val="00D01D7A"/>
    <w:rsid w:val="00D02B5B"/>
    <w:rsid w:val="00D03044"/>
    <w:rsid w:val="00D03A56"/>
    <w:rsid w:val="00D03D23"/>
    <w:rsid w:val="00D04012"/>
    <w:rsid w:val="00D05BDC"/>
    <w:rsid w:val="00D10558"/>
    <w:rsid w:val="00D10FEE"/>
    <w:rsid w:val="00D11A5C"/>
    <w:rsid w:val="00D122BE"/>
    <w:rsid w:val="00D1263D"/>
    <w:rsid w:val="00D12AB1"/>
    <w:rsid w:val="00D13507"/>
    <w:rsid w:val="00D13C51"/>
    <w:rsid w:val="00D14304"/>
    <w:rsid w:val="00D15135"/>
    <w:rsid w:val="00D15D01"/>
    <w:rsid w:val="00D15DB3"/>
    <w:rsid w:val="00D16693"/>
    <w:rsid w:val="00D17564"/>
    <w:rsid w:val="00D2106B"/>
    <w:rsid w:val="00D228BB"/>
    <w:rsid w:val="00D22D47"/>
    <w:rsid w:val="00D23C6A"/>
    <w:rsid w:val="00D24D9B"/>
    <w:rsid w:val="00D324CA"/>
    <w:rsid w:val="00D328BD"/>
    <w:rsid w:val="00D3343E"/>
    <w:rsid w:val="00D34F27"/>
    <w:rsid w:val="00D3717C"/>
    <w:rsid w:val="00D37368"/>
    <w:rsid w:val="00D40543"/>
    <w:rsid w:val="00D407AE"/>
    <w:rsid w:val="00D43EF9"/>
    <w:rsid w:val="00D45336"/>
    <w:rsid w:val="00D45A2E"/>
    <w:rsid w:val="00D46C3D"/>
    <w:rsid w:val="00D4727F"/>
    <w:rsid w:val="00D5087C"/>
    <w:rsid w:val="00D50EE3"/>
    <w:rsid w:val="00D5108C"/>
    <w:rsid w:val="00D51D4A"/>
    <w:rsid w:val="00D525F9"/>
    <w:rsid w:val="00D52EEA"/>
    <w:rsid w:val="00D541FC"/>
    <w:rsid w:val="00D56944"/>
    <w:rsid w:val="00D577EA"/>
    <w:rsid w:val="00D60B7C"/>
    <w:rsid w:val="00D6170C"/>
    <w:rsid w:val="00D631CA"/>
    <w:rsid w:val="00D64A09"/>
    <w:rsid w:val="00D65AFB"/>
    <w:rsid w:val="00D6721A"/>
    <w:rsid w:val="00D67997"/>
    <w:rsid w:val="00D7043D"/>
    <w:rsid w:val="00D71075"/>
    <w:rsid w:val="00D7115B"/>
    <w:rsid w:val="00D72B83"/>
    <w:rsid w:val="00D735EF"/>
    <w:rsid w:val="00D73A9C"/>
    <w:rsid w:val="00D7416A"/>
    <w:rsid w:val="00D75030"/>
    <w:rsid w:val="00D75064"/>
    <w:rsid w:val="00D7537C"/>
    <w:rsid w:val="00D80240"/>
    <w:rsid w:val="00D83466"/>
    <w:rsid w:val="00D87028"/>
    <w:rsid w:val="00D871F8"/>
    <w:rsid w:val="00D90126"/>
    <w:rsid w:val="00D91C95"/>
    <w:rsid w:val="00D92397"/>
    <w:rsid w:val="00D93A3D"/>
    <w:rsid w:val="00D9414D"/>
    <w:rsid w:val="00D94F86"/>
    <w:rsid w:val="00D9724B"/>
    <w:rsid w:val="00D97744"/>
    <w:rsid w:val="00DA0919"/>
    <w:rsid w:val="00DA141C"/>
    <w:rsid w:val="00DA142B"/>
    <w:rsid w:val="00DA34EB"/>
    <w:rsid w:val="00DA4201"/>
    <w:rsid w:val="00DA5727"/>
    <w:rsid w:val="00DA5DA1"/>
    <w:rsid w:val="00DA5FFD"/>
    <w:rsid w:val="00DA701D"/>
    <w:rsid w:val="00DA73B5"/>
    <w:rsid w:val="00DA7C94"/>
    <w:rsid w:val="00DB01C0"/>
    <w:rsid w:val="00DB0663"/>
    <w:rsid w:val="00DB2CF2"/>
    <w:rsid w:val="00DB2FB5"/>
    <w:rsid w:val="00DB3590"/>
    <w:rsid w:val="00DB3E89"/>
    <w:rsid w:val="00DB5E9E"/>
    <w:rsid w:val="00DB60EE"/>
    <w:rsid w:val="00DB6315"/>
    <w:rsid w:val="00DB78BC"/>
    <w:rsid w:val="00DC0AF1"/>
    <w:rsid w:val="00DC1D85"/>
    <w:rsid w:val="00DC1DE7"/>
    <w:rsid w:val="00DC3E8A"/>
    <w:rsid w:val="00DC47D1"/>
    <w:rsid w:val="00DC4FD0"/>
    <w:rsid w:val="00DC54A0"/>
    <w:rsid w:val="00DC561C"/>
    <w:rsid w:val="00DD0817"/>
    <w:rsid w:val="00DD0C07"/>
    <w:rsid w:val="00DD0D0E"/>
    <w:rsid w:val="00DD16FF"/>
    <w:rsid w:val="00DD2054"/>
    <w:rsid w:val="00DD2323"/>
    <w:rsid w:val="00DD29F8"/>
    <w:rsid w:val="00DD7384"/>
    <w:rsid w:val="00DE0373"/>
    <w:rsid w:val="00DE038C"/>
    <w:rsid w:val="00DE127A"/>
    <w:rsid w:val="00DE3652"/>
    <w:rsid w:val="00DE3677"/>
    <w:rsid w:val="00DE3FFD"/>
    <w:rsid w:val="00DE4762"/>
    <w:rsid w:val="00DE519B"/>
    <w:rsid w:val="00DE51A6"/>
    <w:rsid w:val="00DE5EB9"/>
    <w:rsid w:val="00DE62BB"/>
    <w:rsid w:val="00DE6B98"/>
    <w:rsid w:val="00DE70A9"/>
    <w:rsid w:val="00DF0D3B"/>
    <w:rsid w:val="00DF20DA"/>
    <w:rsid w:val="00DF3ED8"/>
    <w:rsid w:val="00DF4009"/>
    <w:rsid w:val="00DF4625"/>
    <w:rsid w:val="00DF5765"/>
    <w:rsid w:val="00DF6ED3"/>
    <w:rsid w:val="00DF6FC5"/>
    <w:rsid w:val="00E00153"/>
    <w:rsid w:val="00E00A38"/>
    <w:rsid w:val="00E00CD8"/>
    <w:rsid w:val="00E01B63"/>
    <w:rsid w:val="00E02E1E"/>
    <w:rsid w:val="00E039FF"/>
    <w:rsid w:val="00E03EEF"/>
    <w:rsid w:val="00E053AF"/>
    <w:rsid w:val="00E06DCF"/>
    <w:rsid w:val="00E06DE7"/>
    <w:rsid w:val="00E179C5"/>
    <w:rsid w:val="00E20526"/>
    <w:rsid w:val="00E20C5C"/>
    <w:rsid w:val="00E23A9C"/>
    <w:rsid w:val="00E24656"/>
    <w:rsid w:val="00E247FB"/>
    <w:rsid w:val="00E258EA"/>
    <w:rsid w:val="00E269CA"/>
    <w:rsid w:val="00E31CC4"/>
    <w:rsid w:val="00E323F2"/>
    <w:rsid w:val="00E326F2"/>
    <w:rsid w:val="00E3272B"/>
    <w:rsid w:val="00E32CCE"/>
    <w:rsid w:val="00E34395"/>
    <w:rsid w:val="00E403C9"/>
    <w:rsid w:val="00E4054B"/>
    <w:rsid w:val="00E43E69"/>
    <w:rsid w:val="00E44C22"/>
    <w:rsid w:val="00E4712D"/>
    <w:rsid w:val="00E47DD9"/>
    <w:rsid w:val="00E52C69"/>
    <w:rsid w:val="00E53665"/>
    <w:rsid w:val="00E54A8D"/>
    <w:rsid w:val="00E55953"/>
    <w:rsid w:val="00E56CAD"/>
    <w:rsid w:val="00E60705"/>
    <w:rsid w:val="00E608A9"/>
    <w:rsid w:val="00E60942"/>
    <w:rsid w:val="00E60A99"/>
    <w:rsid w:val="00E6206B"/>
    <w:rsid w:val="00E62370"/>
    <w:rsid w:val="00E659FA"/>
    <w:rsid w:val="00E66E9B"/>
    <w:rsid w:val="00E670D6"/>
    <w:rsid w:val="00E6769D"/>
    <w:rsid w:val="00E70968"/>
    <w:rsid w:val="00E73AC4"/>
    <w:rsid w:val="00E740E0"/>
    <w:rsid w:val="00E75469"/>
    <w:rsid w:val="00E75C04"/>
    <w:rsid w:val="00E767D6"/>
    <w:rsid w:val="00E809A5"/>
    <w:rsid w:val="00E81410"/>
    <w:rsid w:val="00E81978"/>
    <w:rsid w:val="00E81A03"/>
    <w:rsid w:val="00E82700"/>
    <w:rsid w:val="00E830B8"/>
    <w:rsid w:val="00E83612"/>
    <w:rsid w:val="00E83DBE"/>
    <w:rsid w:val="00E84D91"/>
    <w:rsid w:val="00E84FEC"/>
    <w:rsid w:val="00E85E42"/>
    <w:rsid w:val="00E86F4D"/>
    <w:rsid w:val="00E86FD2"/>
    <w:rsid w:val="00E91F14"/>
    <w:rsid w:val="00E94B9E"/>
    <w:rsid w:val="00E95C00"/>
    <w:rsid w:val="00E95CF3"/>
    <w:rsid w:val="00E96519"/>
    <w:rsid w:val="00E96F05"/>
    <w:rsid w:val="00EA0AAF"/>
    <w:rsid w:val="00EA2938"/>
    <w:rsid w:val="00EA2BC1"/>
    <w:rsid w:val="00EA44B1"/>
    <w:rsid w:val="00EA7406"/>
    <w:rsid w:val="00EB0096"/>
    <w:rsid w:val="00EB04AA"/>
    <w:rsid w:val="00EB17B1"/>
    <w:rsid w:val="00EB20FA"/>
    <w:rsid w:val="00EB2BEA"/>
    <w:rsid w:val="00EB2C61"/>
    <w:rsid w:val="00EB5159"/>
    <w:rsid w:val="00EB58BE"/>
    <w:rsid w:val="00EB74AD"/>
    <w:rsid w:val="00EC013A"/>
    <w:rsid w:val="00EC2282"/>
    <w:rsid w:val="00EC39A7"/>
    <w:rsid w:val="00EC4467"/>
    <w:rsid w:val="00EC63E6"/>
    <w:rsid w:val="00EC6BF7"/>
    <w:rsid w:val="00EC7BCA"/>
    <w:rsid w:val="00ED04AD"/>
    <w:rsid w:val="00ED07F4"/>
    <w:rsid w:val="00ED3F80"/>
    <w:rsid w:val="00ED4DA6"/>
    <w:rsid w:val="00ED4ED4"/>
    <w:rsid w:val="00ED5DAE"/>
    <w:rsid w:val="00ED659F"/>
    <w:rsid w:val="00ED7FB4"/>
    <w:rsid w:val="00EE0694"/>
    <w:rsid w:val="00EE1F9E"/>
    <w:rsid w:val="00EE220F"/>
    <w:rsid w:val="00EE3581"/>
    <w:rsid w:val="00EE3D9C"/>
    <w:rsid w:val="00EE527C"/>
    <w:rsid w:val="00EE53F8"/>
    <w:rsid w:val="00EE5E43"/>
    <w:rsid w:val="00EF0581"/>
    <w:rsid w:val="00EF1452"/>
    <w:rsid w:val="00EF2C3D"/>
    <w:rsid w:val="00EF3475"/>
    <w:rsid w:val="00EF6D89"/>
    <w:rsid w:val="00EF7D67"/>
    <w:rsid w:val="00F01779"/>
    <w:rsid w:val="00F02F1D"/>
    <w:rsid w:val="00F043F2"/>
    <w:rsid w:val="00F04997"/>
    <w:rsid w:val="00F04A76"/>
    <w:rsid w:val="00F06078"/>
    <w:rsid w:val="00F07D55"/>
    <w:rsid w:val="00F07FDD"/>
    <w:rsid w:val="00F10F69"/>
    <w:rsid w:val="00F11679"/>
    <w:rsid w:val="00F12984"/>
    <w:rsid w:val="00F135AC"/>
    <w:rsid w:val="00F17EC6"/>
    <w:rsid w:val="00F205E4"/>
    <w:rsid w:val="00F21970"/>
    <w:rsid w:val="00F258A1"/>
    <w:rsid w:val="00F26E85"/>
    <w:rsid w:val="00F30318"/>
    <w:rsid w:val="00F318FF"/>
    <w:rsid w:val="00F32419"/>
    <w:rsid w:val="00F32567"/>
    <w:rsid w:val="00F32EE7"/>
    <w:rsid w:val="00F3394D"/>
    <w:rsid w:val="00F33AD2"/>
    <w:rsid w:val="00F34B2E"/>
    <w:rsid w:val="00F40636"/>
    <w:rsid w:val="00F4157B"/>
    <w:rsid w:val="00F41733"/>
    <w:rsid w:val="00F41D18"/>
    <w:rsid w:val="00F4358E"/>
    <w:rsid w:val="00F444FC"/>
    <w:rsid w:val="00F463D2"/>
    <w:rsid w:val="00F47E6D"/>
    <w:rsid w:val="00F511E5"/>
    <w:rsid w:val="00F51E9D"/>
    <w:rsid w:val="00F53539"/>
    <w:rsid w:val="00F537F0"/>
    <w:rsid w:val="00F53A23"/>
    <w:rsid w:val="00F53C62"/>
    <w:rsid w:val="00F53EBD"/>
    <w:rsid w:val="00F54BE3"/>
    <w:rsid w:val="00F54D61"/>
    <w:rsid w:val="00F561D2"/>
    <w:rsid w:val="00F561D8"/>
    <w:rsid w:val="00F6311D"/>
    <w:rsid w:val="00F638D5"/>
    <w:rsid w:val="00F64034"/>
    <w:rsid w:val="00F649FF"/>
    <w:rsid w:val="00F64EBE"/>
    <w:rsid w:val="00F65626"/>
    <w:rsid w:val="00F67F37"/>
    <w:rsid w:val="00F7020D"/>
    <w:rsid w:val="00F72BF8"/>
    <w:rsid w:val="00F72C69"/>
    <w:rsid w:val="00F752A1"/>
    <w:rsid w:val="00F75872"/>
    <w:rsid w:val="00F75BA3"/>
    <w:rsid w:val="00F77C86"/>
    <w:rsid w:val="00F8010F"/>
    <w:rsid w:val="00F80ACF"/>
    <w:rsid w:val="00F8411C"/>
    <w:rsid w:val="00F85442"/>
    <w:rsid w:val="00F913B4"/>
    <w:rsid w:val="00F975CF"/>
    <w:rsid w:val="00F975F9"/>
    <w:rsid w:val="00FA035A"/>
    <w:rsid w:val="00FA5937"/>
    <w:rsid w:val="00FA59C7"/>
    <w:rsid w:val="00FA6D53"/>
    <w:rsid w:val="00FA73C6"/>
    <w:rsid w:val="00FA74B1"/>
    <w:rsid w:val="00FB0BC9"/>
    <w:rsid w:val="00FB0D58"/>
    <w:rsid w:val="00FB2DD5"/>
    <w:rsid w:val="00FB3670"/>
    <w:rsid w:val="00FB4121"/>
    <w:rsid w:val="00FB55CF"/>
    <w:rsid w:val="00FB5F94"/>
    <w:rsid w:val="00FB6B01"/>
    <w:rsid w:val="00FB7624"/>
    <w:rsid w:val="00FC0C19"/>
    <w:rsid w:val="00FC0EC9"/>
    <w:rsid w:val="00FC1C64"/>
    <w:rsid w:val="00FC30E7"/>
    <w:rsid w:val="00FC3AF5"/>
    <w:rsid w:val="00FC433D"/>
    <w:rsid w:val="00FC444B"/>
    <w:rsid w:val="00FC4E1B"/>
    <w:rsid w:val="00FC7490"/>
    <w:rsid w:val="00FD021C"/>
    <w:rsid w:val="00FD1957"/>
    <w:rsid w:val="00FD206E"/>
    <w:rsid w:val="00FD2631"/>
    <w:rsid w:val="00FD2A8F"/>
    <w:rsid w:val="00FD5564"/>
    <w:rsid w:val="00FE02CD"/>
    <w:rsid w:val="00FE2886"/>
    <w:rsid w:val="00FE29F2"/>
    <w:rsid w:val="00FE3379"/>
    <w:rsid w:val="00FE44FE"/>
    <w:rsid w:val="00FF03EC"/>
    <w:rsid w:val="00FF333C"/>
    <w:rsid w:val="00FF34B1"/>
    <w:rsid w:val="00FF45FE"/>
    <w:rsid w:val="04CFAE02"/>
    <w:rsid w:val="04F6256A"/>
    <w:rsid w:val="0A69C102"/>
    <w:rsid w:val="0C7BA7E3"/>
    <w:rsid w:val="0F506621"/>
    <w:rsid w:val="0FCF2380"/>
    <w:rsid w:val="1536B4BC"/>
    <w:rsid w:val="15CAED05"/>
    <w:rsid w:val="177BCB4F"/>
    <w:rsid w:val="186E557E"/>
    <w:rsid w:val="1A9E5E28"/>
    <w:rsid w:val="1C28F3B2"/>
    <w:rsid w:val="1D14C91F"/>
    <w:rsid w:val="1F609474"/>
    <w:rsid w:val="1F71CF4B"/>
    <w:rsid w:val="22D40FAF"/>
    <w:rsid w:val="25CFD5F8"/>
    <w:rsid w:val="26A28308"/>
    <w:rsid w:val="273C27DA"/>
    <w:rsid w:val="2766EDA2"/>
    <w:rsid w:val="276BA659"/>
    <w:rsid w:val="2B8F1C88"/>
    <w:rsid w:val="2DD2FA57"/>
    <w:rsid w:val="2DDAE7DD"/>
    <w:rsid w:val="301BB906"/>
    <w:rsid w:val="33810610"/>
    <w:rsid w:val="391D9A84"/>
    <w:rsid w:val="3A656333"/>
    <w:rsid w:val="3B55875B"/>
    <w:rsid w:val="3B882779"/>
    <w:rsid w:val="405F8918"/>
    <w:rsid w:val="44BFD7D5"/>
    <w:rsid w:val="4933BE4E"/>
    <w:rsid w:val="49CAC2BB"/>
    <w:rsid w:val="4B40A9AE"/>
    <w:rsid w:val="4BC4DBD0"/>
    <w:rsid w:val="4C6EF216"/>
    <w:rsid w:val="4F4E2ED2"/>
    <w:rsid w:val="52F4055F"/>
    <w:rsid w:val="53A40053"/>
    <w:rsid w:val="5696A988"/>
    <w:rsid w:val="56DBA115"/>
    <w:rsid w:val="5A4E130B"/>
    <w:rsid w:val="5D7A41B0"/>
    <w:rsid w:val="5FBA7E45"/>
    <w:rsid w:val="612DB7F7"/>
    <w:rsid w:val="621E53BC"/>
    <w:rsid w:val="6227C71E"/>
    <w:rsid w:val="63BA241D"/>
    <w:rsid w:val="64BF21E7"/>
    <w:rsid w:val="6555F47E"/>
    <w:rsid w:val="6746C7B5"/>
    <w:rsid w:val="69796AAD"/>
    <w:rsid w:val="7238362C"/>
    <w:rsid w:val="73204CF3"/>
    <w:rsid w:val="758804DA"/>
    <w:rsid w:val="7657EDB5"/>
    <w:rsid w:val="76CE3DE7"/>
    <w:rsid w:val="77F3BE16"/>
    <w:rsid w:val="7CC72F39"/>
    <w:rsid w:val="7D8299C3"/>
    <w:rsid w:val="7F3D9A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263186"/>
  <w15:docId w15:val="{C83CF4C0-377E-42FD-96B0-ED560FD7E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2B2"/>
  </w:style>
  <w:style w:type="paragraph" w:styleId="Nadpis1">
    <w:name w:val="heading 1"/>
    <w:basedOn w:val="Normln"/>
    <w:next w:val="Normln"/>
    <w:qFormat/>
    <w:rsid w:val="001558FD"/>
    <w:pPr>
      <w:keepNext/>
      <w:jc w:val="center"/>
      <w:outlineLvl w:val="0"/>
    </w:pPr>
    <w:rPr>
      <w:sz w:val="28"/>
    </w:rPr>
  </w:style>
  <w:style w:type="paragraph" w:styleId="Nadpis2">
    <w:name w:val="heading 2"/>
    <w:basedOn w:val="Normln"/>
    <w:next w:val="Normln"/>
    <w:qFormat/>
    <w:rsid w:val="001558FD"/>
    <w:pPr>
      <w:keepNext/>
      <w:outlineLvl w:val="1"/>
    </w:pPr>
    <w:rPr>
      <w:sz w:val="24"/>
    </w:rPr>
  </w:style>
  <w:style w:type="paragraph" w:styleId="Nadpis3">
    <w:name w:val="heading 3"/>
    <w:basedOn w:val="Normln"/>
    <w:next w:val="Normln"/>
    <w:qFormat/>
    <w:rsid w:val="001558FD"/>
    <w:pPr>
      <w:keepNext/>
      <w:numPr>
        <w:ilvl w:val="2"/>
        <w:numId w:val="1"/>
      </w:numPr>
      <w:spacing w:before="120"/>
      <w:jc w:val="both"/>
      <w:outlineLvl w:val="2"/>
    </w:pPr>
    <w:rPr>
      <w:rFonts w:ascii="Arial" w:hAnsi="Arial"/>
      <w:b/>
      <w:snapToGrid w:val="0"/>
      <w:sz w:val="24"/>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uiPriority w:val="99"/>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uiPriority w:val="99"/>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uiPriority w:val="99"/>
    <w:semiHidden/>
    <w:rsid w:val="001558FD"/>
    <w:rPr>
      <w:sz w:val="16"/>
    </w:rPr>
  </w:style>
  <w:style w:type="paragraph" w:styleId="Textkomente">
    <w:name w:val="annotation text"/>
    <w:basedOn w:val="Normln"/>
    <w:link w:val="TextkomenteChar"/>
    <w:uiPriority w:val="99"/>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uiPriority w:val="99"/>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character" w:customStyle="1" w:styleId="TextkomenteChar">
    <w:name w:val="Text komentáře Char"/>
    <w:basedOn w:val="Standardnpsmoodstavce"/>
    <w:link w:val="Textkomente"/>
    <w:uiPriority w:val="99"/>
    <w:rsid w:val="00D324CA"/>
    <w:rPr>
      <w:rFonts w:ascii="Arial" w:hAnsi="Arial"/>
    </w:rPr>
  </w:style>
  <w:style w:type="paragraph" w:styleId="Normlnweb">
    <w:name w:val="Normal (Web)"/>
    <w:basedOn w:val="Normln"/>
    <w:uiPriority w:val="99"/>
    <w:unhideWhenUsed/>
    <w:rsid w:val="00BF23F8"/>
    <w:pPr>
      <w:spacing w:before="100" w:beforeAutospacing="1" w:after="100" w:afterAutospacing="1"/>
    </w:pPr>
    <w:rPr>
      <w:rFonts w:eastAsiaTheme="minorEastAsia"/>
      <w:sz w:val="24"/>
      <w:szCs w:val="24"/>
    </w:rPr>
  </w:style>
  <w:style w:type="paragraph" w:customStyle="1" w:styleId="Default">
    <w:name w:val="Default"/>
    <w:rsid w:val="00E81978"/>
    <w:pPr>
      <w:autoSpaceDE w:val="0"/>
      <w:autoSpaceDN w:val="0"/>
      <w:adjustRightInd w:val="0"/>
    </w:pPr>
    <w:rPr>
      <w:rFonts w:eastAsiaTheme="minorHAnsi"/>
      <w:color w:val="000000"/>
      <w:sz w:val="24"/>
      <w:szCs w:val="24"/>
      <w:lang w:eastAsia="en-US"/>
    </w:rPr>
  </w:style>
  <w:style w:type="character" w:customStyle="1" w:styleId="ZhlavChar">
    <w:name w:val="Záhlaví Char"/>
    <w:basedOn w:val="Standardnpsmoodstavce"/>
    <w:link w:val="Zhlav"/>
    <w:rsid w:val="00EE5E43"/>
  </w:style>
  <w:style w:type="paragraph" w:styleId="Pedmtkomente">
    <w:name w:val="annotation subject"/>
    <w:basedOn w:val="Textkomente"/>
    <w:next w:val="Textkomente"/>
    <w:link w:val="PedmtkomenteChar"/>
    <w:uiPriority w:val="99"/>
    <w:semiHidden/>
    <w:unhideWhenUsed/>
    <w:rsid w:val="00EE5E43"/>
    <w:rPr>
      <w:rFonts w:ascii="Times New Roman" w:hAnsi="Times New Roman"/>
      <w:b/>
      <w:bCs/>
    </w:rPr>
  </w:style>
  <w:style w:type="character" w:customStyle="1" w:styleId="PedmtkomenteChar">
    <w:name w:val="Předmět komentáře Char"/>
    <w:basedOn w:val="TextkomenteChar"/>
    <w:link w:val="Pedmtkomente"/>
    <w:uiPriority w:val="99"/>
    <w:semiHidden/>
    <w:rsid w:val="00EE5E43"/>
    <w:rPr>
      <w:rFonts w:ascii="Arial" w:hAnsi="Arial"/>
      <w:b/>
      <w:bCs/>
    </w:rPr>
  </w:style>
  <w:style w:type="paragraph" w:styleId="Revize">
    <w:name w:val="Revision"/>
    <w:hidden/>
    <w:uiPriority w:val="99"/>
    <w:semiHidden/>
    <w:rsid w:val="005C042C"/>
  </w:style>
  <w:style w:type="paragraph" w:styleId="Titulek">
    <w:name w:val="caption"/>
    <w:basedOn w:val="Normln"/>
    <w:next w:val="Normln"/>
    <w:uiPriority w:val="35"/>
    <w:unhideWhenUsed/>
    <w:qFormat/>
    <w:rsid w:val="00CE0373"/>
    <w:pPr>
      <w:spacing w:after="200"/>
    </w:pPr>
    <w:rPr>
      <w:i/>
      <w:iCs/>
      <w:color w:val="1F497D" w:themeColor="text2"/>
      <w:sz w:val="18"/>
      <w:szCs w:val="18"/>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801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88389">
      <w:bodyDiv w:val="1"/>
      <w:marLeft w:val="0"/>
      <w:marRight w:val="0"/>
      <w:marTop w:val="0"/>
      <w:marBottom w:val="0"/>
      <w:divBdr>
        <w:top w:val="none" w:sz="0" w:space="0" w:color="auto"/>
        <w:left w:val="none" w:sz="0" w:space="0" w:color="auto"/>
        <w:bottom w:val="none" w:sz="0" w:space="0" w:color="auto"/>
        <w:right w:val="none" w:sz="0" w:space="0" w:color="auto"/>
      </w:divBdr>
    </w:div>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796139514">
      <w:bodyDiv w:val="1"/>
      <w:marLeft w:val="0"/>
      <w:marRight w:val="0"/>
      <w:marTop w:val="0"/>
      <w:marBottom w:val="0"/>
      <w:divBdr>
        <w:top w:val="none" w:sz="0" w:space="0" w:color="auto"/>
        <w:left w:val="none" w:sz="0" w:space="0" w:color="auto"/>
        <w:bottom w:val="none" w:sz="0" w:space="0" w:color="auto"/>
        <w:right w:val="none" w:sz="0" w:space="0" w:color="auto"/>
      </w:divBdr>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8090545">
      <w:bodyDiv w:val="1"/>
      <w:marLeft w:val="0"/>
      <w:marRight w:val="0"/>
      <w:marTop w:val="0"/>
      <w:marBottom w:val="0"/>
      <w:divBdr>
        <w:top w:val="none" w:sz="0" w:space="0" w:color="auto"/>
        <w:left w:val="none" w:sz="0" w:space="0" w:color="auto"/>
        <w:bottom w:val="none" w:sz="0" w:space="0" w:color="auto"/>
        <w:right w:val="none" w:sz="0" w:space="0" w:color="auto"/>
      </w:divBdr>
    </w:div>
    <w:div w:id="1198739938">
      <w:bodyDiv w:val="1"/>
      <w:marLeft w:val="0"/>
      <w:marRight w:val="0"/>
      <w:marTop w:val="0"/>
      <w:marBottom w:val="0"/>
      <w:divBdr>
        <w:top w:val="none" w:sz="0" w:space="0" w:color="auto"/>
        <w:left w:val="none" w:sz="0" w:space="0" w:color="auto"/>
        <w:bottom w:val="none" w:sz="0" w:space="0" w:color="auto"/>
        <w:right w:val="none" w:sz="0" w:space="0" w:color="auto"/>
      </w:divBdr>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5884278">
      <w:bodyDiv w:val="1"/>
      <w:marLeft w:val="0"/>
      <w:marRight w:val="0"/>
      <w:marTop w:val="0"/>
      <w:marBottom w:val="0"/>
      <w:divBdr>
        <w:top w:val="none" w:sz="0" w:space="0" w:color="auto"/>
        <w:left w:val="none" w:sz="0" w:space="0" w:color="auto"/>
        <w:bottom w:val="none" w:sz="0" w:space="0" w:color="auto"/>
        <w:right w:val="none" w:sz="0" w:space="0" w:color="auto"/>
      </w:divBdr>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2831306">
      <w:bodyDiv w:val="1"/>
      <w:marLeft w:val="0"/>
      <w:marRight w:val="0"/>
      <w:marTop w:val="0"/>
      <w:marBottom w:val="0"/>
      <w:divBdr>
        <w:top w:val="none" w:sz="0" w:space="0" w:color="auto"/>
        <w:left w:val="none" w:sz="0" w:space="0" w:color="auto"/>
        <w:bottom w:val="none" w:sz="0" w:space="0" w:color="auto"/>
        <w:right w:val="none" w:sz="0" w:space="0" w:color="auto"/>
      </w:divBdr>
    </w:div>
    <w:div w:id="2044480160">
      <w:bodyDiv w:val="1"/>
      <w:marLeft w:val="0"/>
      <w:marRight w:val="0"/>
      <w:marTop w:val="0"/>
      <w:marBottom w:val="0"/>
      <w:divBdr>
        <w:top w:val="none" w:sz="0" w:space="0" w:color="auto"/>
        <w:left w:val="none" w:sz="0" w:space="0" w:color="auto"/>
        <w:bottom w:val="none" w:sz="0" w:space="0" w:color="auto"/>
        <w:right w:val="none" w:sz="0" w:space="0" w:color="auto"/>
      </w:divBdr>
    </w:div>
    <w:div w:id="210607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cid:image001.png@01D9A508.D57CFD40"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B21F8-94CF-479D-9C93-14425C2A5F7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10</TotalTime>
  <Pages>35</Pages>
  <Words>10570</Words>
  <Characters>62367</Characters>
  <Application>Microsoft Office Word</Application>
  <DocSecurity>0</DocSecurity>
  <Lines>519</Lines>
  <Paragraphs>145</Paragraphs>
  <ScaleCrop>false</ScaleCrop>
  <HeadingPairs>
    <vt:vector size="2" baseType="variant">
      <vt:variant>
        <vt:lpstr>Název</vt:lpstr>
      </vt:variant>
      <vt:variant>
        <vt:i4>1</vt:i4>
      </vt:variant>
    </vt:vector>
  </HeadingPairs>
  <TitlesOfParts>
    <vt:vector size="1" baseType="lpstr">
      <vt:lpstr/>
    </vt:vector>
  </TitlesOfParts>
  <Company>E.ON Distribuce, a.s.</Company>
  <LinksUpToDate>false</LinksUpToDate>
  <CharactersWithSpaces>72792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Rozvaděče VN</dc:subject>
  <dc:creator>Jan Vrzal, E.ON Distribuce, a.s.</dc:creator>
  <cp:keywords/>
  <cp:lastModifiedBy>Kabele, Roman</cp:lastModifiedBy>
  <cp:revision>14</cp:revision>
  <cp:lastPrinted>2019-01-30T20:29:00Z</cp:lastPrinted>
  <dcterms:created xsi:type="dcterms:W3CDTF">2025-04-23T06:52:00Z</dcterms:created>
  <dcterms:modified xsi:type="dcterms:W3CDTF">2025-04-23T07:11:00Z</dcterms:modified>
  <cp:category>01/2019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2023-03-22T10:42:32Z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40e807aa-6914-4200-aee8-32b3032e9ede</vt:lpwstr>
  </property>
  <property fmtid="{D5CDD505-2E9C-101B-9397-08002B2CF9AE}" pid="8" name="MSIP_Label_42f063bf-ce3a-473c-8609-3866002c85b0_ContentBits">
    <vt:lpwstr>0</vt:lpwstr>
  </property>
</Properties>
</file>